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25930445"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602B7D" w:rsidRDefault="00A16BE7" w:rsidP="00602B7D">
      <w:pPr>
        <w:pStyle w:val="BodyText"/>
        <w:spacing w:after="0"/>
        <w:ind w:firstLine="567"/>
        <w:jc w:val="right"/>
        <w:rPr>
          <w:rFonts w:ascii="GHEA Grapalat" w:hAnsi="GHEA Grapalat" w:cs="Sylfaen"/>
          <w:i/>
          <w:sz w:val="18"/>
          <w:szCs w:val="18"/>
          <w:lang w:val="hy-AM"/>
        </w:rPr>
      </w:pPr>
      <w:r w:rsidRPr="00602B7D">
        <w:rPr>
          <w:rFonts w:ascii="GHEA Grapalat" w:hAnsi="GHEA Grapalat" w:cs="Sylfaen"/>
          <w:i/>
          <w:sz w:val="18"/>
          <w:szCs w:val="18"/>
        </w:rPr>
        <w:t xml:space="preserve">Հավելված N </w:t>
      </w:r>
      <w:r w:rsidRPr="00602B7D">
        <w:rPr>
          <w:rFonts w:ascii="GHEA Grapalat" w:hAnsi="GHEA Grapalat" w:cs="Sylfaen"/>
          <w:i/>
          <w:sz w:val="18"/>
          <w:szCs w:val="18"/>
          <w:lang w:val="hy-AM"/>
        </w:rPr>
        <w:t>8</w:t>
      </w:r>
    </w:p>
    <w:p w14:paraId="6DA2E8CE" w14:textId="77777777" w:rsidR="005E4B61" w:rsidRPr="00602B7D" w:rsidRDefault="005E4B61" w:rsidP="00602B7D">
      <w:pPr>
        <w:pStyle w:val="BodyText"/>
        <w:ind w:right="-7" w:firstLine="567"/>
        <w:jc w:val="right"/>
        <w:rPr>
          <w:rFonts w:ascii="GHEA Grapalat" w:hAnsi="GHEA Grapalat" w:cs="Sylfaen"/>
          <w:i/>
          <w:sz w:val="18"/>
          <w:szCs w:val="18"/>
          <w:lang w:val="hy-AM"/>
        </w:rPr>
      </w:pPr>
      <w:r w:rsidRPr="00602B7D">
        <w:rPr>
          <w:rFonts w:ascii="GHEA Grapalat" w:hAnsi="GHEA Grapalat" w:cs="Sylfaen"/>
          <w:i/>
          <w:sz w:val="18"/>
          <w:szCs w:val="18"/>
          <w:lang w:val="hy-AM"/>
        </w:rPr>
        <w:t xml:space="preserve">ՀՀ ֆինանսների նախարարի 2022 թվականի նոյեմբերի 2 -ի </w:t>
      </w:r>
    </w:p>
    <w:p w14:paraId="2F3F13D9" w14:textId="77777777" w:rsidR="005E4B61" w:rsidRPr="00602B7D" w:rsidRDefault="005E4B61" w:rsidP="00602B7D">
      <w:pPr>
        <w:pStyle w:val="BodyText"/>
        <w:spacing w:after="0"/>
        <w:ind w:right="-7" w:firstLine="567"/>
        <w:jc w:val="right"/>
        <w:rPr>
          <w:rFonts w:ascii="GHEA Grapalat" w:hAnsi="GHEA Grapalat" w:cs="Sylfaen"/>
          <w:i/>
          <w:sz w:val="18"/>
          <w:szCs w:val="18"/>
          <w:lang w:val="hy-AM"/>
        </w:rPr>
      </w:pPr>
      <w:r w:rsidRPr="00602B7D">
        <w:rPr>
          <w:rFonts w:ascii="GHEA Grapalat" w:hAnsi="GHEA Grapalat" w:cs="Sylfaen"/>
          <w:i/>
          <w:sz w:val="18"/>
          <w:szCs w:val="18"/>
          <w:lang w:val="hy-AM"/>
        </w:rPr>
        <w:t xml:space="preserve"> N 451 -Ա հրամանի    </w:t>
      </w:r>
    </w:p>
    <w:p w14:paraId="26F99972" w14:textId="21E93C15" w:rsidR="00096865" w:rsidRPr="00602B7D" w:rsidRDefault="00096865" w:rsidP="00602B7D">
      <w:pPr>
        <w:pStyle w:val="BodyText"/>
        <w:spacing w:after="0"/>
        <w:ind w:right="-7" w:firstLine="567"/>
        <w:jc w:val="right"/>
        <w:rPr>
          <w:rFonts w:ascii="GHEA Grapalat" w:hAnsi="GHEA Grapalat" w:cs="Sylfaen"/>
          <w:i/>
          <w:sz w:val="18"/>
          <w:szCs w:val="18"/>
          <w:u w:val="single"/>
          <w:lang w:val="af-ZA" w:eastAsia="ru-RU"/>
        </w:rPr>
      </w:pPr>
      <w:r w:rsidRPr="00602B7D">
        <w:rPr>
          <w:rFonts w:ascii="GHEA Grapalat" w:hAnsi="GHEA Grapalat" w:cs="Sylfaen"/>
          <w:i/>
          <w:sz w:val="18"/>
          <w:szCs w:val="18"/>
          <w:u w:val="single"/>
          <w:lang w:val="hy-AM" w:eastAsia="ru-RU"/>
        </w:rPr>
        <w:t>Օրինակելի</w:t>
      </w:r>
      <w:r w:rsidRPr="00602B7D">
        <w:rPr>
          <w:rFonts w:ascii="GHEA Grapalat" w:hAnsi="GHEA Grapalat" w:cs="Sylfaen"/>
          <w:i/>
          <w:sz w:val="18"/>
          <w:szCs w:val="18"/>
          <w:u w:val="single"/>
          <w:lang w:val="af-ZA" w:eastAsia="ru-RU"/>
        </w:rPr>
        <w:t xml:space="preserve"> </w:t>
      </w:r>
      <w:r w:rsidRPr="00602B7D">
        <w:rPr>
          <w:rFonts w:ascii="GHEA Grapalat" w:hAnsi="GHEA Grapalat" w:cs="Sylfaen"/>
          <w:i/>
          <w:sz w:val="18"/>
          <w:szCs w:val="18"/>
          <w:u w:val="single"/>
          <w:lang w:val="hy-AM" w:eastAsia="ru-RU"/>
        </w:rPr>
        <w:t>ձև</w:t>
      </w:r>
    </w:p>
    <w:p w14:paraId="50807DA9" w14:textId="77777777" w:rsidR="00096865" w:rsidRPr="00602B7D" w:rsidRDefault="00096865" w:rsidP="00EF3662">
      <w:pPr>
        <w:pStyle w:val="BodyTextIndent"/>
        <w:spacing w:line="240" w:lineRule="auto"/>
        <w:jc w:val="center"/>
        <w:rPr>
          <w:rFonts w:ascii="GHEA Grapalat" w:hAnsi="GHEA Grapalat"/>
          <w:i w:val="0"/>
          <w:sz w:val="18"/>
          <w:szCs w:val="18"/>
          <w:lang w:val="af-ZA"/>
        </w:rPr>
      </w:pPr>
    </w:p>
    <w:p w14:paraId="6C618EAA" w14:textId="77777777" w:rsidR="00642EFE" w:rsidRPr="00602B7D" w:rsidRDefault="00642EFE" w:rsidP="00EF3662">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ՀԱՅՏԱՐԱՐՈՒԹՅՈՒՆ</w:t>
      </w:r>
    </w:p>
    <w:p w14:paraId="3B5A071A" w14:textId="03A7C63C" w:rsidR="00642EFE" w:rsidRPr="00602B7D" w:rsidRDefault="00702437" w:rsidP="00EF3662">
      <w:pPr>
        <w:pStyle w:val="BodyTextIndent"/>
        <w:spacing w:line="240" w:lineRule="auto"/>
        <w:jc w:val="center"/>
        <w:rPr>
          <w:rFonts w:ascii="GHEA Grapalat" w:hAnsi="GHEA Grapalat"/>
          <w:b/>
          <w:i w:val="0"/>
          <w:sz w:val="18"/>
          <w:szCs w:val="18"/>
          <w:lang w:val="hy-AM"/>
        </w:rPr>
      </w:pPr>
      <w:r w:rsidRPr="00602B7D">
        <w:rPr>
          <w:rFonts w:ascii="GHEA Grapalat" w:hAnsi="GHEA Grapalat"/>
          <w:b/>
          <w:i w:val="0"/>
          <w:sz w:val="18"/>
          <w:szCs w:val="18"/>
          <w:lang w:val="hy-AM"/>
        </w:rPr>
        <w:t xml:space="preserve">ԳՆԱՆՇՄԱՆ ՀԱՐՑՄԱՆ </w:t>
      </w:r>
    </w:p>
    <w:p w14:paraId="07CF463E" w14:textId="77777777" w:rsidR="00642EFE" w:rsidRPr="00602B7D" w:rsidRDefault="00642EFE" w:rsidP="00EF3662">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 xml:space="preserve">Հայտարարության սույն տեքստը հաստատված է </w:t>
      </w:r>
      <w:r w:rsidR="00C0193C" w:rsidRPr="00602B7D">
        <w:rPr>
          <w:rFonts w:ascii="GHEA Grapalat" w:hAnsi="GHEA Grapalat"/>
          <w:b/>
          <w:i w:val="0"/>
          <w:sz w:val="18"/>
          <w:szCs w:val="18"/>
          <w:lang w:val="af-ZA"/>
        </w:rPr>
        <w:t xml:space="preserve">գնահատող </w:t>
      </w:r>
      <w:r w:rsidRPr="00602B7D">
        <w:rPr>
          <w:rFonts w:ascii="GHEA Grapalat" w:hAnsi="GHEA Grapalat"/>
          <w:b/>
          <w:i w:val="0"/>
          <w:sz w:val="18"/>
          <w:szCs w:val="18"/>
          <w:lang w:val="af-ZA"/>
        </w:rPr>
        <w:t>հանձնաժողովի</w:t>
      </w:r>
    </w:p>
    <w:p w14:paraId="35C66B2D" w14:textId="557F1EE5" w:rsidR="0091042F" w:rsidRPr="00602B7D" w:rsidRDefault="00642EFE" w:rsidP="00D21F8D">
      <w:pPr>
        <w:pStyle w:val="BodyTextIndent"/>
        <w:spacing w:line="240" w:lineRule="auto"/>
        <w:jc w:val="center"/>
        <w:rPr>
          <w:rFonts w:ascii="GHEA Grapalat" w:hAnsi="GHEA Grapalat"/>
          <w:b/>
          <w:i w:val="0"/>
          <w:sz w:val="18"/>
          <w:szCs w:val="18"/>
          <w:lang w:val="af-ZA"/>
        </w:rPr>
      </w:pPr>
      <w:r w:rsidRPr="00602B7D">
        <w:rPr>
          <w:rFonts w:ascii="GHEA Grapalat" w:hAnsi="GHEA Grapalat"/>
          <w:b/>
          <w:i w:val="0"/>
          <w:sz w:val="18"/>
          <w:szCs w:val="18"/>
          <w:lang w:val="af-ZA"/>
        </w:rPr>
        <w:t>20</w:t>
      </w:r>
      <w:r w:rsidR="00702437" w:rsidRPr="00602B7D">
        <w:rPr>
          <w:rFonts w:ascii="GHEA Grapalat" w:hAnsi="GHEA Grapalat"/>
          <w:b/>
          <w:i w:val="0"/>
          <w:sz w:val="18"/>
          <w:szCs w:val="18"/>
          <w:lang w:val="hy-AM"/>
        </w:rPr>
        <w:t xml:space="preserve">22 </w:t>
      </w:r>
      <w:r w:rsidRPr="00602B7D">
        <w:rPr>
          <w:rFonts w:ascii="GHEA Grapalat" w:hAnsi="GHEA Grapalat"/>
          <w:b/>
          <w:i w:val="0"/>
          <w:sz w:val="18"/>
          <w:szCs w:val="18"/>
          <w:lang w:val="af-ZA"/>
        </w:rPr>
        <w:t xml:space="preserve">թվականի </w:t>
      </w:r>
      <w:r w:rsidR="00A76C15" w:rsidRPr="00602B7D">
        <w:rPr>
          <w:rFonts w:ascii="GHEA Grapalat" w:hAnsi="GHEA Grapalat"/>
          <w:b/>
          <w:i w:val="0"/>
          <w:sz w:val="18"/>
          <w:szCs w:val="18"/>
          <w:lang w:val="af-ZA"/>
        </w:rPr>
        <w:t>«</w:t>
      </w:r>
      <w:r w:rsidR="008F4EDE" w:rsidRPr="00602B7D">
        <w:rPr>
          <w:rFonts w:ascii="GHEA Grapalat" w:hAnsi="GHEA Grapalat"/>
          <w:b/>
          <w:i w:val="0"/>
          <w:sz w:val="18"/>
          <w:szCs w:val="18"/>
          <w:lang w:val="hy-AM"/>
        </w:rPr>
        <w:t>դեկտեմբեր</w:t>
      </w:r>
      <w:r w:rsidR="00CC6827" w:rsidRPr="00602B7D">
        <w:rPr>
          <w:rFonts w:ascii="GHEA Grapalat" w:hAnsi="GHEA Grapalat"/>
          <w:b/>
          <w:i w:val="0"/>
          <w:sz w:val="18"/>
          <w:szCs w:val="18"/>
          <w:lang w:val="hy-AM"/>
        </w:rPr>
        <w:t>ի</w:t>
      </w:r>
      <w:r w:rsidR="003C53D4" w:rsidRPr="00602B7D">
        <w:rPr>
          <w:rFonts w:ascii="GHEA Grapalat" w:hAnsi="GHEA Grapalat"/>
          <w:b/>
          <w:i w:val="0"/>
          <w:sz w:val="18"/>
          <w:szCs w:val="18"/>
          <w:lang w:val="af-ZA"/>
        </w:rPr>
        <w:t>»</w:t>
      </w:r>
      <w:r w:rsidRPr="00602B7D">
        <w:rPr>
          <w:rFonts w:ascii="GHEA Grapalat" w:hAnsi="GHEA Grapalat"/>
          <w:b/>
          <w:i w:val="0"/>
          <w:sz w:val="18"/>
          <w:szCs w:val="18"/>
          <w:lang w:val="af-ZA"/>
        </w:rPr>
        <w:t xml:space="preserve">  </w:t>
      </w:r>
      <w:r w:rsidR="003C53D4" w:rsidRPr="00602B7D">
        <w:rPr>
          <w:rFonts w:ascii="GHEA Grapalat" w:hAnsi="GHEA Grapalat"/>
          <w:b/>
          <w:i w:val="0"/>
          <w:sz w:val="18"/>
          <w:szCs w:val="18"/>
          <w:lang w:val="af-ZA"/>
        </w:rPr>
        <w:t>«</w:t>
      </w:r>
      <w:r w:rsidR="00CC6827" w:rsidRPr="00602B7D">
        <w:rPr>
          <w:rFonts w:ascii="GHEA Grapalat" w:hAnsi="GHEA Grapalat"/>
          <w:b/>
          <w:i w:val="0"/>
          <w:sz w:val="18"/>
          <w:szCs w:val="18"/>
          <w:lang w:val="hy-AM"/>
        </w:rPr>
        <w:t>02</w:t>
      </w:r>
      <w:r w:rsidR="003C53D4" w:rsidRPr="00602B7D">
        <w:rPr>
          <w:rFonts w:ascii="GHEA Grapalat" w:hAnsi="GHEA Grapalat"/>
          <w:b/>
          <w:i w:val="0"/>
          <w:sz w:val="18"/>
          <w:szCs w:val="18"/>
          <w:lang w:val="af-ZA"/>
        </w:rPr>
        <w:t>»</w:t>
      </w:r>
      <w:r w:rsidRPr="00602B7D">
        <w:rPr>
          <w:rFonts w:ascii="GHEA Grapalat" w:hAnsi="GHEA Grapalat"/>
          <w:b/>
          <w:i w:val="0"/>
          <w:sz w:val="18"/>
          <w:szCs w:val="18"/>
          <w:lang w:val="af-ZA"/>
        </w:rPr>
        <w:t xml:space="preserve"> </w:t>
      </w:r>
      <w:r w:rsidR="00A76C15" w:rsidRPr="00602B7D">
        <w:rPr>
          <w:rFonts w:ascii="GHEA Grapalat" w:hAnsi="GHEA Grapalat"/>
          <w:b/>
          <w:i w:val="0"/>
          <w:sz w:val="18"/>
          <w:szCs w:val="18"/>
          <w:lang w:val="af-ZA"/>
        </w:rPr>
        <w:t>«</w:t>
      </w:r>
      <w:r w:rsidR="003C3C09" w:rsidRPr="00602B7D">
        <w:rPr>
          <w:rFonts w:ascii="GHEA Grapalat" w:hAnsi="GHEA Grapalat"/>
          <w:b/>
          <w:i w:val="0"/>
          <w:sz w:val="18"/>
          <w:szCs w:val="18"/>
          <w:lang w:val="hy-AM"/>
        </w:rPr>
        <w:t>01</w:t>
      </w:r>
      <w:r w:rsidR="00A76C15" w:rsidRPr="00602B7D">
        <w:rPr>
          <w:rFonts w:ascii="GHEA Grapalat" w:hAnsi="GHEA Grapalat"/>
          <w:b/>
          <w:i w:val="0"/>
          <w:sz w:val="18"/>
          <w:szCs w:val="18"/>
          <w:lang w:val="af-ZA"/>
        </w:rPr>
        <w:t>»</w:t>
      </w:r>
      <w:r w:rsidR="003C53D4" w:rsidRPr="00602B7D">
        <w:rPr>
          <w:rFonts w:ascii="GHEA Grapalat" w:hAnsi="GHEA Grapalat"/>
          <w:b/>
          <w:i w:val="0"/>
          <w:sz w:val="18"/>
          <w:szCs w:val="18"/>
          <w:lang w:val="af-ZA"/>
        </w:rPr>
        <w:t xml:space="preserve"> </w:t>
      </w:r>
      <w:r w:rsidRPr="00602B7D">
        <w:rPr>
          <w:rFonts w:ascii="GHEA Grapalat" w:hAnsi="GHEA Grapalat"/>
          <w:b/>
          <w:i w:val="0"/>
          <w:sz w:val="18"/>
          <w:szCs w:val="18"/>
          <w:lang w:val="af-ZA"/>
        </w:rPr>
        <w:t xml:space="preserve">որոշմամբ </w:t>
      </w:r>
    </w:p>
    <w:p w14:paraId="180A6F19" w14:textId="77777777" w:rsidR="0091042F" w:rsidRPr="00602B7D" w:rsidRDefault="0091042F" w:rsidP="00EF3662">
      <w:pPr>
        <w:pStyle w:val="BodyTextIndent"/>
        <w:spacing w:line="240" w:lineRule="auto"/>
        <w:jc w:val="center"/>
        <w:rPr>
          <w:rFonts w:ascii="GHEA Grapalat" w:hAnsi="GHEA Grapalat"/>
          <w:b/>
          <w:i w:val="0"/>
          <w:sz w:val="18"/>
          <w:szCs w:val="18"/>
          <w:lang w:val="af-ZA"/>
        </w:rPr>
      </w:pPr>
    </w:p>
    <w:p w14:paraId="6354CC13" w14:textId="087EF70C" w:rsidR="0091042F" w:rsidRPr="00602B7D" w:rsidRDefault="00496E18" w:rsidP="00EF3662">
      <w:pPr>
        <w:pStyle w:val="BodyTextIndent"/>
        <w:spacing w:line="240" w:lineRule="auto"/>
        <w:jc w:val="center"/>
        <w:rPr>
          <w:rFonts w:ascii="GHEA Grapalat" w:hAnsi="GHEA Grapalat"/>
          <w:i w:val="0"/>
          <w:sz w:val="18"/>
          <w:szCs w:val="18"/>
          <w:lang w:val="af-ZA"/>
        </w:rPr>
      </w:pPr>
      <w:r w:rsidRPr="00602B7D">
        <w:rPr>
          <w:rFonts w:ascii="GHEA Grapalat" w:hAnsi="GHEA Grapalat"/>
          <w:b/>
          <w:i w:val="0"/>
          <w:sz w:val="18"/>
          <w:szCs w:val="18"/>
          <w:lang w:val="af-ZA"/>
        </w:rPr>
        <w:t xml:space="preserve">Ընթացակարգի </w:t>
      </w:r>
      <w:r w:rsidR="00642EFE" w:rsidRPr="00602B7D">
        <w:rPr>
          <w:rFonts w:ascii="GHEA Grapalat" w:hAnsi="GHEA Grapalat"/>
          <w:b/>
          <w:i w:val="0"/>
          <w:sz w:val="18"/>
          <w:szCs w:val="18"/>
          <w:lang w:val="af-ZA"/>
        </w:rPr>
        <w:t>ծածկագիրը`</w:t>
      </w:r>
      <w:r w:rsidR="0091042F" w:rsidRPr="00602B7D">
        <w:rPr>
          <w:rFonts w:ascii="GHEA Grapalat" w:hAnsi="GHEA Grapalat"/>
          <w:b/>
          <w:i w:val="0"/>
          <w:sz w:val="18"/>
          <w:szCs w:val="18"/>
          <w:lang w:val="af-ZA"/>
        </w:rPr>
        <w:t xml:space="preserve"> </w:t>
      </w:r>
      <w:r w:rsidR="00316381" w:rsidRPr="00602B7D">
        <w:rPr>
          <w:rFonts w:ascii="GHEA Grapalat" w:hAnsi="GHEA Grapalat"/>
          <w:b/>
          <w:i w:val="0"/>
          <w:sz w:val="18"/>
          <w:szCs w:val="18"/>
          <w:lang w:val="af-ZA"/>
        </w:rPr>
        <w:t xml:space="preserve"> </w:t>
      </w:r>
      <w:r w:rsidR="00A04782" w:rsidRPr="00602B7D">
        <w:rPr>
          <w:rFonts w:ascii="GHEA Grapalat" w:hAnsi="GHEA Grapalat"/>
          <w:b/>
          <w:i w:val="0"/>
          <w:sz w:val="18"/>
          <w:szCs w:val="18"/>
          <w:lang w:val="hy-AM"/>
        </w:rPr>
        <w:t>«</w:t>
      </w:r>
      <w:r w:rsidR="003C3C09" w:rsidRPr="00602B7D">
        <w:rPr>
          <w:rFonts w:ascii="GHEA Grapalat" w:hAnsi="GHEA Grapalat"/>
          <w:b/>
          <w:i w:val="0"/>
          <w:sz w:val="18"/>
          <w:szCs w:val="18"/>
          <w:lang w:val="hy-AM"/>
        </w:rPr>
        <w:t>ԿՄՀՔ-ԳՀԱՇՁԲ-22/52</w:t>
      </w:r>
      <w:r w:rsidR="00A04782" w:rsidRPr="00602B7D">
        <w:rPr>
          <w:rFonts w:ascii="GHEA Grapalat" w:hAnsi="GHEA Grapalat"/>
          <w:b/>
          <w:i w:val="0"/>
          <w:sz w:val="18"/>
          <w:szCs w:val="18"/>
          <w:lang w:val="hy-AM"/>
        </w:rPr>
        <w:t>»</w:t>
      </w:r>
      <w:r w:rsidR="009F18D0" w:rsidRPr="00602B7D">
        <w:rPr>
          <w:rFonts w:ascii="GHEA Grapalat" w:hAnsi="GHEA Grapalat"/>
          <w:i w:val="0"/>
          <w:sz w:val="18"/>
          <w:szCs w:val="18"/>
          <w:u w:val="single"/>
          <w:lang w:val="af-ZA"/>
        </w:rPr>
        <w:t xml:space="preserve">        </w:t>
      </w:r>
    </w:p>
    <w:p w14:paraId="4725E55F" w14:textId="77777777" w:rsidR="0091042F" w:rsidRPr="00602B7D" w:rsidRDefault="0091042F" w:rsidP="00EF3662">
      <w:pPr>
        <w:pStyle w:val="BodyTextIndent"/>
        <w:spacing w:line="240" w:lineRule="auto"/>
        <w:rPr>
          <w:rFonts w:ascii="GHEA Grapalat" w:hAnsi="GHEA Grapalat"/>
          <w:i w:val="0"/>
          <w:sz w:val="18"/>
          <w:szCs w:val="18"/>
          <w:lang w:val="af-ZA"/>
        </w:rPr>
      </w:pPr>
    </w:p>
    <w:p w14:paraId="760F528B" w14:textId="11F54C33" w:rsidR="00642EFE" w:rsidRPr="00602B7D" w:rsidRDefault="00642EFE" w:rsidP="009C24E1">
      <w:pPr>
        <w:pStyle w:val="BodyTextIndent"/>
        <w:spacing w:line="240" w:lineRule="auto"/>
        <w:ind w:firstLine="708"/>
        <w:jc w:val="left"/>
        <w:rPr>
          <w:rFonts w:ascii="GHEA Grapalat" w:hAnsi="GHEA Grapalat"/>
          <w:b/>
          <w:i w:val="0"/>
          <w:sz w:val="18"/>
          <w:szCs w:val="18"/>
          <w:lang w:val="af-ZA"/>
        </w:rPr>
      </w:pPr>
      <w:r w:rsidRPr="00602B7D">
        <w:rPr>
          <w:rFonts w:ascii="GHEA Grapalat" w:hAnsi="GHEA Grapalat"/>
          <w:i w:val="0"/>
          <w:sz w:val="18"/>
          <w:szCs w:val="18"/>
          <w:lang w:val="af-ZA"/>
        </w:rPr>
        <w:t>Պատվիրատուն`</w:t>
      </w:r>
      <w:r w:rsidR="0091042F" w:rsidRPr="00602B7D">
        <w:rPr>
          <w:rFonts w:ascii="GHEA Grapalat" w:hAnsi="GHEA Grapalat"/>
          <w:i w:val="0"/>
          <w:sz w:val="18"/>
          <w:szCs w:val="18"/>
          <w:lang w:val="af-ZA"/>
        </w:rPr>
        <w:t xml:space="preserve"> </w:t>
      </w:r>
      <w:r w:rsidR="003C3C09" w:rsidRPr="00602B7D">
        <w:rPr>
          <w:rFonts w:ascii="GHEA Grapalat" w:hAnsi="GHEA Grapalat" w:cs="Sylfaen"/>
          <w:b/>
          <w:i w:val="0"/>
          <w:sz w:val="18"/>
          <w:szCs w:val="18"/>
          <w:lang w:val="pt-BR"/>
        </w:rPr>
        <w:t>&lt;&lt;</w:t>
      </w:r>
      <w:r w:rsidR="003C3C09" w:rsidRPr="00602B7D">
        <w:rPr>
          <w:rFonts w:ascii="GHEA Grapalat" w:hAnsi="GHEA Grapalat" w:cs="Sylfaen"/>
          <w:b/>
          <w:i w:val="0"/>
          <w:sz w:val="18"/>
          <w:szCs w:val="18"/>
          <w:lang w:val="hy-AM"/>
        </w:rPr>
        <w:t xml:space="preserve">Հուղարկավորությունների կազմակերպման, գերեզմանների և հուշարձանների պահպանման, շահագործման </w:t>
      </w:r>
      <w:r w:rsidR="003C3C09" w:rsidRPr="00602B7D">
        <w:rPr>
          <w:rFonts w:ascii="GHEA Grapalat" w:hAnsi="GHEA Grapalat"/>
          <w:b/>
          <w:i w:val="0"/>
          <w:sz w:val="18"/>
          <w:szCs w:val="18"/>
          <w:lang w:val="pt-BR"/>
        </w:rPr>
        <w:t>&gt;&gt;</w:t>
      </w:r>
      <w:r w:rsidR="003C3C09" w:rsidRPr="00602B7D">
        <w:rPr>
          <w:rFonts w:ascii="GHEA Grapalat" w:hAnsi="GHEA Grapalat"/>
          <w:b/>
          <w:i w:val="0"/>
          <w:sz w:val="18"/>
          <w:szCs w:val="18"/>
          <w:lang w:val="hy-AM"/>
        </w:rPr>
        <w:t>ՀՈԱ</w:t>
      </w:r>
      <w:r w:rsidR="009C24E1" w:rsidRPr="00602B7D">
        <w:rPr>
          <w:rFonts w:ascii="GHEA Grapalat" w:hAnsi="GHEA Grapalat"/>
          <w:b/>
          <w:i w:val="0"/>
          <w:sz w:val="18"/>
          <w:szCs w:val="18"/>
          <w:lang w:val="hy-AM"/>
        </w:rPr>
        <w:t>Կ-ը</w:t>
      </w:r>
      <w:r w:rsidRPr="00602B7D">
        <w:rPr>
          <w:rFonts w:ascii="GHEA Grapalat" w:hAnsi="GHEA Grapalat"/>
          <w:i w:val="0"/>
          <w:sz w:val="18"/>
          <w:szCs w:val="18"/>
          <w:lang w:val="af-ZA"/>
        </w:rPr>
        <w:t>, որը գտնվում է</w:t>
      </w:r>
      <w:r w:rsidR="009C24E1" w:rsidRPr="00602B7D">
        <w:rPr>
          <w:rFonts w:ascii="GHEA Grapalat" w:hAnsi="GHEA Grapalat"/>
          <w:i w:val="0"/>
          <w:sz w:val="18"/>
          <w:szCs w:val="18"/>
          <w:lang w:val="hy-AM"/>
        </w:rPr>
        <w:t xml:space="preserve"> </w:t>
      </w:r>
      <w:r w:rsidR="009C24E1" w:rsidRPr="00602B7D">
        <w:rPr>
          <w:rFonts w:ascii="GHEA Grapalat" w:hAnsi="GHEA Grapalat"/>
          <w:b/>
          <w:i w:val="0"/>
          <w:sz w:val="18"/>
          <w:szCs w:val="18"/>
          <w:lang w:val="hy-AM"/>
        </w:rPr>
        <w:t xml:space="preserve">ք.Հրազդան Սահմանդրության հրապարակ 1, վարչկան շենք </w:t>
      </w:r>
      <w:r w:rsidRPr="00602B7D">
        <w:rPr>
          <w:rFonts w:ascii="GHEA Grapalat" w:hAnsi="GHEA Grapalat"/>
          <w:b/>
          <w:i w:val="0"/>
          <w:sz w:val="18"/>
          <w:szCs w:val="18"/>
          <w:lang w:val="af-ZA"/>
        </w:rPr>
        <w:t>հասցեո</w:t>
      </w:r>
      <w:r w:rsidR="009C24E1" w:rsidRPr="00602B7D">
        <w:rPr>
          <w:rFonts w:ascii="GHEA Grapalat" w:hAnsi="GHEA Grapalat"/>
          <w:b/>
          <w:i w:val="0"/>
          <w:sz w:val="18"/>
          <w:szCs w:val="18"/>
          <w:lang w:val="hy-AM"/>
        </w:rPr>
        <w:t xml:space="preserve">ւմ </w:t>
      </w:r>
      <w:r w:rsidRPr="00602B7D">
        <w:rPr>
          <w:rFonts w:ascii="GHEA Grapalat" w:hAnsi="GHEA Grapalat"/>
          <w:i w:val="0"/>
          <w:sz w:val="18"/>
          <w:szCs w:val="18"/>
          <w:lang w:val="af-ZA"/>
        </w:rPr>
        <w:t xml:space="preserve">հայտարարում է </w:t>
      </w:r>
      <w:r w:rsidR="009C24E1" w:rsidRPr="00602B7D">
        <w:rPr>
          <w:rFonts w:ascii="GHEA Grapalat" w:hAnsi="GHEA Grapalat"/>
          <w:i w:val="0"/>
          <w:sz w:val="18"/>
          <w:szCs w:val="18"/>
          <w:lang w:val="hy-AM"/>
        </w:rPr>
        <w:t>գնանշման հարցում</w:t>
      </w:r>
      <w:r w:rsidR="00A20B69" w:rsidRPr="00602B7D">
        <w:rPr>
          <w:rFonts w:ascii="GHEA Grapalat" w:hAnsi="GHEA Grapalat"/>
          <w:i w:val="0"/>
          <w:sz w:val="18"/>
          <w:szCs w:val="18"/>
          <w:lang w:val="af-ZA"/>
        </w:rPr>
        <w:t>, որն իրականացվում է մեկ փուլով</w:t>
      </w:r>
      <w:r w:rsidR="00236B75" w:rsidRPr="00602B7D">
        <w:rPr>
          <w:rFonts w:ascii="GHEA Grapalat" w:hAnsi="GHEA Grapalat"/>
          <w:i w:val="0"/>
          <w:sz w:val="18"/>
          <w:szCs w:val="18"/>
          <w:lang w:val="af-ZA"/>
        </w:rPr>
        <w:t>:</w:t>
      </w:r>
    </w:p>
    <w:p w14:paraId="59B22751" w14:textId="651CB6A3" w:rsidR="00341A74" w:rsidRPr="00602B7D" w:rsidRDefault="00496E18" w:rsidP="00C37A0B">
      <w:pPr>
        <w:rPr>
          <w:rFonts w:ascii="GHEA Grapalat" w:hAnsi="GHEA Grapalat"/>
          <w:color w:val="000000"/>
          <w:sz w:val="18"/>
          <w:szCs w:val="18"/>
          <w:lang w:val="af-ZA"/>
        </w:rPr>
      </w:pPr>
      <w:bookmarkStart w:id="0" w:name="_Hlk23167417"/>
      <w:r w:rsidRPr="00602B7D">
        <w:rPr>
          <w:rFonts w:ascii="GHEA Grapalat" w:hAnsi="GHEA Grapalat"/>
          <w:sz w:val="18"/>
          <w:szCs w:val="18"/>
          <w:lang w:val="af-ZA"/>
        </w:rPr>
        <w:t>Սույն ընթացակարգի</w:t>
      </w:r>
      <w:bookmarkEnd w:id="0"/>
      <w:r w:rsidRPr="00602B7D">
        <w:rPr>
          <w:rFonts w:ascii="GHEA Grapalat" w:hAnsi="GHEA Grapalat"/>
          <w:sz w:val="18"/>
          <w:szCs w:val="18"/>
          <w:lang w:val="af-ZA"/>
        </w:rPr>
        <w:t xml:space="preserve"> արդյունքում</w:t>
      </w:r>
      <w:r w:rsidR="00642EFE" w:rsidRPr="00602B7D">
        <w:rPr>
          <w:rFonts w:ascii="GHEA Grapalat" w:hAnsi="GHEA Grapalat"/>
          <w:sz w:val="18"/>
          <w:szCs w:val="18"/>
          <w:lang w:val="af-ZA"/>
        </w:rPr>
        <w:t xml:space="preserve"> </w:t>
      </w:r>
      <w:r w:rsidR="002E7EE1" w:rsidRPr="00602B7D">
        <w:rPr>
          <w:rFonts w:ascii="GHEA Grapalat" w:hAnsi="GHEA Grapalat"/>
          <w:sz w:val="18"/>
          <w:szCs w:val="18"/>
          <w:lang w:val="hy-AM"/>
        </w:rPr>
        <w:t>ընտրված</w:t>
      </w:r>
      <w:r w:rsidR="00642EFE" w:rsidRPr="00602B7D">
        <w:rPr>
          <w:rFonts w:ascii="GHEA Grapalat" w:hAnsi="GHEA Grapalat"/>
          <w:sz w:val="18"/>
          <w:szCs w:val="18"/>
          <w:lang w:val="af-ZA"/>
        </w:rPr>
        <w:t xml:space="preserve"> մասնակցին սահմանված կարգով կառաջարկվի կնքել</w:t>
      </w:r>
      <w:r w:rsidRPr="00602B7D">
        <w:rPr>
          <w:rFonts w:ascii="GHEA Grapalat" w:hAnsi="GHEA Grapalat"/>
          <w:sz w:val="18"/>
          <w:szCs w:val="18"/>
          <w:lang w:val="af-ZA"/>
        </w:rPr>
        <w:t xml:space="preserve"> </w:t>
      </w:r>
      <w:r w:rsidR="009C24E1"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00741D68" w:rsidRPr="00602B7D">
        <w:rPr>
          <w:rFonts w:ascii="GHEA Grapalat" w:hAnsi="GHEA Grapalat"/>
          <w:b/>
          <w:sz w:val="18"/>
          <w:szCs w:val="18"/>
          <w:lang w:val="hy-AM"/>
        </w:rPr>
        <w:t xml:space="preserve">» </w:t>
      </w:r>
      <w:r w:rsidR="009C24E1" w:rsidRPr="00602B7D">
        <w:rPr>
          <w:rFonts w:ascii="GHEA Grapalat" w:hAnsi="GHEA Grapalat"/>
          <w:sz w:val="18"/>
          <w:szCs w:val="18"/>
          <w:lang w:val="hy-AM"/>
        </w:rPr>
        <w:t xml:space="preserve">աշխատանքների </w:t>
      </w:r>
      <w:r w:rsidR="009C24E1" w:rsidRPr="00602B7D">
        <w:rPr>
          <w:rFonts w:ascii="GHEA Grapalat" w:hAnsi="GHEA Grapalat" w:cs="Sylfaen"/>
          <w:sz w:val="18"/>
          <w:szCs w:val="18"/>
          <w:lang w:val="hy-AM"/>
        </w:rPr>
        <w:t>ձեռքբերման</w:t>
      </w:r>
      <w:r w:rsidR="00C37A0B" w:rsidRPr="00602B7D">
        <w:rPr>
          <w:rFonts w:ascii="GHEA Grapalat" w:hAnsi="GHEA Grapalat" w:cs="Sylfaen"/>
          <w:sz w:val="18"/>
          <w:szCs w:val="18"/>
          <w:lang w:val="hy-AM"/>
        </w:rPr>
        <w:t xml:space="preserve"> </w:t>
      </w:r>
      <w:r w:rsidR="000F75E8" w:rsidRPr="00602B7D">
        <w:rPr>
          <w:rFonts w:ascii="GHEA Grapalat" w:hAnsi="GHEA Grapalat"/>
          <w:sz w:val="18"/>
          <w:szCs w:val="18"/>
          <w:lang w:val="af-ZA"/>
        </w:rPr>
        <w:t xml:space="preserve">կատարման </w:t>
      </w:r>
      <w:r w:rsidR="00E74906" w:rsidRPr="00602B7D">
        <w:rPr>
          <w:rFonts w:ascii="GHEA Grapalat" w:hAnsi="GHEA Grapalat"/>
          <w:sz w:val="18"/>
          <w:szCs w:val="18"/>
          <w:lang w:val="af-ZA"/>
        </w:rPr>
        <w:t>պայմանագիր (այսուհետ`</w:t>
      </w:r>
      <w:r w:rsidR="00E74906" w:rsidRPr="00602B7D">
        <w:rPr>
          <w:rFonts w:ascii="GHEA Grapalat" w:hAnsi="GHEA Grapalat"/>
          <w:sz w:val="18"/>
          <w:szCs w:val="18"/>
          <w:lang w:val="hy-AM"/>
        </w:rPr>
        <w:t xml:space="preserve"> </w:t>
      </w:r>
      <w:r w:rsidR="00341A74" w:rsidRPr="00602B7D">
        <w:rPr>
          <w:rFonts w:ascii="GHEA Grapalat" w:hAnsi="GHEA Grapalat"/>
          <w:sz w:val="18"/>
          <w:szCs w:val="18"/>
          <w:lang w:val="af-ZA"/>
        </w:rPr>
        <w:t xml:space="preserve">պայմանագիր)։ </w:t>
      </w:r>
    </w:p>
    <w:p w14:paraId="229B2DA9" w14:textId="77777777" w:rsidR="00311076" w:rsidRPr="00602B7D" w:rsidRDefault="00642EFE" w:rsidP="00EF3662">
      <w:pPr>
        <w:pStyle w:val="BodyTextIndent"/>
        <w:spacing w:line="240" w:lineRule="auto"/>
        <w:ind w:firstLine="0"/>
        <w:rPr>
          <w:rFonts w:ascii="GHEA Grapalat" w:hAnsi="GHEA Grapalat"/>
          <w:i w:val="0"/>
          <w:sz w:val="18"/>
          <w:szCs w:val="18"/>
          <w:lang w:val="af-ZA"/>
        </w:rPr>
      </w:pPr>
      <w:r w:rsidRPr="00602B7D">
        <w:rPr>
          <w:rFonts w:ascii="GHEA Grapalat" w:hAnsi="GHEA Grapalat"/>
          <w:i w:val="0"/>
          <w:sz w:val="18"/>
          <w:szCs w:val="18"/>
          <w:lang w:val="af-ZA"/>
        </w:rPr>
        <w:t xml:space="preserve">         </w:t>
      </w:r>
      <w:r w:rsidR="00691009" w:rsidRPr="00602B7D">
        <w:rPr>
          <w:rFonts w:ascii="GHEA Grapalat" w:hAnsi="GHEA Grapalat"/>
          <w:i w:val="0"/>
          <w:sz w:val="18"/>
          <w:szCs w:val="18"/>
          <w:lang w:val="af-ZA"/>
        </w:rPr>
        <w:t xml:space="preserve">      </w:t>
      </w:r>
      <w:r w:rsidR="009F18D0" w:rsidRPr="00602B7D">
        <w:rPr>
          <w:rFonts w:ascii="GHEA Grapalat" w:hAnsi="GHEA Grapalat"/>
          <w:i w:val="0"/>
          <w:sz w:val="18"/>
          <w:szCs w:val="18"/>
          <w:lang w:val="af-ZA"/>
        </w:rPr>
        <w:t xml:space="preserve">   </w:t>
      </w:r>
      <w:r w:rsidR="00691009" w:rsidRPr="00602B7D">
        <w:rPr>
          <w:rFonts w:ascii="GHEA Grapalat" w:hAnsi="GHEA Grapalat"/>
          <w:i w:val="0"/>
          <w:sz w:val="18"/>
          <w:szCs w:val="18"/>
          <w:lang w:val="af-ZA"/>
        </w:rPr>
        <w:t xml:space="preserve"> </w:t>
      </w:r>
    </w:p>
    <w:p w14:paraId="4C2BC171" w14:textId="77777777" w:rsidR="00140167" w:rsidRPr="00602B7D" w:rsidRDefault="00A20B69"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ab/>
      </w:r>
      <w:r w:rsidR="00140167" w:rsidRPr="00602B7D">
        <w:rPr>
          <w:rFonts w:ascii="GHEA Grapalat" w:hAnsi="GHEA Grapalat"/>
          <w:i w:val="0"/>
          <w:sz w:val="18"/>
          <w:szCs w:val="18"/>
          <w:lang w:val="af-ZA"/>
        </w:rPr>
        <w:t xml:space="preserve">Ընտրված մասնակիցը որոշվում է </w:t>
      </w:r>
      <w:bookmarkStart w:id="1" w:name="_Hlk23167512"/>
      <w:r w:rsidR="00140167" w:rsidRPr="00602B7D">
        <w:rPr>
          <w:rFonts w:ascii="GHEA Grapalat" w:hAnsi="GHEA Grapalat"/>
          <w:i w:val="0"/>
          <w:sz w:val="18"/>
          <w:szCs w:val="18"/>
          <w:lang w:val="af-ZA"/>
        </w:rPr>
        <w:t xml:space="preserve">ոչ գնային պայմաններով բավարար գնահատված </w:t>
      </w:r>
      <w:bookmarkEnd w:id="1"/>
      <w:r w:rsidR="00140167" w:rsidRPr="00602B7D">
        <w:rPr>
          <w:rFonts w:ascii="GHEA Grapalat" w:hAnsi="GHEA Grapalat"/>
          <w:i w:val="0"/>
          <w:sz w:val="18"/>
          <w:szCs w:val="18"/>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5A8FB18" w14:textId="77777777" w:rsidR="00140167" w:rsidRPr="00602B7D" w:rsidRDefault="00140167"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EB5A8E6" w14:textId="0F58204F" w:rsidR="00140167" w:rsidRPr="00602B7D" w:rsidRDefault="00140167" w:rsidP="00140167">
      <w:pPr>
        <w:pStyle w:val="BodyTextIndent"/>
        <w:spacing w:line="240" w:lineRule="auto"/>
        <w:rPr>
          <w:rFonts w:ascii="GHEA Grapalat" w:hAnsi="GHEA Grapalat"/>
          <w:i w:val="0"/>
          <w:sz w:val="18"/>
          <w:szCs w:val="18"/>
          <w:lang w:val="af-ZA"/>
        </w:rPr>
      </w:pPr>
      <w:r w:rsidRPr="00602B7D">
        <w:rPr>
          <w:rFonts w:ascii="GHEA Grapalat" w:hAnsi="GHEA Grapalat"/>
          <w:i w:val="0"/>
          <w:sz w:val="18"/>
          <w:szCs w:val="18"/>
          <w:lang w:val="af-ZA"/>
        </w:rPr>
        <w:t>Սույն ընթացակարգին մասնակցության հայտերն անհրաժեշտ է ներկայացնել</w:t>
      </w:r>
      <w:r w:rsidRPr="00602B7D">
        <w:rPr>
          <w:rFonts w:ascii="GHEA Grapalat" w:hAnsi="GHEA Grapalat"/>
          <w:i w:val="0"/>
          <w:sz w:val="18"/>
          <w:szCs w:val="18"/>
          <w:lang w:val="af-ZA" w:eastAsia="ru-RU"/>
        </w:rPr>
        <w:t xml:space="preserve"> էլեկտրոնային ձևով` էլեկտրոնային գնումների Armeps (</w:t>
      </w:r>
      <w:hyperlink r:id="rId9" w:history="1">
        <w:r w:rsidRPr="00602B7D">
          <w:rPr>
            <w:rFonts w:ascii="GHEA Grapalat" w:hAnsi="GHEA Grapalat"/>
            <w:i w:val="0"/>
            <w:sz w:val="18"/>
            <w:szCs w:val="18"/>
            <w:lang w:val="af-ZA" w:eastAsia="ru-RU"/>
          </w:rPr>
          <w:t>www.armeps.am</w:t>
        </w:r>
      </w:hyperlink>
      <w:r w:rsidRPr="00602B7D">
        <w:rPr>
          <w:rFonts w:ascii="GHEA Grapalat" w:hAnsi="GHEA Grapalat"/>
          <w:i w:val="0"/>
          <w:sz w:val="18"/>
          <w:szCs w:val="18"/>
          <w:lang w:val="af-ZA" w:eastAsia="ru-RU"/>
        </w:rPr>
        <w:t>) համակարգի  միջոցով</w:t>
      </w:r>
      <w:r w:rsidRPr="00602B7D">
        <w:rPr>
          <w:rFonts w:ascii="GHEA Grapalat" w:hAnsi="GHEA Grapalat"/>
          <w:i w:val="0"/>
          <w:sz w:val="18"/>
          <w:szCs w:val="18"/>
          <w:lang w:val="af-ZA"/>
        </w:rPr>
        <w:t xml:space="preserve"> մինչև սույն հայտարարության հրապարակման օրվանից հաշված </w:t>
      </w:r>
      <w:r w:rsidR="00982385" w:rsidRPr="00602B7D">
        <w:rPr>
          <w:rFonts w:ascii="GHEA Grapalat" w:hAnsi="GHEA Grapalat"/>
          <w:b/>
          <w:i w:val="0"/>
          <w:sz w:val="18"/>
          <w:szCs w:val="18"/>
          <w:lang w:val="hy-AM"/>
        </w:rPr>
        <w:t>1</w:t>
      </w:r>
      <w:r w:rsidR="00662AB1" w:rsidRPr="00602B7D">
        <w:rPr>
          <w:rFonts w:ascii="GHEA Grapalat" w:hAnsi="GHEA Grapalat"/>
          <w:b/>
          <w:i w:val="0"/>
          <w:sz w:val="18"/>
          <w:szCs w:val="18"/>
          <w:lang w:val="hy-AM"/>
        </w:rPr>
        <w:t>0</w:t>
      </w:r>
      <w:r w:rsidRPr="00602B7D">
        <w:rPr>
          <w:rFonts w:ascii="GHEA Grapalat" w:hAnsi="GHEA Grapalat"/>
          <w:b/>
          <w:i w:val="0"/>
          <w:sz w:val="18"/>
          <w:szCs w:val="18"/>
          <w:lang w:val="af-ZA"/>
        </w:rPr>
        <w:t>-րդ օրվա ժամը</w:t>
      </w:r>
      <w:r w:rsidRPr="00602B7D">
        <w:rPr>
          <w:rFonts w:ascii="GHEA Grapalat" w:hAnsi="GHEA Grapalat"/>
          <w:b/>
          <w:i w:val="0"/>
          <w:sz w:val="18"/>
          <w:szCs w:val="18"/>
          <w:lang w:val="hy-AM"/>
        </w:rPr>
        <w:t xml:space="preserve"> 1</w:t>
      </w:r>
      <w:r w:rsidR="00AA48D2" w:rsidRPr="00602B7D">
        <w:rPr>
          <w:rFonts w:ascii="GHEA Grapalat" w:hAnsi="GHEA Grapalat"/>
          <w:b/>
          <w:i w:val="0"/>
          <w:sz w:val="18"/>
          <w:szCs w:val="18"/>
          <w:lang w:val="hy-AM"/>
        </w:rPr>
        <w:t>1</w:t>
      </w:r>
      <w:r w:rsidRPr="00602B7D">
        <w:rPr>
          <w:rFonts w:ascii="GHEA Grapalat" w:hAnsi="GHEA Grapalat"/>
          <w:b/>
          <w:i w:val="0"/>
          <w:sz w:val="18"/>
          <w:szCs w:val="18"/>
          <w:lang w:val="hy-AM"/>
        </w:rPr>
        <w:t>։00-ն</w:t>
      </w:r>
      <w:r w:rsidRPr="00602B7D">
        <w:rPr>
          <w:rFonts w:ascii="GHEA Grapalat" w:hAnsi="GHEA Grapalat"/>
          <w:b/>
          <w:i w:val="0"/>
          <w:sz w:val="18"/>
          <w:szCs w:val="18"/>
          <w:lang w:val="af-ZA"/>
        </w:rPr>
        <w:t>:</w:t>
      </w:r>
      <w:r w:rsidRPr="00602B7D">
        <w:rPr>
          <w:rFonts w:ascii="GHEA Grapalat" w:hAnsi="GHEA Grapalat"/>
          <w:i w:val="0"/>
          <w:sz w:val="18"/>
          <w:szCs w:val="18"/>
          <w:lang w:val="af-ZA"/>
        </w:rPr>
        <w:t xml:space="preserve"> Հայտերը, հայերենից բացի, կարող են ներկայացվել նաև անգլերեն կամ ռուսերեն: </w:t>
      </w:r>
    </w:p>
    <w:p w14:paraId="1A1D6FF3" w14:textId="67EA9BCE" w:rsidR="00140167" w:rsidRPr="00602B7D" w:rsidRDefault="00140167" w:rsidP="00140167">
      <w:pPr>
        <w:pStyle w:val="BodyTextIndent"/>
        <w:spacing w:line="240" w:lineRule="auto"/>
        <w:ind w:firstLine="708"/>
        <w:rPr>
          <w:rFonts w:ascii="GHEA Grapalat" w:hAnsi="GHEA Grapalat"/>
          <w:i w:val="0"/>
          <w:sz w:val="18"/>
          <w:szCs w:val="18"/>
          <w:lang w:val="af-ZA"/>
        </w:rPr>
      </w:pPr>
      <w:r w:rsidRPr="00602B7D">
        <w:rPr>
          <w:rFonts w:ascii="GHEA Grapalat" w:hAnsi="GHEA Grapalat"/>
          <w:i w:val="0"/>
          <w:sz w:val="18"/>
          <w:szCs w:val="18"/>
          <w:lang w:val="af-ZA"/>
        </w:rPr>
        <w:t>Հայտերի բացումը տեղի կունենա էլեկտրոնային ձևով`</w:t>
      </w:r>
      <w:r w:rsidRPr="00602B7D">
        <w:rPr>
          <w:rFonts w:ascii="GHEA Grapalat" w:hAnsi="GHEA Grapalat"/>
          <w:i w:val="0"/>
          <w:sz w:val="18"/>
          <w:szCs w:val="18"/>
          <w:lang w:val="af-ZA" w:eastAsia="ru-RU"/>
        </w:rPr>
        <w:t xml:space="preserve"> էլեկտրոնային գնումների Armeps համակարգի</w:t>
      </w:r>
      <w:r w:rsidRPr="00602B7D">
        <w:rPr>
          <w:rFonts w:ascii="GHEA Grapalat" w:hAnsi="GHEA Grapalat"/>
          <w:i w:val="0"/>
          <w:sz w:val="18"/>
          <w:szCs w:val="18"/>
          <w:lang w:val="af-ZA"/>
        </w:rPr>
        <w:t xml:space="preserve"> միջոցով,  սույն հայտարարության հրապարակման օրվանից </w:t>
      </w:r>
      <w:r w:rsidR="00AA48D2" w:rsidRPr="00602B7D">
        <w:rPr>
          <w:rFonts w:ascii="GHEA Grapalat" w:hAnsi="GHEA Grapalat"/>
          <w:b/>
          <w:i w:val="0"/>
          <w:sz w:val="18"/>
          <w:szCs w:val="18"/>
          <w:lang w:val="hy-AM"/>
        </w:rPr>
        <w:t>1</w:t>
      </w:r>
      <w:r w:rsidRPr="00602B7D">
        <w:rPr>
          <w:rFonts w:ascii="GHEA Grapalat" w:hAnsi="GHEA Grapalat"/>
          <w:b/>
          <w:i w:val="0"/>
          <w:sz w:val="18"/>
          <w:szCs w:val="18"/>
          <w:lang w:val="hy-AM"/>
        </w:rPr>
        <w:t>0</w:t>
      </w:r>
      <w:r w:rsidRPr="00602B7D">
        <w:rPr>
          <w:rFonts w:ascii="GHEA Grapalat" w:hAnsi="GHEA Grapalat"/>
          <w:b/>
          <w:i w:val="0"/>
          <w:sz w:val="18"/>
          <w:szCs w:val="18"/>
          <w:lang w:val="af-ZA"/>
        </w:rPr>
        <w:t>-րդ օրվա ժամը</w:t>
      </w:r>
      <w:r w:rsidRPr="00602B7D">
        <w:rPr>
          <w:rFonts w:ascii="GHEA Grapalat" w:hAnsi="GHEA Grapalat"/>
          <w:b/>
          <w:i w:val="0"/>
          <w:sz w:val="18"/>
          <w:szCs w:val="18"/>
          <w:lang w:val="hy-AM"/>
        </w:rPr>
        <w:t xml:space="preserve"> 1</w:t>
      </w:r>
      <w:r w:rsidR="00AA48D2" w:rsidRPr="00602B7D">
        <w:rPr>
          <w:rFonts w:ascii="GHEA Grapalat" w:hAnsi="GHEA Grapalat"/>
          <w:b/>
          <w:i w:val="0"/>
          <w:sz w:val="18"/>
          <w:szCs w:val="18"/>
          <w:lang w:val="hy-AM"/>
        </w:rPr>
        <w:t>1</w:t>
      </w:r>
      <w:r w:rsidRPr="00602B7D">
        <w:rPr>
          <w:rFonts w:ascii="GHEA Grapalat" w:hAnsi="GHEA Grapalat"/>
          <w:b/>
          <w:i w:val="0"/>
          <w:sz w:val="18"/>
          <w:szCs w:val="18"/>
          <w:lang w:val="af-ZA"/>
        </w:rPr>
        <w:t>։</w:t>
      </w:r>
      <w:r w:rsidRPr="00602B7D">
        <w:rPr>
          <w:rFonts w:ascii="GHEA Grapalat" w:hAnsi="GHEA Grapalat"/>
          <w:b/>
          <w:i w:val="0"/>
          <w:sz w:val="18"/>
          <w:szCs w:val="18"/>
          <w:lang w:val="hy-AM"/>
        </w:rPr>
        <w:t>00-</w:t>
      </w:r>
      <w:r w:rsidRPr="00602B7D">
        <w:rPr>
          <w:rFonts w:ascii="GHEA Grapalat" w:hAnsi="GHEA Grapalat"/>
          <w:b/>
          <w:i w:val="0"/>
          <w:sz w:val="18"/>
          <w:szCs w:val="18"/>
          <w:lang w:val="af-ZA"/>
        </w:rPr>
        <w:t>ին։</w:t>
      </w:r>
      <w:r w:rsidRPr="00602B7D">
        <w:rPr>
          <w:rFonts w:ascii="GHEA Grapalat" w:hAnsi="GHEA Grapalat"/>
          <w:i w:val="0"/>
          <w:sz w:val="18"/>
          <w:szCs w:val="18"/>
          <w:lang w:val="af-ZA"/>
        </w:rPr>
        <w:t xml:space="preserve"> </w:t>
      </w:r>
    </w:p>
    <w:p w14:paraId="765C826F" w14:textId="77777777" w:rsidR="00140167" w:rsidRPr="00602B7D" w:rsidRDefault="00140167" w:rsidP="00140167">
      <w:pPr>
        <w:pStyle w:val="BodyTextIndent"/>
        <w:spacing w:line="240" w:lineRule="auto"/>
        <w:rPr>
          <w:rFonts w:ascii="GHEA Grapalat" w:hAnsi="GHEA Grapalat"/>
          <w:i w:val="0"/>
          <w:sz w:val="18"/>
          <w:szCs w:val="18"/>
          <w:lang w:val="hy-AM"/>
        </w:rPr>
      </w:pPr>
      <w:r w:rsidRPr="00602B7D">
        <w:rPr>
          <w:rFonts w:ascii="GHEA Grapalat" w:hAnsi="GHEA Grapalat"/>
          <w:i w:val="0"/>
          <w:sz w:val="18"/>
          <w:szCs w:val="18"/>
          <w:lang w:val="af-ZA"/>
        </w:rPr>
        <w:t>Սույն ընթացակարգի վերաբերյալ բողոք</w:t>
      </w:r>
      <w:r w:rsidRPr="00602B7D">
        <w:rPr>
          <w:rFonts w:ascii="GHEA Grapalat" w:hAnsi="GHEA Grapalat"/>
          <w:i w:val="0"/>
          <w:sz w:val="18"/>
          <w:szCs w:val="18"/>
          <w:lang w:val="hy-AM"/>
        </w:rPr>
        <w:t xml:space="preserve">արկումն իրականացվում է </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Գնումների</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մասին</w:t>
      </w:r>
      <w:r w:rsidRPr="00602B7D">
        <w:rPr>
          <w:rFonts w:ascii="GHEA Grapalat" w:hAnsi="GHEA Grapalat"/>
          <w:i w:val="0"/>
          <w:sz w:val="18"/>
          <w:szCs w:val="18"/>
          <w:lang w:val="af-ZA"/>
        </w:rPr>
        <w:t>»</w:t>
      </w:r>
      <w:r w:rsidRPr="00602B7D">
        <w:rPr>
          <w:rFonts w:ascii="GHEA Grapalat" w:hAnsi="GHEA Grapalat"/>
          <w:i w:val="0"/>
          <w:sz w:val="18"/>
          <w:szCs w:val="18"/>
          <w:lang w:val="hy-AM"/>
        </w:rPr>
        <w:t xml:space="preserve"> ՀՀ</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օրենքով</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և</w:t>
      </w:r>
      <w:r w:rsidRPr="00602B7D">
        <w:rPr>
          <w:rFonts w:ascii="GHEA Grapalat" w:hAnsi="GHEA Grapalat"/>
          <w:i w:val="0"/>
          <w:sz w:val="18"/>
          <w:szCs w:val="18"/>
          <w:lang w:val="af-ZA"/>
        </w:rPr>
        <w:t xml:space="preserve"> </w:t>
      </w:r>
      <w:r w:rsidRPr="00602B7D">
        <w:rPr>
          <w:rFonts w:ascii="GHEA Grapalat" w:hAnsi="GHEA Grapalat"/>
          <w:i w:val="0"/>
          <w:sz w:val="18"/>
          <w:szCs w:val="18"/>
          <w:lang w:val="hy-AM"/>
        </w:rPr>
        <w:t>ՀՀ քաղաքացիական դատավարության օրենսգրքով սահմանված կարգով։</w:t>
      </w:r>
    </w:p>
    <w:p w14:paraId="5604CF43" w14:textId="77777777" w:rsidR="00140167" w:rsidRPr="00602B7D" w:rsidRDefault="00140167" w:rsidP="00140167">
      <w:pPr>
        <w:pStyle w:val="BodyTextIndent"/>
        <w:spacing w:line="240" w:lineRule="auto"/>
        <w:rPr>
          <w:rFonts w:ascii="GHEA Grapalat" w:hAnsi="GHEA Grapalat"/>
          <w:i w:val="0"/>
          <w:sz w:val="18"/>
          <w:szCs w:val="18"/>
          <w:lang w:val="hy-AM"/>
        </w:rPr>
      </w:pPr>
    </w:p>
    <w:p w14:paraId="11902F9C" w14:textId="77777777" w:rsidR="00140167" w:rsidRPr="00602B7D" w:rsidRDefault="00140167" w:rsidP="00140167">
      <w:pPr>
        <w:pStyle w:val="BodyTextIndent"/>
        <w:spacing w:line="240" w:lineRule="auto"/>
        <w:rPr>
          <w:rFonts w:ascii="GHEA Grapalat" w:hAnsi="GHEA Grapalat"/>
          <w:i w:val="0"/>
          <w:sz w:val="18"/>
          <w:szCs w:val="18"/>
          <w:lang w:val="hy-AM"/>
        </w:rPr>
      </w:pPr>
      <w:r w:rsidRPr="00602B7D">
        <w:rPr>
          <w:rFonts w:ascii="GHEA Grapalat" w:hAnsi="GHEA Grapalat"/>
          <w:i w:val="0"/>
          <w:sz w:val="18"/>
          <w:szCs w:val="18"/>
          <w:lang w:val="af-ZA"/>
        </w:rPr>
        <w:t xml:space="preserve">Սույն հայտարարության հետ կապված լրացուցիչ տեղեկություններ ստանալու համար կարող եք դիմել </w:t>
      </w:r>
      <w:r w:rsidRPr="00602B7D">
        <w:rPr>
          <w:rFonts w:ascii="GHEA Grapalat" w:hAnsi="GHEA Grapalat"/>
          <w:i w:val="0"/>
          <w:sz w:val="18"/>
          <w:szCs w:val="18"/>
          <w:lang w:val="hy-AM"/>
        </w:rPr>
        <w:t xml:space="preserve">                      </w:t>
      </w:r>
    </w:p>
    <w:p w14:paraId="637F2739" w14:textId="77777777" w:rsidR="00140167" w:rsidRPr="00602B7D" w:rsidRDefault="00140167" w:rsidP="00140167">
      <w:pPr>
        <w:pStyle w:val="BodyTextIndent"/>
        <w:spacing w:line="240" w:lineRule="auto"/>
        <w:rPr>
          <w:rFonts w:ascii="GHEA Grapalat" w:hAnsi="GHEA Grapalat"/>
          <w:b/>
          <w:i w:val="0"/>
          <w:sz w:val="18"/>
          <w:szCs w:val="18"/>
          <w:lang w:val="hy-AM"/>
        </w:rPr>
      </w:pPr>
      <w:r w:rsidRPr="00602B7D">
        <w:rPr>
          <w:rFonts w:ascii="GHEA Grapalat" w:hAnsi="GHEA Grapalat"/>
          <w:b/>
          <w:i w:val="0"/>
          <w:sz w:val="18"/>
          <w:szCs w:val="18"/>
          <w:lang w:val="af-ZA"/>
        </w:rPr>
        <w:t>գնահատող հանձնաժողովի քարտուղար`</w:t>
      </w:r>
      <w:r w:rsidRPr="00602B7D">
        <w:rPr>
          <w:rFonts w:ascii="GHEA Grapalat" w:hAnsi="GHEA Grapalat"/>
          <w:b/>
          <w:i w:val="0"/>
          <w:sz w:val="18"/>
          <w:szCs w:val="18"/>
          <w:lang w:val="hy-AM"/>
        </w:rPr>
        <w:t xml:space="preserve"> Քրիստինե  Բաղդասարյանին</w:t>
      </w:r>
    </w:p>
    <w:p w14:paraId="20108E59" w14:textId="77777777" w:rsidR="00140167" w:rsidRPr="00602B7D" w:rsidRDefault="00140167" w:rsidP="00140167">
      <w:pPr>
        <w:pStyle w:val="BodyTextIndent"/>
        <w:spacing w:line="240" w:lineRule="auto"/>
        <w:ind w:firstLine="0"/>
        <w:rPr>
          <w:rFonts w:ascii="GHEA Grapalat" w:hAnsi="GHEA Grapalat"/>
          <w:b/>
          <w:i w:val="0"/>
          <w:sz w:val="18"/>
          <w:szCs w:val="18"/>
          <w:lang w:val="hy-AM"/>
        </w:rPr>
      </w:pP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af-ZA"/>
        </w:rPr>
        <w:tab/>
      </w:r>
      <w:r w:rsidRPr="00602B7D">
        <w:rPr>
          <w:rFonts w:ascii="GHEA Grapalat" w:hAnsi="GHEA Grapalat"/>
          <w:b/>
          <w:i w:val="0"/>
          <w:sz w:val="18"/>
          <w:szCs w:val="18"/>
          <w:lang w:val="hy-AM"/>
        </w:rPr>
        <w:t xml:space="preserve">  </w:t>
      </w:r>
      <w:r w:rsidRPr="00602B7D">
        <w:rPr>
          <w:rFonts w:ascii="GHEA Grapalat" w:hAnsi="GHEA Grapalat"/>
          <w:b/>
          <w:i w:val="0"/>
          <w:sz w:val="18"/>
          <w:szCs w:val="18"/>
          <w:lang w:val="af-ZA"/>
        </w:rPr>
        <w:t>Հեռախոս`</w:t>
      </w:r>
      <w:r w:rsidRPr="00602B7D">
        <w:rPr>
          <w:rFonts w:ascii="GHEA Grapalat" w:hAnsi="GHEA Grapalat"/>
          <w:b/>
          <w:i w:val="0"/>
          <w:sz w:val="18"/>
          <w:szCs w:val="18"/>
          <w:lang w:val="hy-AM"/>
        </w:rPr>
        <w:t xml:space="preserve"> 060-70-40-21</w:t>
      </w:r>
    </w:p>
    <w:p w14:paraId="3631C19A" w14:textId="03CC48A5" w:rsidR="00140167" w:rsidRPr="00602B7D" w:rsidRDefault="00140167" w:rsidP="00140167">
      <w:pPr>
        <w:pStyle w:val="BodyTextIndent"/>
        <w:spacing w:line="240" w:lineRule="auto"/>
        <w:ind w:firstLine="0"/>
        <w:rPr>
          <w:rFonts w:ascii="GHEA Grapalat" w:hAnsi="GHEA Grapalat"/>
          <w:b/>
          <w:sz w:val="18"/>
          <w:szCs w:val="18"/>
          <w:lang w:val="af-ZA"/>
        </w:rPr>
      </w:pPr>
      <w:r w:rsidRPr="00602B7D">
        <w:rPr>
          <w:rFonts w:ascii="GHEA Grapalat" w:hAnsi="GHEA Grapalat"/>
          <w:b/>
          <w:i w:val="0"/>
          <w:sz w:val="18"/>
          <w:szCs w:val="18"/>
          <w:lang w:val="hy-AM"/>
        </w:rPr>
        <w:t xml:space="preserve">                              </w:t>
      </w:r>
      <w:r w:rsidR="0018517C" w:rsidRPr="00602B7D">
        <w:rPr>
          <w:rFonts w:ascii="GHEA Grapalat" w:hAnsi="GHEA Grapalat"/>
          <w:b/>
          <w:i w:val="0"/>
          <w:sz w:val="18"/>
          <w:szCs w:val="18"/>
          <w:lang w:val="hy-AM"/>
        </w:rPr>
        <w:t xml:space="preserve">                               </w:t>
      </w:r>
      <w:r w:rsidRPr="00602B7D">
        <w:rPr>
          <w:rFonts w:ascii="GHEA Grapalat" w:hAnsi="GHEA Grapalat"/>
          <w:b/>
          <w:i w:val="0"/>
          <w:sz w:val="18"/>
          <w:szCs w:val="18"/>
          <w:lang w:val="af-ZA"/>
        </w:rPr>
        <w:t>Էլ.փոստ`</w:t>
      </w:r>
      <w:r w:rsidRPr="00602B7D">
        <w:rPr>
          <w:rFonts w:ascii="GHEA Grapalat" w:hAnsi="GHEA Grapalat"/>
          <w:b/>
          <w:i w:val="0"/>
          <w:sz w:val="18"/>
          <w:szCs w:val="18"/>
          <w:lang w:val="hy-AM"/>
        </w:rPr>
        <w:t xml:space="preserve"> </w:t>
      </w:r>
      <w:r w:rsidRPr="00602B7D">
        <w:rPr>
          <w:rFonts w:ascii="GHEA Grapalat" w:hAnsi="GHEA Grapalat"/>
          <w:b/>
          <w:i w:val="0"/>
          <w:sz w:val="18"/>
          <w:szCs w:val="18"/>
          <w:lang w:val="af-ZA"/>
        </w:rPr>
        <w:t>baghdasaryan_1978@mail.ru</w:t>
      </w:r>
    </w:p>
    <w:p w14:paraId="3AF9B3E3" w14:textId="77777777" w:rsidR="00285EDB" w:rsidRPr="00602B7D" w:rsidRDefault="00140167" w:rsidP="00285EDB">
      <w:pPr>
        <w:pStyle w:val="BodyTextIndent"/>
        <w:spacing w:line="240" w:lineRule="auto"/>
        <w:jc w:val="left"/>
        <w:rPr>
          <w:rFonts w:ascii="GHEA Grapalat" w:hAnsi="GHEA Grapalat" w:cs="Sylfaen"/>
          <w:b/>
          <w:i w:val="0"/>
          <w:sz w:val="18"/>
          <w:szCs w:val="18"/>
          <w:lang w:val="hy-AM"/>
        </w:rPr>
      </w:pPr>
      <w:r w:rsidRPr="00602B7D">
        <w:rPr>
          <w:rFonts w:ascii="GHEA Grapalat" w:hAnsi="GHEA Grapalat"/>
          <w:b/>
          <w:i w:val="0"/>
          <w:sz w:val="18"/>
          <w:szCs w:val="18"/>
          <w:lang w:val="af-ZA"/>
        </w:rPr>
        <w:t>Պատվիրատու`</w:t>
      </w:r>
      <w:r w:rsidR="0018517C" w:rsidRPr="00602B7D">
        <w:rPr>
          <w:rFonts w:ascii="GHEA Grapalat" w:hAnsi="GHEA Grapalat" w:cs="Sylfaen"/>
          <w:b/>
          <w:i w:val="0"/>
          <w:sz w:val="18"/>
          <w:szCs w:val="18"/>
          <w:lang w:val="pt-BR"/>
        </w:rPr>
        <w:t>&lt;&lt;</w:t>
      </w:r>
      <w:r w:rsidR="00285EDB" w:rsidRPr="00602B7D">
        <w:rPr>
          <w:rFonts w:ascii="GHEA Grapalat" w:hAnsi="GHEA Grapalat" w:cs="Sylfaen"/>
          <w:b/>
          <w:i w:val="0"/>
          <w:sz w:val="18"/>
          <w:szCs w:val="18"/>
          <w:lang w:val="hy-AM"/>
        </w:rPr>
        <w:t xml:space="preserve">Հուղարկավորությունների </w:t>
      </w:r>
      <w:r w:rsidR="0018517C" w:rsidRPr="00602B7D">
        <w:rPr>
          <w:rFonts w:ascii="GHEA Grapalat" w:hAnsi="GHEA Grapalat" w:cs="Sylfaen"/>
          <w:b/>
          <w:i w:val="0"/>
          <w:sz w:val="18"/>
          <w:szCs w:val="18"/>
          <w:lang w:val="hy-AM"/>
        </w:rPr>
        <w:t xml:space="preserve">կազմակերպման, գերեզմանների և հուշարձանների </w:t>
      </w:r>
      <w:r w:rsidR="00285EDB" w:rsidRPr="00602B7D">
        <w:rPr>
          <w:rFonts w:ascii="GHEA Grapalat" w:hAnsi="GHEA Grapalat" w:cs="Sylfaen"/>
          <w:b/>
          <w:i w:val="0"/>
          <w:sz w:val="18"/>
          <w:szCs w:val="18"/>
          <w:lang w:val="hy-AM"/>
        </w:rPr>
        <w:t xml:space="preserve">     </w:t>
      </w:r>
    </w:p>
    <w:p w14:paraId="1BCE3B3B" w14:textId="221FCBD7" w:rsidR="00140167" w:rsidRPr="00602B7D" w:rsidRDefault="00285EDB" w:rsidP="00285EDB">
      <w:pPr>
        <w:pStyle w:val="BodyTextIndent"/>
        <w:spacing w:line="240" w:lineRule="auto"/>
        <w:jc w:val="left"/>
        <w:rPr>
          <w:rFonts w:ascii="GHEA Grapalat" w:hAnsi="GHEA Grapalat" w:cs="Sylfaen"/>
          <w:i w:val="0"/>
          <w:sz w:val="18"/>
          <w:szCs w:val="18"/>
          <w:lang w:val="hy-AM"/>
        </w:rPr>
      </w:pPr>
      <w:r w:rsidRPr="00602B7D">
        <w:rPr>
          <w:rFonts w:ascii="GHEA Grapalat" w:hAnsi="GHEA Grapalat" w:cs="Sylfaen"/>
          <w:b/>
          <w:i w:val="0"/>
          <w:sz w:val="18"/>
          <w:szCs w:val="18"/>
          <w:lang w:val="hy-AM"/>
        </w:rPr>
        <w:t xml:space="preserve">                            </w:t>
      </w:r>
      <w:r w:rsidR="0018517C" w:rsidRPr="00602B7D">
        <w:rPr>
          <w:rFonts w:ascii="GHEA Grapalat" w:hAnsi="GHEA Grapalat" w:cs="Sylfaen"/>
          <w:b/>
          <w:i w:val="0"/>
          <w:sz w:val="18"/>
          <w:szCs w:val="18"/>
          <w:lang w:val="hy-AM"/>
        </w:rPr>
        <w:t>պահպանման, շահագործման</w:t>
      </w:r>
      <w:r w:rsidR="0018517C" w:rsidRPr="00602B7D">
        <w:rPr>
          <w:rFonts w:ascii="GHEA Grapalat" w:hAnsi="GHEA Grapalat"/>
          <w:b/>
          <w:i w:val="0"/>
          <w:sz w:val="18"/>
          <w:szCs w:val="18"/>
          <w:lang w:val="pt-BR"/>
        </w:rPr>
        <w:t>&gt;&gt;</w:t>
      </w:r>
      <w:r w:rsidR="0018517C" w:rsidRPr="00602B7D">
        <w:rPr>
          <w:rFonts w:ascii="GHEA Grapalat" w:hAnsi="GHEA Grapalat"/>
          <w:b/>
          <w:i w:val="0"/>
          <w:sz w:val="18"/>
          <w:szCs w:val="18"/>
          <w:lang w:val="hy-AM"/>
        </w:rPr>
        <w:t xml:space="preserve"> ՀՈԱԿ</w:t>
      </w:r>
    </w:p>
    <w:p w14:paraId="51C301B3" w14:textId="77777777" w:rsidR="00140167" w:rsidRPr="00602B7D" w:rsidRDefault="00140167" w:rsidP="00140167">
      <w:pPr>
        <w:ind w:firstLine="720"/>
        <w:jc w:val="both"/>
        <w:rPr>
          <w:rFonts w:ascii="GHEA Grapalat" w:hAnsi="GHEA Grapalat" w:cs="Sylfaen"/>
          <w:i/>
          <w:sz w:val="18"/>
          <w:szCs w:val="18"/>
          <w:lang w:val="hy-AM"/>
        </w:rPr>
      </w:pPr>
    </w:p>
    <w:p w14:paraId="773A6CFF" w14:textId="05168653" w:rsidR="00265A5A" w:rsidRPr="00140167" w:rsidRDefault="00265A5A" w:rsidP="00140167">
      <w:pPr>
        <w:pStyle w:val="BodyTextIndent"/>
        <w:spacing w:line="240" w:lineRule="auto"/>
        <w:ind w:firstLine="0"/>
        <w:jc w:val="center"/>
        <w:rPr>
          <w:rFonts w:ascii="GHEA Grapalat" w:hAnsi="GHEA Grapalat" w:cs="Sylfaen"/>
          <w:i w:val="0"/>
          <w:sz w:val="22"/>
          <w:lang w:val="hy-AM"/>
        </w:rPr>
      </w:pPr>
    </w:p>
    <w:p w14:paraId="69E7CDF5" w14:textId="7CD50FC2" w:rsidR="00265A5A" w:rsidRDefault="00265A5A" w:rsidP="00EF3662">
      <w:pPr>
        <w:pStyle w:val="BodyText"/>
        <w:ind w:right="-7" w:firstLine="567"/>
        <w:jc w:val="right"/>
        <w:rPr>
          <w:rFonts w:ascii="GHEA Grapalat" w:hAnsi="GHEA Grapalat" w:cs="Sylfaen"/>
          <w:i/>
          <w:sz w:val="22"/>
          <w:lang w:val="af-ZA"/>
        </w:rPr>
      </w:pPr>
    </w:p>
    <w:p w14:paraId="14CA8AED" w14:textId="39406CE8" w:rsidR="00265A5A" w:rsidRDefault="00265A5A" w:rsidP="00EF3662">
      <w:pPr>
        <w:pStyle w:val="BodyText"/>
        <w:ind w:right="-7" w:firstLine="567"/>
        <w:jc w:val="right"/>
        <w:rPr>
          <w:rFonts w:ascii="GHEA Grapalat" w:hAnsi="GHEA Grapalat" w:cs="Sylfaen"/>
          <w:i/>
          <w:sz w:val="22"/>
          <w:lang w:val="af-ZA"/>
        </w:rPr>
      </w:pPr>
    </w:p>
    <w:p w14:paraId="779ECCB4" w14:textId="22202016" w:rsidR="00265A5A" w:rsidRDefault="00265A5A" w:rsidP="00EF3662">
      <w:pPr>
        <w:pStyle w:val="BodyText"/>
        <w:ind w:right="-7" w:firstLine="567"/>
        <w:jc w:val="right"/>
        <w:rPr>
          <w:rFonts w:ascii="GHEA Grapalat" w:hAnsi="GHEA Grapalat" w:cs="Sylfaen"/>
          <w:i/>
          <w:sz w:val="22"/>
          <w:lang w:val="af-ZA"/>
        </w:rPr>
      </w:pPr>
    </w:p>
    <w:p w14:paraId="457BA7DC" w14:textId="33E381C8" w:rsidR="00265A5A" w:rsidRDefault="00265A5A" w:rsidP="00EF3662">
      <w:pPr>
        <w:pStyle w:val="BodyText"/>
        <w:ind w:right="-7" w:firstLine="567"/>
        <w:jc w:val="right"/>
        <w:rPr>
          <w:rFonts w:ascii="GHEA Grapalat" w:hAnsi="GHEA Grapalat" w:cs="Sylfaen"/>
          <w:i/>
          <w:sz w:val="22"/>
          <w:lang w:val="af-ZA"/>
        </w:rPr>
      </w:pPr>
    </w:p>
    <w:p w14:paraId="39F6ADD9" w14:textId="47782FA7" w:rsidR="00265A5A" w:rsidRDefault="00265A5A" w:rsidP="00EF3662">
      <w:pPr>
        <w:pStyle w:val="BodyText"/>
        <w:ind w:right="-7" w:firstLine="567"/>
        <w:jc w:val="right"/>
        <w:rPr>
          <w:rFonts w:ascii="GHEA Grapalat" w:hAnsi="GHEA Grapalat" w:cs="Sylfaen"/>
          <w:i/>
          <w:sz w:val="22"/>
          <w:lang w:val="af-ZA"/>
        </w:rPr>
      </w:pPr>
    </w:p>
    <w:p w14:paraId="68C900FE" w14:textId="77777777" w:rsidR="00265A5A" w:rsidRPr="00E6597C" w:rsidRDefault="00265A5A" w:rsidP="00EF3662">
      <w:pPr>
        <w:pStyle w:val="BodyText"/>
        <w:ind w:right="-7" w:firstLine="567"/>
        <w:jc w:val="right"/>
        <w:rPr>
          <w:rFonts w:ascii="GHEA Grapalat" w:hAnsi="GHEA Grapalat" w:cs="Sylfaen"/>
          <w:i/>
          <w:sz w:val="22"/>
          <w:lang w:val="af-ZA"/>
        </w:rPr>
      </w:pPr>
    </w:p>
    <w:p w14:paraId="62ED4109" w14:textId="77777777" w:rsidR="00341A74" w:rsidRPr="00E6597C" w:rsidRDefault="00341A74" w:rsidP="00EF3662">
      <w:pPr>
        <w:pStyle w:val="BodyText"/>
        <w:ind w:right="-7" w:firstLine="567"/>
        <w:jc w:val="right"/>
        <w:rPr>
          <w:rFonts w:ascii="GHEA Grapalat" w:hAnsi="GHEA Grapalat" w:cs="Sylfaen"/>
          <w:i/>
          <w:sz w:val="22"/>
          <w:lang w:val="af-ZA"/>
        </w:rPr>
      </w:pPr>
    </w:p>
    <w:p w14:paraId="0E83ECB6" w14:textId="77777777" w:rsidR="0033730A" w:rsidRDefault="0033730A" w:rsidP="00EF3662">
      <w:pPr>
        <w:pStyle w:val="BodyText"/>
        <w:spacing w:after="0"/>
        <w:ind w:firstLine="567"/>
        <w:jc w:val="right"/>
        <w:rPr>
          <w:rFonts w:ascii="GHEA Grapalat" w:hAnsi="GHEA Grapalat" w:cs="Sylfaen"/>
          <w:sz w:val="18"/>
          <w:szCs w:val="18"/>
          <w:lang w:val="hy-AM"/>
        </w:rPr>
      </w:pPr>
    </w:p>
    <w:p w14:paraId="761CBEBB" w14:textId="77777777" w:rsidR="0033730A" w:rsidRDefault="0033730A" w:rsidP="00EF3662">
      <w:pPr>
        <w:pStyle w:val="BodyText"/>
        <w:spacing w:after="0"/>
        <w:ind w:firstLine="567"/>
        <w:jc w:val="right"/>
        <w:rPr>
          <w:rFonts w:ascii="GHEA Grapalat" w:hAnsi="GHEA Grapalat" w:cs="Sylfaen"/>
          <w:sz w:val="18"/>
          <w:szCs w:val="18"/>
          <w:lang w:val="hy-AM"/>
        </w:rPr>
      </w:pPr>
    </w:p>
    <w:p w14:paraId="47CE0A1D" w14:textId="77777777" w:rsidR="0033730A" w:rsidRDefault="0033730A" w:rsidP="00EF3662">
      <w:pPr>
        <w:pStyle w:val="BodyText"/>
        <w:spacing w:after="0"/>
        <w:ind w:firstLine="567"/>
        <w:jc w:val="right"/>
        <w:rPr>
          <w:rFonts w:ascii="GHEA Grapalat" w:hAnsi="GHEA Grapalat" w:cs="Sylfaen"/>
          <w:sz w:val="18"/>
          <w:szCs w:val="18"/>
          <w:lang w:val="hy-AM"/>
        </w:rPr>
      </w:pPr>
    </w:p>
    <w:p w14:paraId="4666CFE1" w14:textId="77777777" w:rsidR="0033730A" w:rsidRDefault="0033730A" w:rsidP="00EF3662">
      <w:pPr>
        <w:pStyle w:val="BodyText"/>
        <w:spacing w:after="0"/>
        <w:ind w:firstLine="567"/>
        <w:jc w:val="right"/>
        <w:rPr>
          <w:rFonts w:ascii="GHEA Grapalat" w:hAnsi="GHEA Grapalat" w:cs="Sylfaen"/>
          <w:sz w:val="18"/>
          <w:szCs w:val="18"/>
          <w:lang w:val="hy-AM"/>
        </w:rPr>
      </w:pPr>
    </w:p>
    <w:p w14:paraId="7141C04E" w14:textId="77777777" w:rsidR="0033730A" w:rsidRDefault="0033730A" w:rsidP="00EF3662">
      <w:pPr>
        <w:pStyle w:val="BodyText"/>
        <w:spacing w:after="0"/>
        <w:ind w:firstLine="567"/>
        <w:jc w:val="right"/>
        <w:rPr>
          <w:rFonts w:ascii="GHEA Grapalat" w:hAnsi="GHEA Grapalat" w:cs="Sylfaen"/>
          <w:sz w:val="18"/>
          <w:szCs w:val="18"/>
          <w:lang w:val="hy-AM"/>
        </w:rPr>
      </w:pPr>
    </w:p>
    <w:p w14:paraId="027B5AD0" w14:textId="77777777" w:rsidR="0033730A" w:rsidRDefault="0033730A" w:rsidP="00EF3662">
      <w:pPr>
        <w:pStyle w:val="BodyText"/>
        <w:spacing w:after="0"/>
        <w:ind w:firstLine="567"/>
        <w:jc w:val="right"/>
        <w:rPr>
          <w:rFonts w:ascii="GHEA Grapalat" w:hAnsi="GHEA Grapalat" w:cs="Sylfaen"/>
          <w:sz w:val="18"/>
          <w:szCs w:val="18"/>
          <w:lang w:val="hy-AM"/>
        </w:rPr>
      </w:pPr>
    </w:p>
    <w:p w14:paraId="51579562" w14:textId="77777777" w:rsidR="0033730A" w:rsidRDefault="0033730A" w:rsidP="00EF3662">
      <w:pPr>
        <w:pStyle w:val="BodyText"/>
        <w:spacing w:after="0"/>
        <w:ind w:firstLine="567"/>
        <w:jc w:val="right"/>
        <w:rPr>
          <w:rFonts w:ascii="GHEA Grapalat" w:hAnsi="GHEA Grapalat" w:cs="Sylfaen"/>
          <w:sz w:val="18"/>
          <w:szCs w:val="18"/>
          <w:lang w:val="hy-AM"/>
        </w:rPr>
      </w:pPr>
    </w:p>
    <w:p w14:paraId="280AB6CF" w14:textId="77777777" w:rsidR="0033730A" w:rsidRDefault="0033730A" w:rsidP="00EF3662">
      <w:pPr>
        <w:pStyle w:val="BodyText"/>
        <w:spacing w:after="0"/>
        <w:ind w:firstLine="567"/>
        <w:jc w:val="right"/>
        <w:rPr>
          <w:rFonts w:ascii="GHEA Grapalat" w:hAnsi="GHEA Grapalat" w:cs="Sylfaen"/>
          <w:sz w:val="18"/>
          <w:szCs w:val="18"/>
          <w:lang w:val="hy-AM"/>
        </w:rPr>
      </w:pPr>
    </w:p>
    <w:p w14:paraId="3E13E463" w14:textId="77777777" w:rsidR="0033730A" w:rsidRDefault="0033730A" w:rsidP="00EF3662">
      <w:pPr>
        <w:pStyle w:val="BodyText"/>
        <w:spacing w:after="0"/>
        <w:ind w:firstLine="567"/>
        <w:jc w:val="right"/>
        <w:rPr>
          <w:rFonts w:ascii="GHEA Grapalat" w:hAnsi="GHEA Grapalat" w:cs="Sylfaen"/>
          <w:sz w:val="18"/>
          <w:szCs w:val="18"/>
          <w:lang w:val="hy-AM"/>
        </w:rPr>
      </w:pPr>
    </w:p>
    <w:p w14:paraId="1E4B657C" w14:textId="77777777" w:rsidR="006D7276" w:rsidRDefault="006D7276" w:rsidP="00EF3662">
      <w:pPr>
        <w:pStyle w:val="BodyText"/>
        <w:spacing w:after="0"/>
        <w:ind w:firstLine="567"/>
        <w:jc w:val="right"/>
        <w:rPr>
          <w:rFonts w:ascii="GHEA Grapalat" w:hAnsi="GHEA Grapalat" w:cs="Sylfaen"/>
          <w:b/>
          <w:sz w:val="18"/>
          <w:szCs w:val="18"/>
          <w:lang w:val="hy-AM"/>
        </w:rPr>
      </w:pPr>
    </w:p>
    <w:p w14:paraId="4D8104C3" w14:textId="77777777" w:rsidR="006D7276" w:rsidRDefault="006D7276" w:rsidP="00EF3662">
      <w:pPr>
        <w:pStyle w:val="BodyText"/>
        <w:spacing w:after="0"/>
        <w:ind w:firstLine="567"/>
        <w:jc w:val="right"/>
        <w:rPr>
          <w:rFonts w:ascii="GHEA Grapalat" w:hAnsi="GHEA Grapalat" w:cs="Sylfaen"/>
          <w:b/>
          <w:sz w:val="18"/>
          <w:szCs w:val="18"/>
          <w:lang w:val="hy-AM"/>
        </w:rPr>
      </w:pPr>
    </w:p>
    <w:p w14:paraId="69A087F3" w14:textId="77777777" w:rsidR="006D7276" w:rsidRDefault="006D7276" w:rsidP="00EF3662">
      <w:pPr>
        <w:pStyle w:val="BodyText"/>
        <w:spacing w:after="0"/>
        <w:ind w:firstLine="567"/>
        <w:jc w:val="right"/>
        <w:rPr>
          <w:rFonts w:ascii="GHEA Grapalat" w:hAnsi="GHEA Grapalat" w:cs="Sylfaen"/>
          <w:b/>
          <w:sz w:val="18"/>
          <w:szCs w:val="18"/>
          <w:lang w:val="hy-AM"/>
        </w:rPr>
      </w:pPr>
    </w:p>
    <w:p w14:paraId="0A9F600F" w14:textId="77777777" w:rsidR="00096865" w:rsidRPr="0033730A" w:rsidRDefault="00096865" w:rsidP="00EF3662">
      <w:pPr>
        <w:pStyle w:val="BodyText"/>
        <w:spacing w:after="0"/>
        <w:ind w:firstLine="567"/>
        <w:jc w:val="right"/>
        <w:rPr>
          <w:rFonts w:ascii="GHEA Grapalat" w:hAnsi="GHEA Grapalat" w:cs="Sylfaen"/>
          <w:b/>
          <w:sz w:val="18"/>
          <w:szCs w:val="18"/>
          <w:lang w:val="af-ZA"/>
        </w:rPr>
      </w:pPr>
      <w:r w:rsidRPr="0033730A">
        <w:rPr>
          <w:rFonts w:ascii="GHEA Grapalat" w:hAnsi="GHEA Grapalat" w:cs="Sylfaen"/>
          <w:b/>
          <w:sz w:val="18"/>
          <w:szCs w:val="18"/>
        </w:rPr>
        <w:t>Հաստատված</w:t>
      </w:r>
      <w:r w:rsidRPr="0033730A">
        <w:rPr>
          <w:rFonts w:ascii="GHEA Grapalat" w:hAnsi="GHEA Grapalat" w:cs="Times Armenian"/>
          <w:b/>
          <w:sz w:val="18"/>
          <w:szCs w:val="18"/>
          <w:lang w:val="af-ZA"/>
        </w:rPr>
        <w:t xml:space="preserve"> </w:t>
      </w:r>
      <w:r w:rsidRPr="0033730A">
        <w:rPr>
          <w:rFonts w:ascii="GHEA Grapalat" w:hAnsi="GHEA Grapalat" w:cs="Sylfaen"/>
          <w:b/>
          <w:sz w:val="18"/>
          <w:szCs w:val="18"/>
        </w:rPr>
        <w:t>է</w:t>
      </w:r>
    </w:p>
    <w:p w14:paraId="278A6D25" w14:textId="77777777" w:rsidR="00600A55" w:rsidRPr="00602B7D" w:rsidRDefault="00600A55" w:rsidP="00600A55">
      <w:pPr>
        <w:pStyle w:val="BodyTextIndent"/>
        <w:spacing w:line="240" w:lineRule="auto"/>
        <w:jc w:val="right"/>
        <w:rPr>
          <w:rFonts w:ascii="GHEA Grapalat" w:hAnsi="GHEA Grapalat" w:cs="Times Armenian"/>
          <w:b/>
          <w:sz w:val="18"/>
          <w:szCs w:val="18"/>
          <w:lang w:val="hy-AM"/>
        </w:rPr>
      </w:pPr>
      <w:r w:rsidRPr="00602B7D">
        <w:rPr>
          <w:rFonts w:ascii="GHEA Grapalat" w:hAnsi="GHEA Grapalat"/>
          <w:b/>
          <w:i w:val="0"/>
          <w:sz w:val="18"/>
          <w:szCs w:val="18"/>
          <w:lang w:val="hy-AM"/>
        </w:rPr>
        <w:t xml:space="preserve">                                              «ԿՄՀՔ-ԳՀԱՇՁԲ-22/52»</w:t>
      </w:r>
      <w:r w:rsidRPr="00602B7D">
        <w:rPr>
          <w:rFonts w:ascii="GHEA Grapalat" w:hAnsi="GHEA Grapalat" w:cs="Sylfaen"/>
          <w:b/>
          <w:i w:val="0"/>
          <w:sz w:val="18"/>
          <w:szCs w:val="18"/>
          <w:lang w:val="hy-AM"/>
        </w:rPr>
        <w:t>ծ</w:t>
      </w:r>
      <w:r w:rsidR="00096865" w:rsidRPr="00602B7D">
        <w:rPr>
          <w:rFonts w:ascii="GHEA Grapalat" w:hAnsi="GHEA Grapalat" w:cs="Sylfaen"/>
          <w:b/>
          <w:i w:val="0"/>
          <w:sz w:val="18"/>
          <w:szCs w:val="18"/>
        </w:rPr>
        <w:t>ածկա</w:t>
      </w:r>
      <w:r w:rsidR="00096865" w:rsidRPr="00602B7D">
        <w:rPr>
          <w:rFonts w:ascii="GHEA Grapalat" w:hAnsi="GHEA Grapalat" w:cs="Times Armenian"/>
          <w:b/>
          <w:i w:val="0"/>
          <w:sz w:val="18"/>
          <w:szCs w:val="18"/>
        </w:rPr>
        <w:t>գ</w:t>
      </w:r>
      <w:r w:rsidR="00096865" w:rsidRPr="00602B7D">
        <w:rPr>
          <w:rFonts w:ascii="GHEA Grapalat" w:hAnsi="GHEA Grapalat" w:cs="Sylfaen"/>
          <w:b/>
          <w:i w:val="0"/>
          <w:sz w:val="18"/>
          <w:szCs w:val="18"/>
        </w:rPr>
        <w:t>րով</w:t>
      </w:r>
      <w:r w:rsidRPr="00602B7D">
        <w:rPr>
          <w:rFonts w:ascii="GHEA Grapalat" w:hAnsi="GHEA Grapalat" w:cs="Times Armenian"/>
          <w:b/>
          <w:sz w:val="18"/>
          <w:szCs w:val="18"/>
          <w:lang w:val="af-ZA"/>
        </w:rPr>
        <w:t xml:space="preserve"> </w:t>
      </w:r>
    </w:p>
    <w:p w14:paraId="495016FA" w14:textId="0489DB25" w:rsidR="00096865" w:rsidRPr="00602B7D" w:rsidRDefault="00600A55" w:rsidP="00600A55">
      <w:pPr>
        <w:pStyle w:val="BodyTextIndent"/>
        <w:spacing w:line="240" w:lineRule="auto"/>
        <w:jc w:val="right"/>
        <w:rPr>
          <w:rFonts w:ascii="GHEA Grapalat" w:hAnsi="GHEA Grapalat"/>
          <w:b/>
          <w:i w:val="0"/>
          <w:sz w:val="18"/>
          <w:szCs w:val="18"/>
          <w:lang w:val="af-ZA"/>
        </w:rPr>
      </w:pPr>
      <w:r w:rsidRPr="00602B7D">
        <w:rPr>
          <w:rFonts w:ascii="GHEA Grapalat" w:hAnsi="GHEA Grapalat" w:cs="Sylfaen"/>
          <w:b/>
          <w:i w:val="0"/>
          <w:sz w:val="18"/>
          <w:szCs w:val="18"/>
          <w:lang w:val="hy-AM"/>
        </w:rPr>
        <w:t>գնանշման հարցման</w:t>
      </w:r>
      <w:r w:rsidR="00096865" w:rsidRPr="00602B7D">
        <w:rPr>
          <w:rFonts w:ascii="GHEA Grapalat" w:hAnsi="GHEA Grapalat" w:cs="Times Armenian"/>
          <w:b/>
          <w:i w:val="0"/>
          <w:sz w:val="18"/>
          <w:szCs w:val="18"/>
          <w:lang w:val="af-ZA"/>
        </w:rPr>
        <w:t xml:space="preserve"> </w:t>
      </w:r>
      <w:r w:rsidR="00EE5855" w:rsidRPr="00602B7D">
        <w:rPr>
          <w:rFonts w:ascii="GHEA Grapalat" w:hAnsi="GHEA Grapalat" w:cs="Times Armenian"/>
          <w:b/>
          <w:i w:val="0"/>
          <w:sz w:val="18"/>
          <w:szCs w:val="18"/>
          <w:lang w:val="af-ZA"/>
        </w:rPr>
        <w:t xml:space="preserve">գնահատող </w:t>
      </w:r>
      <w:r w:rsidR="00096865" w:rsidRPr="00602B7D">
        <w:rPr>
          <w:rFonts w:ascii="GHEA Grapalat" w:hAnsi="GHEA Grapalat" w:cs="Sylfaen"/>
          <w:b/>
          <w:i w:val="0"/>
          <w:sz w:val="18"/>
          <w:szCs w:val="18"/>
          <w:lang w:val="hy-AM"/>
        </w:rPr>
        <w:t>հանձնաժողովի</w:t>
      </w:r>
    </w:p>
    <w:p w14:paraId="208E4286" w14:textId="768DE4CA" w:rsidR="00096865" w:rsidRPr="00602B7D" w:rsidRDefault="00096865" w:rsidP="00EF3662">
      <w:pPr>
        <w:pStyle w:val="BodyText"/>
        <w:spacing w:after="0"/>
        <w:ind w:firstLine="567"/>
        <w:jc w:val="right"/>
        <w:rPr>
          <w:rFonts w:ascii="GHEA Grapalat" w:hAnsi="GHEA Grapalat"/>
          <w:b/>
          <w:sz w:val="18"/>
          <w:szCs w:val="18"/>
          <w:lang w:val="af-ZA"/>
        </w:rPr>
      </w:pPr>
      <w:r w:rsidRPr="00602B7D">
        <w:rPr>
          <w:rFonts w:ascii="GHEA Grapalat" w:hAnsi="GHEA Grapalat" w:cs="Sylfaen"/>
          <w:b/>
          <w:sz w:val="18"/>
          <w:szCs w:val="18"/>
          <w:lang w:val="af-ZA"/>
        </w:rPr>
        <w:t xml:space="preserve"> 20</w:t>
      </w:r>
      <w:r w:rsidR="00600A55" w:rsidRPr="00602B7D">
        <w:rPr>
          <w:rFonts w:ascii="GHEA Grapalat" w:hAnsi="GHEA Grapalat" w:cs="Sylfaen"/>
          <w:b/>
          <w:sz w:val="18"/>
          <w:szCs w:val="18"/>
          <w:lang w:val="hy-AM"/>
        </w:rPr>
        <w:t>22</w:t>
      </w:r>
      <w:r w:rsidRPr="00602B7D">
        <w:rPr>
          <w:rFonts w:ascii="GHEA Grapalat" w:hAnsi="GHEA Grapalat" w:cs="Sylfaen"/>
          <w:b/>
          <w:sz w:val="18"/>
          <w:szCs w:val="18"/>
          <w:lang w:val="hy-AM"/>
        </w:rPr>
        <w:t>թ</w:t>
      </w:r>
      <w:r w:rsidRPr="00602B7D">
        <w:rPr>
          <w:rFonts w:ascii="GHEA Grapalat" w:hAnsi="GHEA Grapalat" w:cs="Times Armenian"/>
          <w:b/>
          <w:sz w:val="18"/>
          <w:szCs w:val="18"/>
          <w:lang w:val="af-ZA"/>
        </w:rPr>
        <w:t>.</w:t>
      </w:r>
      <w:r w:rsidR="00600A55" w:rsidRPr="00602B7D">
        <w:rPr>
          <w:rFonts w:ascii="GHEA Grapalat" w:hAnsi="GHEA Grapalat" w:cs="Times Armenian"/>
          <w:b/>
          <w:sz w:val="18"/>
          <w:szCs w:val="18"/>
          <w:lang w:val="hy-AM"/>
        </w:rPr>
        <w:t xml:space="preserve"> </w:t>
      </w:r>
      <w:r w:rsidR="00E07E71" w:rsidRPr="00602B7D">
        <w:rPr>
          <w:rFonts w:ascii="GHEA Grapalat" w:hAnsi="GHEA Grapalat" w:cs="Times Armenian"/>
          <w:b/>
          <w:sz w:val="18"/>
          <w:szCs w:val="18"/>
          <w:lang w:val="hy-AM"/>
        </w:rPr>
        <w:t>Դեկտեմբերի 2</w:t>
      </w:r>
      <w:r w:rsidR="005C6159" w:rsidRPr="00602B7D">
        <w:rPr>
          <w:rFonts w:ascii="GHEA Grapalat" w:hAnsi="GHEA Grapalat" w:cs="Times Armenian"/>
          <w:b/>
          <w:sz w:val="18"/>
          <w:szCs w:val="18"/>
          <w:lang w:val="af-ZA"/>
        </w:rPr>
        <w:t xml:space="preserve">-ի </w:t>
      </w:r>
      <w:r w:rsidRPr="00602B7D">
        <w:rPr>
          <w:rFonts w:ascii="GHEA Grapalat" w:hAnsi="GHEA Grapalat" w:cs="Times Armenian"/>
          <w:b/>
          <w:sz w:val="18"/>
          <w:szCs w:val="18"/>
          <w:vertAlign w:val="subscript"/>
          <w:lang w:val="af-ZA"/>
        </w:rPr>
        <w:t xml:space="preserve"> </w:t>
      </w:r>
      <w:r w:rsidR="005C6159" w:rsidRPr="00602B7D">
        <w:rPr>
          <w:rFonts w:ascii="GHEA Grapalat" w:hAnsi="GHEA Grapalat" w:cs="Times Armenian"/>
          <w:b/>
          <w:sz w:val="18"/>
          <w:szCs w:val="18"/>
          <w:lang w:val="af-ZA"/>
        </w:rPr>
        <w:t>N</w:t>
      </w:r>
      <w:r w:rsidR="00E07E71" w:rsidRPr="00602B7D">
        <w:rPr>
          <w:rFonts w:ascii="GHEA Grapalat" w:hAnsi="GHEA Grapalat" w:cs="Times Armenian"/>
          <w:b/>
          <w:sz w:val="18"/>
          <w:szCs w:val="18"/>
          <w:lang w:val="hy-AM"/>
        </w:rPr>
        <w:t xml:space="preserve"> 01</w:t>
      </w:r>
      <w:r w:rsidRPr="00602B7D">
        <w:rPr>
          <w:rFonts w:ascii="GHEA Grapalat" w:hAnsi="GHEA Grapalat" w:cs="Sylfaen"/>
          <w:b/>
          <w:sz w:val="18"/>
          <w:szCs w:val="18"/>
        </w:rPr>
        <w:t>որոշմամբ</w:t>
      </w:r>
    </w:p>
    <w:p w14:paraId="0C9AD005" w14:textId="77777777" w:rsidR="00096865" w:rsidRPr="00600A55" w:rsidRDefault="00096865" w:rsidP="00EF3662">
      <w:pPr>
        <w:pStyle w:val="BodyText"/>
        <w:ind w:right="-7" w:firstLine="567"/>
        <w:jc w:val="center"/>
        <w:rPr>
          <w:rFonts w:ascii="GHEA Grapalat" w:hAnsi="GHEA Grapalat"/>
          <w:b/>
          <w:lang w:val="af-ZA"/>
        </w:rPr>
      </w:pPr>
    </w:p>
    <w:p w14:paraId="2980F8A8" w14:textId="77777777" w:rsidR="00600A55" w:rsidRPr="00E6597C" w:rsidRDefault="00600A55" w:rsidP="00600A55">
      <w:pPr>
        <w:pStyle w:val="BodyTextIndent"/>
        <w:spacing w:line="240" w:lineRule="auto"/>
        <w:rPr>
          <w:rFonts w:ascii="GHEA Grapalat" w:hAnsi="GHEA Grapalat"/>
          <w:i w:val="0"/>
          <w:lang w:val="af-ZA"/>
        </w:rPr>
      </w:pPr>
    </w:p>
    <w:p w14:paraId="77066BE2" w14:textId="77777777" w:rsidR="00E07E71" w:rsidRPr="00602B7D" w:rsidRDefault="00E07E71" w:rsidP="00E07E71">
      <w:pPr>
        <w:pStyle w:val="BodyText"/>
        <w:tabs>
          <w:tab w:val="left" w:pos="5968"/>
        </w:tabs>
        <w:ind w:right="-7" w:firstLine="567"/>
        <w:jc w:val="center"/>
        <w:rPr>
          <w:rFonts w:ascii="GHEA Grapalat" w:hAnsi="GHEA Grapalat"/>
          <w:i/>
          <w:sz w:val="18"/>
          <w:szCs w:val="18"/>
          <w:lang w:val="hy-AM"/>
        </w:rPr>
      </w:pPr>
      <w:r w:rsidRPr="00602B7D">
        <w:rPr>
          <w:rFonts w:ascii="GHEA Grapalat" w:hAnsi="GHEA Grapalat"/>
          <w:b/>
          <w:sz w:val="18"/>
          <w:szCs w:val="18"/>
          <w:lang w:val="af-ZA"/>
        </w:rPr>
        <w:t>ՊԱՏՎԻՐԱՏՈՒՆ</w:t>
      </w:r>
      <w:r w:rsidR="00600A55" w:rsidRPr="00602B7D">
        <w:rPr>
          <w:rFonts w:ascii="GHEA Grapalat" w:hAnsi="GHEA Grapalat"/>
          <w:b/>
          <w:sz w:val="18"/>
          <w:szCs w:val="18"/>
          <w:lang w:val="af-ZA"/>
        </w:rPr>
        <w:t>`</w:t>
      </w:r>
      <w:r w:rsidR="00600A55" w:rsidRPr="00602B7D">
        <w:rPr>
          <w:rFonts w:ascii="GHEA Grapalat" w:hAnsi="GHEA Grapalat"/>
          <w:i/>
          <w:sz w:val="18"/>
          <w:szCs w:val="18"/>
          <w:lang w:val="af-ZA"/>
        </w:rPr>
        <w:t xml:space="preserve"> </w:t>
      </w:r>
    </w:p>
    <w:p w14:paraId="55775ABA" w14:textId="057AAE71" w:rsidR="00096865" w:rsidRPr="00602B7D" w:rsidRDefault="00E07E71" w:rsidP="00E07E71">
      <w:pPr>
        <w:pStyle w:val="BodyText"/>
        <w:tabs>
          <w:tab w:val="left" w:pos="5968"/>
        </w:tabs>
        <w:ind w:right="-7" w:firstLine="567"/>
        <w:jc w:val="center"/>
        <w:rPr>
          <w:rFonts w:ascii="GHEA Grapalat" w:hAnsi="GHEA Grapalat"/>
          <w:sz w:val="18"/>
          <w:szCs w:val="18"/>
          <w:lang w:val="af-ZA"/>
        </w:rPr>
      </w:pPr>
      <w:r w:rsidRPr="00602B7D">
        <w:rPr>
          <w:rFonts w:ascii="GHEA Grapalat" w:hAnsi="GHEA Grapalat" w:cs="Sylfaen"/>
          <w:b/>
          <w:sz w:val="18"/>
          <w:szCs w:val="18"/>
          <w:lang w:val="pt-BR"/>
        </w:rPr>
        <w:t>&lt;&lt;</w:t>
      </w:r>
      <w:r w:rsidRPr="00602B7D">
        <w:rPr>
          <w:rFonts w:ascii="GHEA Grapalat" w:hAnsi="GHEA Grapalat" w:cs="Sylfaen"/>
          <w:b/>
          <w:sz w:val="18"/>
          <w:szCs w:val="18"/>
          <w:lang w:val="hy-AM"/>
        </w:rPr>
        <w:t xml:space="preserve">ՀՈՒՂԱՐԿԱՎՈՐՈՒԹՅՈՒՆՆԵՐԻ ԿԱԶՄԱԿԵՐՊՄԱՆ, ԳԵՐԵԶՄԱՆՆԵՐԻ </w:t>
      </w:r>
      <w:r w:rsidR="00AD618B" w:rsidRPr="00602B7D">
        <w:rPr>
          <w:rFonts w:ascii="GHEA Grapalat" w:hAnsi="GHEA Grapalat" w:cs="Sylfaen"/>
          <w:b/>
          <w:sz w:val="18"/>
          <w:szCs w:val="18"/>
          <w:lang w:val="hy-AM"/>
        </w:rPr>
        <w:t>ԵՎ</w:t>
      </w:r>
      <w:r w:rsidRPr="00602B7D">
        <w:rPr>
          <w:rFonts w:ascii="GHEA Grapalat" w:hAnsi="GHEA Grapalat" w:cs="Sylfaen"/>
          <w:b/>
          <w:sz w:val="18"/>
          <w:szCs w:val="18"/>
          <w:lang w:val="hy-AM"/>
        </w:rPr>
        <w:t xml:space="preserve"> ՀՈՒՇԱՐՁԱՆՆԵՐԻ ՊԱՀՊԱՆՄԱՆ, ՇԱՀԱԳՈՐԾՄԱՆ </w:t>
      </w:r>
      <w:r w:rsidRPr="00602B7D">
        <w:rPr>
          <w:rFonts w:ascii="GHEA Grapalat" w:hAnsi="GHEA Grapalat"/>
          <w:b/>
          <w:sz w:val="18"/>
          <w:szCs w:val="18"/>
          <w:lang w:val="pt-BR"/>
        </w:rPr>
        <w:t>&gt;&gt;</w:t>
      </w:r>
      <w:r w:rsidRPr="00602B7D">
        <w:rPr>
          <w:rFonts w:ascii="GHEA Grapalat" w:hAnsi="GHEA Grapalat"/>
          <w:b/>
          <w:sz w:val="18"/>
          <w:szCs w:val="18"/>
          <w:lang w:val="hy-AM"/>
        </w:rPr>
        <w:t>ՀՈԱԿ</w:t>
      </w:r>
    </w:p>
    <w:p w14:paraId="22443762" w14:textId="77777777" w:rsidR="00096865" w:rsidRPr="00602B7D" w:rsidRDefault="00096865" w:rsidP="00EF3662">
      <w:pPr>
        <w:pStyle w:val="BodyText"/>
        <w:ind w:right="-7" w:firstLine="567"/>
        <w:jc w:val="center"/>
        <w:rPr>
          <w:rFonts w:ascii="GHEA Grapalat" w:hAnsi="GHEA Grapalat"/>
          <w:sz w:val="18"/>
          <w:szCs w:val="18"/>
          <w:lang w:val="af-ZA"/>
        </w:rPr>
      </w:pPr>
    </w:p>
    <w:p w14:paraId="2E0D5ED4" w14:textId="77777777" w:rsidR="00096865" w:rsidRPr="00602B7D" w:rsidRDefault="00096865" w:rsidP="00EF3662">
      <w:pPr>
        <w:pStyle w:val="BodyText"/>
        <w:ind w:right="-7" w:firstLine="567"/>
        <w:jc w:val="center"/>
        <w:rPr>
          <w:rFonts w:ascii="GHEA Grapalat" w:hAnsi="GHEA Grapalat" w:cs="Sylfaen"/>
          <w:b/>
          <w:sz w:val="18"/>
          <w:szCs w:val="18"/>
          <w:lang w:val="af-ZA"/>
        </w:rPr>
      </w:pPr>
      <w:r w:rsidRPr="00602B7D">
        <w:rPr>
          <w:rFonts w:ascii="GHEA Grapalat" w:hAnsi="GHEA Grapalat" w:cs="Sylfaen"/>
          <w:b/>
          <w:sz w:val="18"/>
          <w:szCs w:val="18"/>
        </w:rPr>
        <w:t>Հ</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Ր</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Ա</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Վ</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Ե</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Ր</w:t>
      </w:r>
    </w:p>
    <w:p w14:paraId="422D8DA2" w14:textId="77777777" w:rsidR="00096865" w:rsidRPr="00602B7D" w:rsidRDefault="00096865" w:rsidP="00EF3662">
      <w:pPr>
        <w:pStyle w:val="BodyText"/>
        <w:ind w:right="-7" w:firstLine="567"/>
        <w:jc w:val="center"/>
        <w:rPr>
          <w:rFonts w:ascii="GHEA Grapalat" w:hAnsi="GHEA Grapalat" w:cs="Sylfaen"/>
          <w:sz w:val="18"/>
          <w:szCs w:val="18"/>
          <w:lang w:val="af-ZA"/>
        </w:rPr>
      </w:pPr>
    </w:p>
    <w:p w14:paraId="689F5245" w14:textId="55233AF0" w:rsidR="00096865" w:rsidRPr="00602B7D" w:rsidRDefault="00BD70DD" w:rsidP="00BD70DD">
      <w:pPr>
        <w:pStyle w:val="BodyText"/>
        <w:tabs>
          <w:tab w:val="left" w:pos="5968"/>
        </w:tabs>
        <w:ind w:right="-7" w:firstLine="567"/>
        <w:jc w:val="center"/>
        <w:rPr>
          <w:rFonts w:ascii="GHEA Grapalat" w:hAnsi="GHEA Grapalat"/>
          <w:b/>
          <w:sz w:val="18"/>
          <w:szCs w:val="18"/>
          <w:lang w:val="hy-AM"/>
        </w:rPr>
      </w:pPr>
      <w:r w:rsidRPr="00602B7D">
        <w:rPr>
          <w:rFonts w:ascii="GHEA Grapalat" w:hAnsi="GHEA Grapalat" w:cs="Sylfaen"/>
          <w:b/>
          <w:sz w:val="18"/>
          <w:szCs w:val="18"/>
          <w:lang w:val="hy-AM"/>
        </w:rPr>
        <w:t>«ՀՈՒՂԱՐԿԱՎՈՐՈՒԹՅՈՒՆՆԵՐԻ ԿԱԶՄԱԿԵՐՊՄԱՆ, ԳԵՐԵԶՄԱՆՆԵՐԻ ԵՎ ՀՈՒՇԱՐՁԱՆՆԵՐԻ ՊԱՀՊԱՆՄԱՆ, ՇԱՀԱԳՈՐԾՄԱՆ</w:t>
      </w:r>
      <w:r w:rsidRPr="00602B7D">
        <w:rPr>
          <w:rFonts w:ascii="GHEA Grapalat" w:hAnsi="GHEA Grapalat"/>
          <w:b/>
          <w:sz w:val="18"/>
          <w:szCs w:val="18"/>
          <w:lang w:val="hy-AM"/>
        </w:rPr>
        <w:t>» ՀՈԱԿ-</w:t>
      </w:r>
      <w:r w:rsidR="002B32D6" w:rsidRPr="00602B7D">
        <w:rPr>
          <w:rFonts w:ascii="GHEA Grapalat" w:hAnsi="GHEA Grapalat" w:cs="Sylfaen"/>
          <w:b/>
          <w:sz w:val="18"/>
          <w:szCs w:val="18"/>
        </w:rPr>
        <w:t>Ի</w:t>
      </w:r>
      <w:r w:rsidR="002B32D6" w:rsidRPr="00602B7D">
        <w:rPr>
          <w:rFonts w:ascii="GHEA Grapalat" w:hAnsi="GHEA Grapalat" w:cs="Sylfaen"/>
          <w:b/>
          <w:sz w:val="18"/>
          <w:szCs w:val="18"/>
          <w:lang w:val="af-ZA"/>
        </w:rPr>
        <w:t xml:space="preserve"> </w:t>
      </w:r>
      <w:r w:rsidR="002B32D6" w:rsidRPr="00602B7D">
        <w:rPr>
          <w:rFonts w:ascii="GHEA Grapalat" w:hAnsi="GHEA Grapalat" w:cs="Sylfaen"/>
          <w:b/>
          <w:sz w:val="18"/>
          <w:szCs w:val="18"/>
        </w:rPr>
        <w:t>ԿԱՐԻՔՆԵՐԻ</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ՀԱՄԱՐ</w:t>
      </w:r>
      <w:r w:rsidR="002B32D6" w:rsidRPr="00602B7D">
        <w:rPr>
          <w:rFonts w:ascii="GHEA Grapalat" w:hAnsi="GHEA Grapalat" w:cs="Times Armenian"/>
          <w:b/>
          <w:sz w:val="18"/>
          <w:szCs w:val="18"/>
          <w:lang w:val="af-ZA"/>
        </w:rPr>
        <w:t xml:space="preserve">` </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602B7D">
        <w:rPr>
          <w:rFonts w:ascii="GHEA Grapalat" w:hAnsi="GHEA Grapalat" w:cs="Sylfaen"/>
          <w:b/>
          <w:sz w:val="18"/>
          <w:szCs w:val="18"/>
          <w:lang w:val="af-ZA"/>
        </w:rPr>
        <w:t xml:space="preserve">» </w:t>
      </w:r>
      <w:r w:rsidR="002B32D6" w:rsidRPr="00602B7D">
        <w:rPr>
          <w:rFonts w:ascii="GHEA Grapalat" w:hAnsi="GHEA Grapalat" w:cs="Sylfaen"/>
          <w:b/>
          <w:sz w:val="18"/>
          <w:szCs w:val="18"/>
        </w:rPr>
        <w:t>ՁԵՌՔԲԵՐՄԱՆ</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ՆՊԱՏԱԿՈՎ</w:t>
      </w:r>
      <w:r w:rsidR="002B32D6" w:rsidRPr="00602B7D">
        <w:rPr>
          <w:rFonts w:ascii="GHEA Grapalat" w:hAnsi="GHEA Grapalat" w:cs="Sylfaen"/>
          <w:b/>
          <w:sz w:val="18"/>
          <w:szCs w:val="18"/>
          <w:lang w:val="af-ZA"/>
        </w:rPr>
        <w:t xml:space="preserve"> </w:t>
      </w:r>
      <w:r w:rsidR="002B32D6" w:rsidRPr="00602B7D">
        <w:rPr>
          <w:rFonts w:ascii="GHEA Grapalat" w:hAnsi="GHEA Grapalat" w:cs="Times Armenian"/>
          <w:b/>
          <w:sz w:val="18"/>
          <w:szCs w:val="18"/>
          <w:lang w:val="af-ZA"/>
        </w:rPr>
        <w:t xml:space="preserve"> </w:t>
      </w:r>
      <w:r w:rsidR="002B32D6" w:rsidRPr="00602B7D">
        <w:rPr>
          <w:rFonts w:ascii="GHEA Grapalat" w:hAnsi="GHEA Grapalat" w:cs="Sylfaen"/>
          <w:b/>
          <w:sz w:val="18"/>
          <w:szCs w:val="18"/>
        </w:rPr>
        <w:t>ՀԱՅՏԱՐԱՐՎԱԾ</w:t>
      </w:r>
      <w:r w:rsidRPr="00602B7D">
        <w:rPr>
          <w:rFonts w:ascii="GHEA Grapalat" w:hAnsi="GHEA Grapalat" w:cs="Times Armenian"/>
          <w:b/>
          <w:sz w:val="18"/>
          <w:szCs w:val="18"/>
          <w:lang w:val="af-ZA"/>
        </w:rPr>
        <w:t xml:space="preserve"> ԳՆԱՆՇՄԱՆ ՀԱՐՑՈՒՄ</w:t>
      </w:r>
    </w:p>
    <w:p w14:paraId="432419C7" w14:textId="77777777" w:rsidR="00096865" w:rsidRPr="00602B7D" w:rsidRDefault="00096865" w:rsidP="00EF3662">
      <w:pPr>
        <w:pStyle w:val="BodyText"/>
        <w:ind w:right="-7"/>
        <w:jc w:val="center"/>
        <w:rPr>
          <w:rFonts w:ascii="GHEA Grapalat" w:hAnsi="GHEA Grapalat"/>
          <w:b/>
          <w:sz w:val="18"/>
          <w:szCs w:val="18"/>
          <w:lang w:val="af-ZA"/>
        </w:rPr>
      </w:pPr>
    </w:p>
    <w:p w14:paraId="6F9668A6" w14:textId="69E491C7" w:rsidR="001A43A4" w:rsidRPr="00602B7D" w:rsidRDefault="00096865" w:rsidP="00EF3662">
      <w:pPr>
        <w:ind w:firstLine="567"/>
        <w:jc w:val="both"/>
        <w:rPr>
          <w:rFonts w:ascii="GHEA Grapalat" w:hAnsi="GHEA Grapalat" w:cs="Sylfaen"/>
          <w:i/>
          <w:sz w:val="18"/>
          <w:szCs w:val="18"/>
          <w:lang w:val="af-ZA"/>
        </w:rPr>
      </w:pPr>
      <w:r w:rsidRPr="00602B7D">
        <w:rPr>
          <w:rFonts w:ascii="GHEA Grapalat" w:hAnsi="GHEA Grapalat" w:cs="Sylfaen"/>
          <w:i/>
          <w:sz w:val="18"/>
          <w:szCs w:val="18"/>
        </w:rPr>
        <w:t>Հարգելի</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մասնակից</w:t>
      </w:r>
      <w:r w:rsidR="00677658" w:rsidRPr="00602B7D">
        <w:rPr>
          <w:rFonts w:ascii="GHEA Grapalat" w:hAnsi="GHEA Grapalat" w:cs="Sylfaen"/>
          <w:i/>
          <w:sz w:val="18"/>
          <w:szCs w:val="18"/>
          <w:lang w:val="af-ZA"/>
        </w:rPr>
        <w:t xml:space="preserve"> </w:t>
      </w:r>
      <w:r w:rsidR="00884204" w:rsidRPr="00602B7D">
        <w:rPr>
          <w:rFonts w:ascii="GHEA Grapalat" w:hAnsi="GHEA Grapalat" w:cs="Sylfaen"/>
          <w:i/>
          <w:sz w:val="18"/>
          <w:szCs w:val="18"/>
        </w:rPr>
        <w:t>ն</w:t>
      </w:r>
      <w:r w:rsidRPr="00602B7D">
        <w:rPr>
          <w:rFonts w:ascii="GHEA Grapalat" w:hAnsi="GHEA Grapalat" w:cs="Sylfaen"/>
          <w:i/>
          <w:sz w:val="18"/>
          <w:szCs w:val="18"/>
        </w:rPr>
        <w:t>ախքան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հայտ</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կազմելը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և</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ներկայացնելը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խնդրում</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ենք</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մանրամասնորեն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ուսումնասիրել</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սույն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հրավերը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քանի</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որ</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հրավերին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չհամապատասխանող</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հայտերը</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ենթակա</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են</w:t>
      </w:r>
      <w:r w:rsidRPr="00602B7D">
        <w:rPr>
          <w:rFonts w:ascii="GHEA Grapalat" w:hAnsi="GHEA Grapalat" w:cs="Times Armenian"/>
          <w:i/>
          <w:sz w:val="18"/>
          <w:szCs w:val="18"/>
          <w:lang w:val="af-ZA"/>
        </w:rPr>
        <w:t xml:space="preserve"> </w:t>
      </w:r>
      <w:r w:rsidRPr="00602B7D">
        <w:rPr>
          <w:rFonts w:ascii="GHEA Grapalat" w:hAnsi="GHEA Grapalat" w:cs="Sylfaen"/>
          <w:i/>
          <w:sz w:val="18"/>
          <w:szCs w:val="18"/>
        </w:rPr>
        <w:t>մերժման</w:t>
      </w:r>
      <w:r w:rsidR="0046586E" w:rsidRPr="00602B7D">
        <w:rPr>
          <w:rFonts w:ascii="GHEA Grapalat" w:hAnsi="GHEA Grapalat" w:cs="Sylfaen"/>
          <w:i/>
          <w:sz w:val="18"/>
          <w:szCs w:val="18"/>
          <w:lang w:val="af-ZA"/>
        </w:rPr>
        <w:t xml:space="preserve">: </w:t>
      </w:r>
    </w:p>
    <w:p w14:paraId="783994DF" w14:textId="77777777" w:rsidR="00096865" w:rsidRPr="00602B7D" w:rsidRDefault="00096865" w:rsidP="00EF3662">
      <w:pPr>
        <w:ind w:firstLine="567"/>
        <w:jc w:val="center"/>
        <w:rPr>
          <w:rFonts w:ascii="GHEA Grapalat" w:hAnsi="GHEA Grapalat"/>
          <w:b/>
          <w:sz w:val="18"/>
          <w:szCs w:val="18"/>
          <w:lang w:val="af-ZA"/>
        </w:rPr>
      </w:pPr>
    </w:p>
    <w:p w14:paraId="541136DB" w14:textId="77777777" w:rsidR="00160AE4" w:rsidRPr="00602B7D" w:rsidRDefault="00160AE4" w:rsidP="00EF3662">
      <w:pPr>
        <w:ind w:firstLine="567"/>
        <w:jc w:val="center"/>
        <w:rPr>
          <w:rFonts w:ascii="GHEA Grapalat" w:hAnsi="GHEA Grapalat" w:cs="Sylfaen"/>
          <w:b/>
          <w:sz w:val="18"/>
          <w:szCs w:val="18"/>
          <w:lang w:val="af-ZA"/>
        </w:rPr>
      </w:pPr>
    </w:p>
    <w:p w14:paraId="33725589" w14:textId="77777777" w:rsidR="00160AE4" w:rsidRPr="00602B7D" w:rsidRDefault="00160AE4" w:rsidP="00EF3662">
      <w:pPr>
        <w:ind w:firstLine="567"/>
        <w:jc w:val="center"/>
        <w:rPr>
          <w:rFonts w:ascii="GHEA Grapalat" w:hAnsi="GHEA Grapalat"/>
          <w:b/>
          <w:sz w:val="18"/>
          <w:szCs w:val="18"/>
          <w:lang w:val="af-ZA"/>
        </w:rPr>
      </w:pPr>
      <w:r w:rsidRPr="00602B7D">
        <w:rPr>
          <w:rFonts w:ascii="GHEA Grapalat" w:hAnsi="GHEA Grapalat" w:cs="Sylfaen"/>
          <w:b/>
          <w:sz w:val="18"/>
          <w:szCs w:val="18"/>
        </w:rPr>
        <w:t>ԲՈՎԱՆԴԱԿՈւԹՅՈւՆ</w:t>
      </w:r>
    </w:p>
    <w:p w14:paraId="44484AC7" w14:textId="77777777" w:rsidR="00160AE4" w:rsidRPr="00602B7D" w:rsidRDefault="00160AE4" w:rsidP="00EF3662">
      <w:pPr>
        <w:ind w:firstLine="567"/>
        <w:jc w:val="center"/>
        <w:rPr>
          <w:rFonts w:ascii="GHEA Grapalat" w:hAnsi="GHEA Grapalat"/>
          <w:i/>
          <w:sz w:val="18"/>
          <w:szCs w:val="18"/>
          <w:lang w:val="af-ZA"/>
        </w:rPr>
      </w:pPr>
    </w:p>
    <w:p w14:paraId="061B275B" w14:textId="072AC263" w:rsidR="00C67E80" w:rsidRPr="00602B7D" w:rsidRDefault="00BD70DD" w:rsidP="006D7276">
      <w:pPr>
        <w:ind w:firstLine="567"/>
        <w:jc w:val="center"/>
        <w:rPr>
          <w:rFonts w:ascii="GHEA Grapalat" w:hAnsi="GHEA Grapalat" w:cs="Sylfaen"/>
          <w:b/>
          <w:sz w:val="18"/>
          <w:szCs w:val="18"/>
          <w:lang w:val="hy-AM"/>
        </w:rPr>
      </w:pPr>
      <w:r w:rsidRPr="00602B7D">
        <w:rPr>
          <w:rFonts w:ascii="GHEA Grapalat" w:hAnsi="GHEA Grapalat" w:cs="Sylfaen"/>
          <w:b/>
          <w:sz w:val="18"/>
          <w:szCs w:val="18"/>
          <w:lang w:val="hy-AM"/>
        </w:rPr>
        <w:t>«ՀՈՒՂԱՐԿԱՎՈՐՈՒԹՅՈՒՆՆԵՐԻ ԿԱԶՄԱԿԵՐՊՄԱՆ, ԳԵՐԵԶՄԱՆՆԵՐԻ ԵՎ ՀՈՒՇԱՐՁԱՆՆԵՐԻ ՊԱՀՊԱՆՄԱՆ, ՇԱՀԱԳՈՐԾՄԱՆ</w:t>
      </w:r>
      <w:r w:rsidRPr="00602B7D">
        <w:rPr>
          <w:rFonts w:ascii="GHEA Grapalat" w:hAnsi="GHEA Grapalat"/>
          <w:b/>
          <w:sz w:val="18"/>
          <w:szCs w:val="18"/>
          <w:lang w:val="hy-AM"/>
        </w:rPr>
        <w:t>» ՀՈԱԿ-Ի</w:t>
      </w:r>
      <w:r w:rsidR="00160AE4" w:rsidRPr="00602B7D">
        <w:rPr>
          <w:rFonts w:ascii="GHEA Grapalat" w:hAnsi="GHEA Grapalat"/>
          <w:sz w:val="18"/>
          <w:szCs w:val="18"/>
          <w:lang w:val="af-ZA"/>
        </w:rPr>
        <w:t xml:space="preserve"> </w:t>
      </w:r>
      <w:r w:rsidR="00160AE4" w:rsidRPr="00602B7D">
        <w:rPr>
          <w:rFonts w:ascii="GHEA Grapalat" w:hAnsi="GHEA Grapalat"/>
          <w:b/>
          <w:sz w:val="18"/>
          <w:szCs w:val="18"/>
          <w:lang w:val="af-ZA"/>
        </w:rPr>
        <w:t>ԿԱՐԻՔՆԵՐԻ ՀԱՄԱՐ</w:t>
      </w:r>
      <w:r w:rsidR="00160AE4" w:rsidRPr="00602B7D">
        <w:rPr>
          <w:rFonts w:ascii="GHEA Grapalat" w:hAnsi="GHEA Grapalat"/>
          <w:sz w:val="18"/>
          <w:szCs w:val="18"/>
          <w:lang w:val="af-ZA"/>
        </w:rPr>
        <w:t xml:space="preserve">   </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602B7D">
        <w:rPr>
          <w:rFonts w:ascii="GHEA Grapalat" w:hAnsi="GHEA Grapalat" w:cs="Sylfaen"/>
          <w:b/>
          <w:sz w:val="18"/>
          <w:szCs w:val="18"/>
          <w:lang w:val="af-ZA"/>
        </w:rPr>
        <w:t xml:space="preserve">» </w:t>
      </w:r>
      <w:r w:rsidRPr="00602B7D">
        <w:rPr>
          <w:rFonts w:ascii="GHEA Grapalat" w:hAnsi="GHEA Grapalat" w:cs="Sylfaen"/>
          <w:b/>
          <w:sz w:val="18"/>
          <w:szCs w:val="18"/>
        </w:rPr>
        <w:t>ՁԵՌՔԲԵՐՄԱՆ</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ՆՊԱՏԱԿՈՎ</w:t>
      </w:r>
      <w:r w:rsidRPr="00602B7D">
        <w:rPr>
          <w:rFonts w:ascii="GHEA Grapalat" w:hAnsi="GHEA Grapalat" w:cs="Sylfaen"/>
          <w:b/>
          <w:sz w:val="18"/>
          <w:szCs w:val="18"/>
          <w:lang w:val="af-ZA"/>
        </w:rPr>
        <w:t xml:space="preserve"> </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ՀԱՅՏԱՐԱՐՎԱԾ</w:t>
      </w:r>
      <w:r w:rsidRPr="00602B7D">
        <w:rPr>
          <w:rFonts w:ascii="GHEA Grapalat" w:hAnsi="GHEA Grapalat" w:cs="Times Armenian"/>
          <w:b/>
          <w:sz w:val="18"/>
          <w:szCs w:val="18"/>
          <w:lang w:val="af-ZA"/>
        </w:rPr>
        <w:t xml:space="preserve"> ԳՆԱՆՇՄԱՆ ՀԱՐՑ</w:t>
      </w:r>
      <w:r w:rsidRPr="00602B7D">
        <w:rPr>
          <w:rFonts w:ascii="GHEA Grapalat" w:hAnsi="GHEA Grapalat" w:cs="Times Armenian"/>
          <w:b/>
          <w:sz w:val="18"/>
          <w:szCs w:val="18"/>
          <w:lang w:val="hy-AM"/>
        </w:rPr>
        <w:t>ՄԱՆ</w:t>
      </w:r>
      <w:r w:rsidR="007E119A" w:rsidRPr="00602B7D">
        <w:rPr>
          <w:rFonts w:ascii="GHEA Grapalat" w:hAnsi="GHEA Grapalat" w:cs="Times Armenian"/>
          <w:b/>
          <w:sz w:val="18"/>
          <w:szCs w:val="18"/>
          <w:lang w:val="hy-AM"/>
        </w:rPr>
        <w:t xml:space="preserve"> ՀՐԱՎԵՐԻ</w:t>
      </w:r>
    </w:p>
    <w:p w14:paraId="5AC18C19" w14:textId="77777777" w:rsidR="009F5D9B" w:rsidRPr="00602B7D" w:rsidRDefault="009F5D9B" w:rsidP="00EF3662">
      <w:pPr>
        <w:ind w:firstLine="567"/>
        <w:jc w:val="center"/>
        <w:rPr>
          <w:rFonts w:ascii="GHEA Grapalat" w:hAnsi="GHEA Grapalat" w:cs="Sylfaen"/>
          <w:b/>
          <w:sz w:val="18"/>
          <w:szCs w:val="18"/>
          <w:lang w:val="af-ZA"/>
        </w:rPr>
      </w:pPr>
    </w:p>
    <w:p w14:paraId="4E288435" w14:textId="77777777" w:rsidR="00096865" w:rsidRPr="00602B7D" w:rsidRDefault="00096865" w:rsidP="00EF3662">
      <w:pPr>
        <w:ind w:firstLine="567"/>
        <w:jc w:val="center"/>
        <w:rPr>
          <w:rFonts w:ascii="GHEA Grapalat" w:hAnsi="GHEA Grapalat"/>
          <w:sz w:val="18"/>
          <w:szCs w:val="18"/>
          <w:lang w:val="af-ZA"/>
        </w:rPr>
      </w:pPr>
      <w:r w:rsidRPr="00602B7D">
        <w:rPr>
          <w:rFonts w:ascii="GHEA Grapalat" w:hAnsi="GHEA Grapalat" w:cs="Sylfaen"/>
          <w:b/>
          <w:sz w:val="18"/>
          <w:szCs w:val="18"/>
        </w:rPr>
        <w:t>ՄԱՍ</w:t>
      </w:r>
      <w:r w:rsidRPr="00602B7D">
        <w:rPr>
          <w:rFonts w:ascii="GHEA Grapalat" w:hAnsi="GHEA Grapalat" w:cs="Times Armenian"/>
          <w:b/>
          <w:sz w:val="18"/>
          <w:szCs w:val="18"/>
          <w:lang w:val="af-ZA"/>
        </w:rPr>
        <w:t xml:space="preserve">  I.</w:t>
      </w:r>
    </w:p>
    <w:p w14:paraId="0364B907" w14:textId="77777777" w:rsidR="00096865" w:rsidRPr="00602B7D" w:rsidRDefault="00096865" w:rsidP="00EF3662">
      <w:pPr>
        <w:ind w:firstLine="567"/>
        <w:jc w:val="both"/>
        <w:rPr>
          <w:rFonts w:ascii="GHEA Grapalat" w:hAnsi="GHEA Grapalat"/>
          <w:sz w:val="18"/>
          <w:szCs w:val="18"/>
          <w:lang w:val="af-ZA"/>
        </w:rPr>
      </w:pPr>
    </w:p>
    <w:p w14:paraId="4A1AF7DE"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1.  </w:t>
      </w:r>
      <w:r w:rsidRPr="00602B7D">
        <w:rPr>
          <w:rFonts w:ascii="GHEA Grapalat" w:hAnsi="GHEA Grapalat" w:cs="Sylfaen"/>
          <w:sz w:val="18"/>
          <w:szCs w:val="18"/>
        </w:rPr>
        <w:t>Գնման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առարկայի</w:t>
      </w:r>
      <w:r w:rsidRPr="00602B7D">
        <w:rPr>
          <w:rFonts w:ascii="GHEA Grapalat" w:hAnsi="GHEA Grapalat"/>
          <w:sz w:val="18"/>
          <w:szCs w:val="18"/>
          <w:lang w:val="af-ZA"/>
        </w:rPr>
        <w:t xml:space="preserve"> </w:t>
      </w:r>
      <w:r w:rsidRPr="00602B7D">
        <w:rPr>
          <w:rFonts w:ascii="GHEA Grapalat" w:hAnsi="GHEA Grapalat" w:cs="Sylfaen"/>
          <w:sz w:val="18"/>
          <w:szCs w:val="18"/>
        </w:rPr>
        <w:t>բնութա</w:t>
      </w:r>
      <w:r w:rsidRPr="00602B7D">
        <w:rPr>
          <w:rFonts w:ascii="GHEA Grapalat" w:hAnsi="GHEA Grapalat" w:cs="Times Armenian"/>
          <w:sz w:val="18"/>
          <w:szCs w:val="18"/>
        </w:rPr>
        <w:t>գ</w:t>
      </w:r>
      <w:r w:rsidRPr="00602B7D">
        <w:rPr>
          <w:rFonts w:ascii="GHEA Grapalat" w:hAnsi="GHEA Grapalat" w:cs="Sylfaen"/>
          <w:sz w:val="18"/>
          <w:szCs w:val="18"/>
        </w:rPr>
        <w:t>իրը</w:t>
      </w:r>
      <w:r w:rsidRPr="00602B7D">
        <w:rPr>
          <w:rFonts w:ascii="GHEA Grapalat" w:hAnsi="GHEA Grapalat" w:cs="Times Armenian"/>
          <w:sz w:val="18"/>
          <w:szCs w:val="18"/>
          <w:lang w:val="af-ZA"/>
        </w:rPr>
        <w:tab/>
        <w:t xml:space="preserve"> </w:t>
      </w:r>
    </w:p>
    <w:p w14:paraId="07A3CD94"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2. </w:t>
      </w:r>
      <w:r w:rsidRPr="00602B7D">
        <w:rPr>
          <w:rFonts w:ascii="GHEA Grapalat" w:hAnsi="GHEA Grapalat" w:cs="Sylfaen"/>
          <w:sz w:val="18"/>
          <w:szCs w:val="18"/>
        </w:rPr>
        <w:t>Մասնակցի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մասնակցության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պահանջները</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և</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դրանց</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գնահատման</w:t>
      </w:r>
      <w:r w:rsidR="000206DA" w:rsidRPr="00602B7D">
        <w:rPr>
          <w:rFonts w:ascii="GHEA Grapalat" w:hAnsi="GHEA Grapalat" w:cs="Sylfaen"/>
          <w:sz w:val="18"/>
          <w:szCs w:val="18"/>
          <w:lang w:val="af-ZA"/>
        </w:rPr>
        <w:t xml:space="preserve"> </w:t>
      </w:r>
      <w:r w:rsidR="000206DA" w:rsidRPr="00602B7D">
        <w:rPr>
          <w:rFonts w:ascii="GHEA Grapalat" w:hAnsi="GHEA Grapalat" w:cs="Sylfaen"/>
          <w:sz w:val="18"/>
          <w:szCs w:val="18"/>
        </w:rPr>
        <w:t>կարգը</w:t>
      </w:r>
      <w:r w:rsidRPr="00602B7D">
        <w:rPr>
          <w:rFonts w:ascii="GHEA Grapalat" w:hAnsi="GHEA Grapalat" w:cs="Times Armenian"/>
          <w:sz w:val="18"/>
          <w:szCs w:val="18"/>
          <w:lang w:val="af-ZA"/>
        </w:rPr>
        <w:t xml:space="preserve">, </w:t>
      </w:r>
      <w:r w:rsidR="000206DA" w:rsidRPr="00602B7D">
        <w:rPr>
          <w:rFonts w:ascii="GHEA Grapalat" w:hAnsi="GHEA Grapalat" w:cs="Times Armenian"/>
          <w:sz w:val="18"/>
          <w:szCs w:val="18"/>
          <w:lang w:val="af-ZA"/>
        </w:rPr>
        <w:t xml:space="preserve">ընտրված մասնակից ճանաչվելու դեպքում </w:t>
      </w:r>
      <w:r w:rsidRPr="00602B7D">
        <w:rPr>
          <w:rFonts w:ascii="GHEA Grapalat" w:hAnsi="GHEA Grapalat" w:cs="Sylfaen"/>
          <w:sz w:val="18"/>
          <w:szCs w:val="18"/>
        </w:rPr>
        <w:t>որակավորման</w:t>
      </w:r>
      <w:r w:rsidRPr="00602B7D">
        <w:rPr>
          <w:rFonts w:ascii="GHEA Grapalat" w:hAnsi="GHEA Grapalat" w:cs="Times Armenian"/>
          <w:sz w:val="18"/>
          <w:szCs w:val="18"/>
          <w:lang w:val="af-ZA"/>
        </w:rPr>
        <w:t xml:space="preserve"> </w:t>
      </w:r>
      <w:r w:rsidR="000206DA" w:rsidRPr="00602B7D">
        <w:rPr>
          <w:rFonts w:ascii="GHEA Grapalat" w:hAnsi="GHEA Grapalat" w:cs="Times Armenian"/>
          <w:sz w:val="18"/>
          <w:szCs w:val="18"/>
          <w:lang w:val="af-ZA"/>
        </w:rPr>
        <w:t>ապահովում ներկայացնելու պայմանները</w:t>
      </w:r>
      <w:r w:rsidRPr="00602B7D">
        <w:rPr>
          <w:rFonts w:ascii="GHEA Grapalat" w:hAnsi="GHEA Grapalat" w:cs="Times Armenian"/>
          <w:sz w:val="18"/>
          <w:szCs w:val="18"/>
          <w:lang w:val="af-ZA"/>
        </w:rPr>
        <w:t xml:space="preserve"> </w:t>
      </w:r>
    </w:p>
    <w:p w14:paraId="321256A5"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 xml:space="preserve">3. </w:t>
      </w:r>
      <w:r w:rsidRPr="00602B7D">
        <w:rPr>
          <w:rFonts w:ascii="GHEA Grapalat" w:hAnsi="GHEA Grapalat" w:cs="Sylfaen"/>
          <w:sz w:val="18"/>
          <w:szCs w:val="18"/>
        </w:rPr>
        <w:t>Հրավերի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պարզաբանումը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փոփոխություն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կատարելու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ab/>
      </w:r>
    </w:p>
    <w:p w14:paraId="0492D468" w14:textId="77777777" w:rsidR="00087A30" w:rsidRPr="00602B7D" w:rsidRDefault="00096865" w:rsidP="00EF3662">
      <w:pPr>
        <w:ind w:firstLine="1134"/>
        <w:jc w:val="both"/>
        <w:rPr>
          <w:rFonts w:ascii="GHEA Grapalat" w:hAnsi="GHEA Grapalat" w:cs="Sylfaen"/>
          <w:sz w:val="18"/>
          <w:szCs w:val="18"/>
          <w:lang w:val="af-ZA"/>
        </w:rPr>
      </w:pPr>
      <w:r w:rsidRPr="00602B7D">
        <w:rPr>
          <w:rFonts w:ascii="GHEA Grapalat" w:hAnsi="GHEA Grapalat"/>
          <w:sz w:val="18"/>
          <w:szCs w:val="18"/>
          <w:lang w:val="af-ZA"/>
        </w:rPr>
        <w:t xml:space="preserve">4. </w:t>
      </w:r>
      <w:r w:rsidRPr="00602B7D">
        <w:rPr>
          <w:rFonts w:ascii="GHEA Grapalat" w:hAnsi="GHEA Grapalat" w:cs="Sylfaen"/>
          <w:sz w:val="18"/>
          <w:szCs w:val="18"/>
        </w:rPr>
        <w:t>Հայտը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ներկայացնելու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p>
    <w:p w14:paraId="0FEB52CE"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5.</w:t>
      </w:r>
      <w:r w:rsidRPr="00602B7D">
        <w:rPr>
          <w:rFonts w:ascii="GHEA Grapalat" w:hAnsi="GHEA Grapalat"/>
          <w:sz w:val="18"/>
          <w:szCs w:val="18"/>
          <w:lang w:val="af-ZA"/>
        </w:rPr>
        <w:tab/>
      </w:r>
      <w:r w:rsidRPr="00602B7D">
        <w:rPr>
          <w:rFonts w:ascii="GHEA Grapalat" w:hAnsi="GHEA Grapalat" w:cs="Sylfaen"/>
          <w:sz w:val="18"/>
          <w:szCs w:val="18"/>
        </w:rPr>
        <w:t>Հայտի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նային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առաջարկը</w:t>
      </w:r>
      <w:r w:rsidR="00096865" w:rsidRPr="00602B7D">
        <w:rPr>
          <w:rFonts w:ascii="GHEA Grapalat" w:hAnsi="GHEA Grapalat" w:cs="Times Armenian"/>
          <w:sz w:val="18"/>
          <w:szCs w:val="18"/>
          <w:lang w:val="af-ZA"/>
        </w:rPr>
        <w:tab/>
        <w:t xml:space="preserve"> </w:t>
      </w:r>
    </w:p>
    <w:p w14:paraId="51D46514"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6</w:t>
      </w:r>
      <w:r w:rsidR="00096865" w:rsidRPr="00602B7D">
        <w:rPr>
          <w:rFonts w:ascii="GHEA Grapalat" w:hAnsi="GHEA Grapalat"/>
          <w:sz w:val="18"/>
          <w:szCs w:val="18"/>
          <w:lang w:val="af-ZA"/>
        </w:rPr>
        <w:t xml:space="preserve">. </w:t>
      </w:r>
      <w:r w:rsidR="00096865" w:rsidRPr="00602B7D">
        <w:rPr>
          <w:rFonts w:ascii="GHEA Grapalat" w:hAnsi="GHEA Grapalat" w:cs="Sylfaen"/>
          <w:sz w:val="18"/>
          <w:szCs w:val="18"/>
        </w:rPr>
        <w:t>Հայտի</w:t>
      </w:r>
      <w:r w:rsidR="00096865" w:rsidRPr="00602B7D">
        <w:rPr>
          <w:rFonts w:ascii="GHEA Grapalat" w:hAnsi="GHEA Grapalat" w:cs="Times Armenian"/>
          <w:sz w:val="18"/>
          <w:szCs w:val="18"/>
          <w:lang w:val="af-ZA"/>
        </w:rPr>
        <w:t xml:space="preserve"> </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ործողության</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ժամկետը</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հայտերում</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փոփոխություն</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կատարելու</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և</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դրանք</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հետ</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վերցնելու</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կար</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ը</w:t>
      </w:r>
      <w:r w:rsidR="00096865" w:rsidRPr="00602B7D">
        <w:rPr>
          <w:rFonts w:ascii="GHEA Grapalat" w:hAnsi="GHEA Grapalat" w:cs="Times Armenian"/>
          <w:sz w:val="18"/>
          <w:szCs w:val="18"/>
          <w:lang w:val="af-ZA"/>
        </w:rPr>
        <w:tab/>
        <w:t xml:space="preserve"> </w:t>
      </w:r>
    </w:p>
    <w:p w14:paraId="5C368B9A" w14:textId="3B048BA0" w:rsidR="00096865" w:rsidRPr="00602B7D" w:rsidRDefault="00087A30" w:rsidP="00EF3662">
      <w:pPr>
        <w:ind w:firstLine="1134"/>
        <w:jc w:val="both"/>
        <w:rPr>
          <w:rFonts w:ascii="GHEA Grapalat" w:hAnsi="GHEA Grapalat"/>
          <w:b/>
          <w:sz w:val="18"/>
          <w:szCs w:val="18"/>
          <w:lang w:val="af-ZA"/>
        </w:rPr>
      </w:pPr>
      <w:r w:rsidRPr="00602B7D">
        <w:rPr>
          <w:rFonts w:ascii="GHEA Grapalat" w:hAnsi="GHEA Grapalat"/>
          <w:b/>
          <w:sz w:val="18"/>
          <w:szCs w:val="18"/>
          <w:lang w:val="af-ZA"/>
        </w:rPr>
        <w:t>7</w:t>
      </w:r>
      <w:r w:rsidR="00096865" w:rsidRPr="00602B7D">
        <w:rPr>
          <w:rFonts w:ascii="GHEA Grapalat" w:hAnsi="GHEA Grapalat"/>
          <w:b/>
          <w:sz w:val="18"/>
          <w:szCs w:val="18"/>
          <w:lang w:val="af-ZA"/>
        </w:rPr>
        <w:t xml:space="preserve">. </w:t>
      </w:r>
      <w:r w:rsidR="00096865" w:rsidRPr="00602B7D">
        <w:rPr>
          <w:rFonts w:ascii="GHEA Grapalat" w:hAnsi="GHEA Grapalat" w:cs="Sylfaen"/>
          <w:b/>
          <w:sz w:val="18"/>
          <w:szCs w:val="18"/>
        </w:rPr>
        <w:t>Հայտի</w:t>
      </w:r>
      <w:r w:rsidR="00096865" w:rsidRPr="00602B7D">
        <w:rPr>
          <w:rFonts w:ascii="GHEA Grapalat" w:hAnsi="GHEA Grapalat" w:cs="Times Armenian"/>
          <w:b/>
          <w:sz w:val="18"/>
          <w:szCs w:val="18"/>
          <w:lang w:val="af-ZA"/>
        </w:rPr>
        <w:t xml:space="preserve"> </w:t>
      </w:r>
      <w:r w:rsidR="00096865" w:rsidRPr="00602B7D">
        <w:rPr>
          <w:rFonts w:ascii="GHEA Grapalat" w:hAnsi="GHEA Grapalat" w:cs="Sylfaen"/>
          <w:b/>
          <w:sz w:val="18"/>
          <w:szCs w:val="18"/>
        </w:rPr>
        <w:t>ապահովումը</w:t>
      </w:r>
      <w:r w:rsidR="007E119A" w:rsidRPr="00602B7D">
        <w:rPr>
          <w:rFonts w:ascii="GHEA Grapalat" w:hAnsi="GHEA Grapalat" w:cs="Sylfaen"/>
          <w:b/>
          <w:sz w:val="18"/>
          <w:szCs w:val="18"/>
          <w:lang w:val="hy-AM"/>
        </w:rPr>
        <w:t xml:space="preserve"> /չի պահ</w:t>
      </w:r>
      <w:r w:rsidR="003066C1" w:rsidRPr="00602B7D">
        <w:rPr>
          <w:rFonts w:ascii="GHEA Grapalat" w:hAnsi="GHEA Grapalat" w:cs="Sylfaen"/>
          <w:b/>
          <w:sz w:val="18"/>
          <w:szCs w:val="18"/>
          <w:lang w:val="hy-AM"/>
        </w:rPr>
        <w:t>ան</w:t>
      </w:r>
      <w:r w:rsidR="007E119A" w:rsidRPr="00602B7D">
        <w:rPr>
          <w:rFonts w:ascii="GHEA Grapalat" w:hAnsi="GHEA Grapalat" w:cs="Sylfaen"/>
          <w:b/>
          <w:sz w:val="18"/>
          <w:szCs w:val="18"/>
          <w:lang w:val="hy-AM"/>
        </w:rPr>
        <w:t>ջվում/</w:t>
      </w:r>
      <w:r w:rsidR="00096865" w:rsidRPr="00602B7D">
        <w:rPr>
          <w:rFonts w:ascii="GHEA Grapalat" w:hAnsi="GHEA Grapalat" w:cs="Times Armenian"/>
          <w:b/>
          <w:sz w:val="18"/>
          <w:szCs w:val="18"/>
          <w:lang w:val="af-ZA"/>
        </w:rPr>
        <w:tab/>
        <w:t xml:space="preserve"> </w:t>
      </w:r>
    </w:p>
    <w:p w14:paraId="33967CE5" w14:textId="77777777" w:rsidR="00096865" w:rsidRPr="00602B7D" w:rsidRDefault="00087A30" w:rsidP="00EF3662">
      <w:pPr>
        <w:ind w:firstLine="1134"/>
        <w:jc w:val="both"/>
        <w:rPr>
          <w:rFonts w:ascii="GHEA Grapalat" w:hAnsi="GHEA Grapalat" w:cs="Sylfaen"/>
          <w:sz w:val="18"/>
          <w:szCs w:val="18"/>
          <w:lang w:val="af-ZA"/>
        </w:rPr>
      </w:pPr>
      <w:r w:rsidRPr="00602B7D">
        <w:rPr>
          <w:rFonts w:ascii="GHEA Grapalat" w:hAnsi="GHEA Grapalat"/>
          <w:sz w:val="18"/>
          <w:szCs w:val="18"/>
          <w:lang w:val="af-ZA"/>
        </w:rPr>
        <w:t>8</w:t>
      </w:r>
      <w:r w:rsidR="00096865" w:rsidRPr="00602B7D">
        <w:rPr>
          <w:rFonts w:ascii="GHEA Grapalat" w:hAnsi="GHEA Grapalat"/>
          <w:sz w:val="18"/>
          <w:szCs w:val="18"/>
          <w:lang w:val="af-ZA"/>
        </w:rPr>
        <w:t xml:space="preserve">. </w:t>
      </w:r>
      <w:r w:rsidR="00AF7BE8" w:rsidRPr="00602B7D">
        <w:rPr>
          <w:rFonts w:ascii="GHEA Grapalat" w:hAnsi="GHEA Grapalat"/>
          <w:sz w:val="18"/>
          <w:szCs w:val="18"/>
          <w:lang w:val="af-ZA"/>
        </w:rPr>
        <w:t>Հ</w:t>
      </w:r>
      <w:r w:rsidR="00AF7BE8" w:rsidRPr="00602B7D">
        <w:rPr>
          <w:rFonts w:ascii="GHEA Grapalat" w:hAnsi="GHEA Grapalat" w:cs="Sylfaen"/>
          <w:sz w:val="18"/>
          <w:szCs w:val="18"/>
        </w:rPr>
        <w:t>այտերի</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բացումը</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գնահատումը</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և</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արդյունքների</w:t>
      </w:r>
      <w:r w:rsidR="00AF7BE8" w:rsidRPr="00602B7D">
        <w:rPr>
          <w:rFonts w:ascii="GHEA Grapalat" w:hAnsi="GHEA Grapalat" w:cs="Sylfaen"/>
          <w:sz w:val="18"/>
          <w:szCs w:val="18"/>
          <w:lang w:val="af-ZA"/>
        </w:rPr>
        <w:t xml:space="preserve"> </w:t>
      </w:r>
      <w:r w:rsidR="00AF7BE8" w:rsidRPr="00602B7D">
        <w:rPr>
          <w:rFonts w:ascii="GHEA Grapalat" w:hAnsi="GHEA Grapalat" w:cs="Sylfaen"/>
          <w:sz w:val="18"/>
          <w:szCs w:val="18"/>
        </w:rPr>
        <w:t>ամփոփումը</w:t>
      </w:r>
      <w:r w:rsidR="00096865" w:rsidRPr="00602B7D">
        <w:rPr>
          <w:rFonts w:ascii="GHEA Grapalat" w:hAnsi="GHEA Grapalat" w:cs="Sylfaen"/>
          <w:sz w:val="18"/>
          <w:szCs w:val="18"/>
          <w:lang w:val="af-ZA"/>
        </w:rPr>
        <w:tab/>
      </w:r>
    </w:p>
    <w:p w14:paraId="2F4230E3"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9</w:t>
      </w:r>
      <w:r w:rsidR="00096865" w:rsidRPr="00602B7D">
        <w:rPr>
          <w:rFonts w:ascii="GHEA Grapalat" w:hAnsi="GHEA Grapalat"/>
          <w:sz w:val="18"/>
          <w:szCs w:val="18"/>
          <w:lang w:val="af-ZA"/>
        </w:rPr>
        <w:t xml:space="preserve">. </w:t>
      </w:r>
      <w:r w:rsidR="00096865" w:rsidRPr="00602B7D">
        <w:rPr>
          <w:rFonts w:ascii="GHEA Grapalat" w:hAnsi="GHEA Grapalat" w:cs="Sylfaen"/>
          <w:sz w:val="18"/>
          <w:szCs w:val="18"/>
        </w:rPr>
        <w:t>Պայմանա</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րի</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կնքումը</w:t>
      </w:r>
      <w:r w:rsidR="00096865" w:rsidRPr="00602B7D">
        <w:rPr>
          <w:rFonts w:ascii="GHEA Grapalat" w:hAnsi="GHEA Grapalat" w:cs="Times Armenian"/>
          <w:sz w:val="18"/>
          <w:szCs w:val="18"/>
          <w:lang w:val="af-ZA"/>
        </w:rPr>
        <w:tab/>
      </w:r>
    </w:p>
    <w:p w14:paraId="195A4A2F" w14:textId="77777777" w:rsidR="00096865" w:rsidRPr="00602B7D" w:rsidRDefault="00087A30" w:rsidP="00EF3662">
      <w:pPr>
        <w:ind w:firstLine="1134"/>
        <w:jc w:val="both"/>
        <w:rPr>
          <w:rFonts w:ascii="GHEA Grapalat" w:hAnsi="GHEA Grapalat"/>
          <w:sz w:val="18"/>
          <w:szCs w:val="18"/>
          <w:lang w:val="af-ZA"/>
        </w:rPr>
      </w:pPr>
      <w:r w:rsidRPr="00602B7D">
        <w:rPr>
          <w:rFonts w:ascii="GHEA Grapalat" w:hAnsi="GHEA Grapalat"/>
          <w:sz w:val="18"/>
          <w:szCs w:val="18"/>
          <w:lang w:val="af-ZA"/>
        </w:rPr>
        <w:t>10</w:t>
      </w:r>
      <w:r w:rsidR="00096865" w:rsidRPr="00602B7D">
        <w:rPr>
          <w:rFonts w:ascii="GHEA Grapalat" w:hAnsi="GHEA Grapalat"/>
          <w:sz w:val="18"/>
          <w:szCs w:val="18"/>
          <w:lang w:val="af-ZA"/>
        </w:rPr>
        <w:t xml:space="preserve">. </w:t>
      </w:r>
      <w:r w:rsidR="000206DA" w:rsidRPr="00602B7D">
        <w:rPr>
          <w:rFonts w:ascii="GHEA Grapalat" w:hAnsi="GHEA Grapalat"/>
          <w:sz w:val="18"/>
          <w:szCs w:val="18"/>
          <w:lang w:val="af-ZA"/>
        </w:rPr>
        <w:t xml:space="preserve">Որակավորման և </w:t>
      </w:r>
      <w:r w:rsidR="000206DA" w:rsidRPr="00602B7D">
        <w:rPr>
          <w:rFonts w:ascii="GHEA Grapalat" w:hAnsi="GHEA Grapalat" w:cs="Sylfaen"/>
          <w:sz w:val="18"/>
          <w:szCs w:val="18"/>
        </w:rPr>
        <w:t>պ</w:t>
      </w:r>
      <w:r w:rsidR="00096865" w:rsidRPr="00602B7D">
        <w:rPr>
          <w:rFonts w:ascii="GHEA Grapalat" w:hAnsi="GHEA Grapalat" w:cs="Sylfaen"/>
          <w:sz w:val="18"/>
          <w:szCs w:val="18"/>
        </w:rPr>
        <w:t>այմանա</w:t>
      </w:r>
      <w:r w:rsidR="00096865" w:rsidRPr="00602B7D">
        <w:rPr>
          <w:rFonts w:ascii="GHEA Grapalat" w:hAnsi="GHEA Grapalat" w:cs="Times Armenian"/>
          <w:sz w:val="18"/>
          <w:szCs w:val="18"/>
        </w:rPr>
        <w:t>գ</w:t>
      </w:r>
      <w:r w:rsidR="00096865" w:rsidRPr="00602B7D">
        <w:rPr>
          <w:rFonts w:ascii="GHEA Grapalat" w:hAnsi="GHEA Grapalat" w:cs="Sylfaen"/>
          <w:sz w:val="18"/>
          <w:szCs w:val="18"/>
        </w:rPr>
        <w:t>րի</w:t>
      </w:r>
      <w:r w:rsidR="00096865" w:rsidRPr="00602B7D">
        <w:rPr>
          <w:rFonts w:ascii="GHEA Grapalat" w:hAnsi="GHEA Grapalat" w:cs="Times Armenian"/>
          <w:sz w:val="18"/>
          <w:szCs w:val="18"/>
          <w:lang w:val="af-ZA"/>
        </w:rPr>
        <w:t xml:space="preserve"> </w:t>
      </w:r>
      <w:r w:rsidR="00096865" w:rsidRPr="00602B7D">
        <w:rPr>
          <w:rFonts w:ascii="GHEA Grapalat" w:hAnsi="GHEA Grapalat" w:cs="Sylfaen"/>
          <w:sz w:val="18"/>
          <w:szCs w:val="18"/>
        </w:rPr>
        <w:t>ապահովում</w:t>
      </w:r>
      <w:r w:rsidR="000206DA" w:rsidRPr="00602B7D">
        <w:rPr>
          <w:rFonts w:ascii="GHEA Grapalat" w:hAnsi="GHEA Grapalat" w:cs="Sylfaen"/>
          <w:sz w:val="18"/>
          <w:szCs w:val="18"/>
        </w:rPr>
        <w:t>ներ</w:t>
      </w:r>
      <w:r w:rsidR="00096865" w:rsidRPr="00602B7D">
        <w:rPr>
          <w:rFonts w:ascii="GHEA Grapalat" w:hAnsi="GHEA Grapalat" w:cs="Sylfaen"/>
          <w:sz w:val="18"/>
          <w:szCs w:val="18"/>
        </w:rPr>
        <w:t>ը</w:t>
      </w:r>
      <w:r w:rsidR="00096865" w:rsidRPr="00602B7D">
        <w:rPr>
          <w:rFonts w:ascii="GHEA Grapalat" w:hAnsi="GHEA Grapalat" w:cs="Times Armenian"/>
          <w:sz w:val="18"/>
          <w:szCs w:val="18"/>
          <w:lang w:val="af-ZA"/>
        </w:rPr>
        <w:tab/>
        <w:t xml:space="preserve"> </w:t>
      </w:r>
    </w:p>
    <w:p w14:paraId="37DCBF1F"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00087A30" w:rsidRPr="00602B7D">
        <w:rPr>
          <w:rFonts w:ascii="GHEA Grapalat" w:hAnsi="GHEA Grapalat"/>
          <w:sz w:val="18"/>
          <w:szCs w:val="18"/>
          <w:lang w:val="af-ZA"/>
        </w:rPr>
        <w:t>1</w:t>
      </w:r>
      <w:r w:rsidRPr="00602B7D">
        <w:rPr>
          <w:rFonts w:ascii="GHEA Grapalat" w:hAnsi="GHEA Grapalat"/>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չկայացած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հայտարարելը</w:t>
      </w:r>
      <w:r w:rsidRPr="00602B7D">
        <w:rPr>
          <w:rFonts w:ascii="GHEA Grapalat" w:hAnsi="GHEA Grapalat" w:cs="Times Armenian"/>
          <w:sz w:val="18"/>
          <w:szCs w:val="18"/>
          <w:lang w:val="af-ZA"/>
        </w:rPr>
        <w:tab/>
        <w:t xml:space="preserve"> </w:t>
      </w:r>
    </w:p>
    <w:p w14:paraId="2A9CDE22"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00087A30" w:rsidRPr="00602B7D">
        <w:rPr>
          <w:rFonts w:ascii="GHEA Grapalat" w:hAnsi="GHEA Grapalat"/>
          <w:sz w:val="18"/>
          <w:szCs w:val="18"/>
          <w:lang w:val="af-ZA"/>
        </w:rPr>
        <w:t>2</w:t>
      </w:r>
      <w:r w:rsidRPr="00602B7D">
        <w:rPr>
          <w:rFonts w:ascii="GHEA Grapalat" w:hAnsi="GHEA Grapalat"/>
          <w:sz w:val="18"/>
          <w:szCs w:val="18"/>
          <w:lang w:val="af-ZA"/>
        </w:rPr>
        <w:t xml:space="preserve">. </w:t>
      </w:r>
      <w:r w:rsidRPr="00602B7D">
        <w:rPr>
          <w:rFonts w:ascii="GHEA Grapalat" w:hAnsi="GHEA Grapalat" w:cs="Sylfaen"/>
          <w:sz w:val="18"/>
          <w:szCs w:val="18"/>
        </w:rPr>
        <w:t>Գնման</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ործընթացի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ործողությունները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ընդունված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որոշումները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բողոքարկելու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մասնակցի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ը</w:t>
      </w:r>
      <w:r w:rsidRPr="00602B7D">
        <w:rPr>
          <w:rFonts w:ascii="GHEA Grapalat" w:hAnsi="GHEA Grapalat" w:cs="Times Armenian"/>
          <w:sz w:val="18"/>
          <w:szCs w:val="18"/>
          <w:lang w:val="af-ZA"/>
        </w:rPr>
        <w:tab/>
      </w:r>
    </w:p>
    <w:p w14:paraId="5F0277F8" w14:textId="77777777" w:rsidR="00096865" w:rsidRPr="00602B7D" w:rsidRDefault="00096865" w:rsidP="00EF3662">
      <w:pPr>
        <w:ind w:firstLine="567"/>
        <w:jc w:val="both"/>
        <w:rPr>
          <w:rFonts w:ascii="GHEA Grapalat" w:hAnsi="GHEA Grapalat"/>
          <w:sz w:val="18"/>
          <w:szCs w:val="18"/>
          <w:lang w:val="af-ZA"/>
        </w:rPr>
      </w:pPr>
    </w:p>
    <w:p w14:paraId="7CC15914" w14:textId="77777777" w:rsidR="00096865" w:rsidRPr="00602B7D" w:rsidRDefault="00096865" w:rsidP="00EF3662">
      <w:pPr>
        <w:ind w:firstLine="567"/>
        <w:jc w:val="both"/>
        <w:rPr>
          <w:rFonts w:ascii="GHEA Grapalat" w:hAnsi="GHEA Grapalat"/>
          <w:sz w:val="18"/>
          <w:szCs w:val="18"/>
          <w:lang w:val="af-ZA"/>
        </w:rPr>
      </w:pPr>
    </w:p>
    <w:p w14:paraId="20835B5D" w14:textId="3A37AC04" w:rsidR="00096865" w:rsidRPr="00602B7D" w:rsidRDefault="00096865" w:rsidP="00EF3662">
      <w:pPr>
        <w:ind w:firstLine="567"/>
        <w:jc w:val="center"/>
        <w:rPr>
          <w:rFonts w:ascii="GHEA Grapalat" w:hAnsi="GHEA Grapalat"/>
          <w:b/>
          <w:sz w:val="18"/>
          <w:szCs w:val="18"/>
          <w:lang w:val="af-ZA"/>
        </w:rPr>
      </w:pPr>
      <w:r w:rsidRPr="00602B7D">
        <w:rPr>
          <w:rFonts w:ascii="GHEA Grapalat" w:hAnsi="GHEA Grapalat" w:cs="Sylfaen"/>
          <w:b/>
          <w:sz w:val="18"/>
          <w:szCs w:val="18"/>
        </w:rPr>
        <w:t>ՄԱՍ</w:t>
      </w:r>
      <w:r w:rsidRPr="00602B7D">
        <w:rPr>
          <w:rFonts w:ascii="GHEA Grapalat" w:hAnsi="GHEA Grapalat" w:cs="Times Armenian"/>
          <w:b/>
          <w:sz w:val="18"/>
          <w:szCs w:val="18"/>
          <w:lang w:val="af-ZA"/>
        </w:rPr>
        <w:t xml:space="preserve">  II.  </w:t>
      </w:r>
      <w:r w:rsidR="00B75BBA" w:rsidRPr="00602B7D">
        <w:rPr>
          <w:rFonts w:ascii="GHEA Grapalat" w:hAnsi="GHEA Grapalat" w:cs="Sylfaen"/>
          <w:b/>
          <w:sz w:val="18"/>
          <w:szCs w:val="18"/>
          <w:lang w:val="hy-AM"/>
        </w:rPr>
        <w:t>ԳՆԱՆՇՄԱՆ ՀԱՐՑՄԱՆ</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ՀԱՅՏԸ</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ՊԱՏՐԱՍՏԵԼՈՒ</w:t>
      </w:r>
      <w:r w:rsidRPr="00602B7D">
        <w:rPr>
          <w:rFonts w:ascii="GHEA Grapalat" w:hAnsi="GHEA Grapalat" w:cs="Times Armenian"/>
          <w:b/>
          <w:sz w:val="18"/>
          <w:szCs w:val="18"/>
          <w:lang w:val="af-ZA"/>
        </w:rPr>
        <w:t xml:space="preserve">  </w:t>
      </w:r>
      <w:r w:rsidRPr="00602B7D">
        <w:rPr>
          <w:rFonts w:ascii="GHEA Grapalat" w:hAnsi="GHEA Grapalat" w:cs="Sylfaen"/>
          <w:b/>
          <w:sz w:val="18"/>
          <w:szCs w:val="18"/>
        </w:rPr>
        <w:t>ՀՐԱՀԱՆԳ</w:t>
      </w:r>
    </w:p>
    <w:p w14:paraId="6A54C571" w14:textId="77777777" w:rsidR="00096865" w:rsidRPr="00602B7D" w:rsidRDefault="00096865" w:rsidP="00EF3662">
      <w:pPr>
        <w:ind w:firstLine="567"/>
        <w:jc w:val="both"/>
        <w:rPr>
          <w:rFonts w:ascii="GHEA Grapalat" w:hAnsi="GHEA Grapalat"/>
          <w:sz w:val="18"/>
          <w:szCs w:val="18"/>
          <w:lang w:val="af-ZA"/>
        </w:rPr>
      </w:pPr>
    </w:p>
    <w:p w14:paraId="512764E7"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1.</w:t>
      </w:r>
      <w:r w:rsidRPr="00602B7D">
        <w:rPr>
          <w:rFonts w:ascii="GHEA Grapalat" w:hAnsi="GHEA Grapalat"/>
          <w:sz w:val="18"/>
          <w:szCs w:val="18"/>
          <w:lang w:val="af-ZA"/>
        </w:rPr>
        <w:tab/>
      </w:r>
      <w:r w:rsidRPr="00602B7D">
        <w:rPr>
          <w:rFonts w:ascii="GHEA Grapalat" w:hAnsi="GHEA Grapalat" w:cs="Sylfaen"/>
          <w:sz w:val="18"/>
          <w:szCs w:val="18"/>
        </w:rPr>
        <w:t>Ընդհանուր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դրույթներ</w:t>
      </w:r>
      <w:r w:rsidRPr="00602B7D">
        <w:rPr>
          <w:rFonts w:ascii="GHEA Grapalat" w:hAnsi="GHEA Grapalat" w:cs="Times Armenian"/>
          <w:sz w:val="18"/>
          <w:szCs w:val="18"/>
          <w:lang w:val="af-ZA"/>
        </w:rPr>
        <w:tab/>
      </w:r>
    </w:p>
    <w:p w14:paraId="6F56DE7D" w14:textId="77777777" w:rsidR="00096865" w:rsidRPr="00602B7D" w:rsidRDefault="00096865" w:rsidP="00EF3662">
      <w:pPr>
        <w:ind w:firstLine="1134"/>
        <w:jc w:val="both"/>
        <w:rPr>
          <w:rFonts w:ascii="GHEA Grapalat" w:hAnsi="GHEA Grapalat"/>
          <w:sz w:val="18"/>
          <w:szCs w:val="18"/>
          <w:lang w:val="af-ZA"/>
        </w:rPr>
      </w:pPr>
      <w:r w:rsidRPr="00602B7D">
        <w:rPr>
          <w:rFonts w:ascii="GHEA Grapalat" w:hAnsi="GHEA Grapalat"/>
          <w:sz w:val="18"/>
          <w:szCs w:val="18"/>
          <w:lang w:val="af-ZA"/>
        </w:rPr>
        <w:t>2.</w:t>
      </w:r>
      <w:r w:rsidRPr="00602B7D">
        <w:rPr>
          <w:rFonts w:ascii="GHEA Grapalat" w:hAnsi="GHEA Grapalat"/>
          <w:sz w:val="18"/>
          <w:szCs w:val="18"/>
          <w:lang w:val="af-ZA"/>
        </w:rPr>
        <w:tab/>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հայտը</w:t>
      </w:r>
      <w:r w:rsidRPr="00602B7D">
        <w:rPr>
          <w:rFonts w:ascii="GHEA Grapalat" w:hAnsi="GHEA Grapalat" w:cs="Times Armenian"/>
          <w:sz w:val="18"/>
          <w:szCs w:val="18"/>
          <w:lang w:val="af-ZA"/>
        </w:rPr>
        <w:tab/>
      </w:r>
    </w:p>
    <w:p w14:paraId="72A242D0" w14:textId="77777777" w:rsidR="00037DDE" w:rsidRPr="00602B7D" w:rsidRDefault="006F0D3F" w:rsidP="00EF3662">
      <w:pPr>
        <w:ind w:firstLine="1134"/>
        <w:jc w:val="both"/>
        <w:rPr>
          <w:rFonts w:ascii="GHEA Grapalat" w:hAnsi="GHEA Grapalat" w:cs="Times Armenian"/>
          <w:sz w:val="18"/>
          <w:szCs w:val="18"/>
          <w:lang w:val="af-ZA"/>
        </w:rPr>
      </w:pPr>
      <w:r w:rsidRPr="00602B7D">
        <w:rPr>
          <w:rFonts w:ascii="GHEA Grapalat" w:hAnsi="GHEA Grapalat"/>
          <w:sz w:val="18"/>
          <w:szCs w:val="18"/>
          <w:lang w:val="af-ZA"/>
        </w:rPr>
        <w:t>3</w:t>
      </w:r>
      <w:r w:rsidR="00096865" w:rsidRPr="00602B7D">
        <w:rPr>
          <w:rFonts w:ascii="GHEA Grapalat" w:hAnsi="GHEA Grapalat"/>
          <w:sz w:val="18"/>
          <w:szCs w:val="18"/>
          <w:lang w:val="af-ZA"/>
        </w:rPr>
        <w:t>.</w:t>
      </w:r>
      <w:r w:rsidR="00096865" w:rsidRPr="00602B7D">
        <w:rPr>
          <w:rFonts w:ascii="GHEA Grapalat" w:hAnsi="GHEA Grapalat"/>
          <w:sz w:val="18"/>
          <w:szCs w:val="18"/>
          <w:lang w:val="af-ZA"/>
        </w:rPr>
        <w:tab/>
      </w:r>
      <w:r w:rsidR="00096865" w:rsidRPr="00602B7D">
        <w:rPr>
          <w:rFonts w:ascii="GHEA Grapalat" w:hAnsi="GHEA Grapalat" w:cs="Sylfaen"/>
          <w:sz w:val="18"/>
          <w:szCs w:val="18"/>
        </w:rPr>
        <w:t>Հավելվածներ</w:t>
      </w:r>
      <w:r w:rsidR="00BE01AE" w:rsidRPr="00602B7D">
        <w:rPr>
          <w:rFonts w:ascii="GHEA Grapalat" w:hAnsi="GHEA Grapalat" w:cs="Times Armenian"/>
          <w:sz w:val="18"/>
          <w:szCs w:val="18"/>
          <w:lang w:val="af-ZA"/>
        </w:rPr>
        <w:t xml:space="preserve"> 1-</w:t>
      </w:r>
      <w:r w:rsidR="004D557A" w:rsidRPr="00602B7D">
        <w:rPr>
          <w:rFonts w:ascii="GHEA Grapalat" w:hAnsi="GHEA Grapalat" w:cs="Times Armenian"/>
          <w:sz w:val="18"/>
          <w:szCs w:val="18"/>
          <w:lang w:val="af-ZA"/>
        </w:rPr>
        <w:t>7</w:t>
      </w:r>
      <w:r w:rsidR="00096865" w:rsidRPr="00602B7D">
        <w:rPr>
          <w:rFonts w:ascii="GHEA Grapalat" w:hAnsi="GHEA Grapalat" w:cs="Times Armenian"/>
          <w:sz w:val="18"/>
          <w:szCs w:val="18"/>
          <w:lang w:val="af-ZA"/>
        </w:rPr>
        <w:tab/>
      </w:r>
    </w:p>
    <w:p w14:paraId="55EA2ADC" w14:textId="77777777" w:rsidR="00037DDE" w:rsidRPr="00602B7D" w:rsidRDefault="00037DDE" w:rsidP="00EF3662">
      <w:pPr>
        <w:ind w:firstLine="1134"/>
        <w:jc w:val="both"/>
        <w:rPr>
          <w:rFonts w:ascii="GHEA Grapalat" w:hAnsi="GHEA Grapalat" w:cs="Times Armenian"/>
          <w:sz w:val="18"/>
          <w:szCs w:val="18"/>
          <w:lang w:val="af-ZA"/>
        </w:rPr>
      </w:pPr>
    </w:p>
    <w:p w14:paraId="137B1929" w14:textId="77777777" w:rsidR="00037DDE" w:rsidRPr="00602B7D" w:rsidRDefault="00037DDE" w:rsidP="00EF3662">
      <w:pPr>
        <w:ind w:firstLine="1134"/>
        <w:jc w:val="both"/>
        <w:rPr>
          <w:rFonts w:ascii="GHEA Grapalat" w:hAnsi="GHEA Grapalat" w:cs="Times Armenian"/>
          <w:sz w:val="18"/>
          <w:szCs w:val="18"/>
          <w:lang w:val="af-ZA"/>
        </w:rPr>
      </w:pPr>
    </w:p>
    <w:p w14:paraId="0563AFB1" w14:textId="4D8F3252" w:rsidR="00096865" w:rsidRPr="00602B7D" w:rsidRDefault="00096865" w:rsidP="00EF3662">
      <w:pPr>
        <w:jc w:val="both"/>
        <w:rPr>
          <w:rFonts w:ascii="GHEA Grapalat" w:hAnsi="GHEA Grapalat"/>
          <w:sz w:val="18"/>
          <w:szCs w:val="18"/>
          <w:lang w:val="af-ZA"/>
        </w:rPr>
      </w:pPr>
      <w:r w:rsidRPr="00602B7D">
        <w:rPr>
          <w:rFonts w:ascii="GHEA Grapalat" w:hAnsi="GHEA Grapalat"/>
          <w:sz w:val="18"/>
          <w:szCs w:val="18"/>
          <w:lang w:val="af-ZA"/>
        </w:rPr>
        <w:t xml:space="preserve">      </w:t>
      </w: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տրամադրվում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լրումն</w:t>
      </w:r>
      <w:r w:rsidRPr="00602B7D">
        <w:rPr>
          <w:rFonts w:ascii="GHEA Grapalat" w:hAnsi="GHEA Grapalat"/>
          <w:sz w:val="18"/>
          <w:szCs w:val="18"/>
          <w:lang w:val="af-ZA"/>
        </w:rPr>
        <w:t xml:space="preserve"> </w:t>
      </w:r>
      <w:r w:rsidR="001577A5" w:rsidRPr="00602B7D">
        <w:rPr>
          <w:rFonts w:ascii="GHEA Grapalat" w:hAnsi="GHEA Grapalat"/>
          <w:b/>
          <w:sz w:val="18"/>
          <w:szCs w:val="18"/>
          <w:lang w:val="hy-AM"/>
        </w:rPr>
        <w:t xml:space="preserve">«ԿՄՀՔ-ԳՀԱՇՁԲ-22/52» </w:t>
      </w:r>
      <w:r w:rsidRPr="00602B7D">
        <w:rPr>
          <w:rFonts w:ascii="GHEA Grapalat" w:hAnsi="GHEA Grapalat" w:cs="Sylfaen"/>
          <w:sz w:val="18"/>
          <w:szCs w:val="18"/>
        </w:rPr>
        <w:t>ծածկա</w:t>
      </w:r>
      <w:r w:rsidRPr="00602B7D">
        <w:rPr>
          <w:rFonts w:ascii="GHEA Grapalat" w:hAnsi="GHEA Grapalat" w:cs="Times Armenian"/>
          <w:sz w:val="18"/>
          <w:szCs w:val="18"/>
        </w:rPr>
        <w:t>գ</w:t>
      </w:r>
      <w:r w:rsidRPr="00602B7D">
        <w:rPr>
          <w:rFonts w:ascii="GHEA Grapalat" w:hAnsi="GHEA Grapalat" w:cs="Sylfaen"/>
          <w:sz w:val="18"/>
          <w:szCs w:val="18"/>
        </w:rPr>
        <w:t>րով</w:t>
      </w:r>
      <w:r w:rsidRPr="00602B7D">
        <w:rPr>
          <w:rFonts w:ascii="GHEA Grapalat" w:hAnsi="GHEA Grapalat"/>
          <w:sz w:val="18"/>
          <w:szCs w:val="18"/>
          <w:lang w:val="af-ZA"/>
        </w:rPr>
        <w:t xml:space="preserve"> </w:t>
      </w:r>
      <w:r w:rsidRPr="00602B7D">
        <w:rPr>
          <w:rFonts w:ascii="GHEA Grapalat" w:hAnsi="GHEA Grapalat" w:cs="Sylfaen"/>
          <w:sz w:val="18"/>
          <w:szCs w:val="18"/>
        </w:rPr>
        <w:t>անցկացվող</w:t>
      </w:r>
      <w:r w:rsidRPr="00602B7D">
        <w:rPr>
          <w:rFonts w:ascii="GHEA Grapalat" w:hAnsi="GHEA Grapalat" w:cs="Times Armenian"/>
          <w:sz w:val="18"/>
          <w:szCs w:val="18"/>
          <w:lang w:val="af-ZA"/>
        </w:rPr>
        <w:t xml:space="preserve"> </w:t>
      </w:r>
      <w:r w:rsidR="001577A5" w:rsidRPr="00602B7D">
        <w:rPr>
          <w:rFonts w:ascii="GHEA Grapalat" w:hAnsi="GHEA Grapalat" w:cs="Sylfaen"/>
          <w:sz w:val="18"/>
          <w:szCs w:val="18"/>
          <w:lang w:val="hy-AM"/>
        </w:rPr>
        <w:t>գնանշման հարցման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հայտարարության</w:t>
      </w:r>
      <w:r w:rsidR="004D5671" w:rsidRPr="00602B7D">
        <w:rPr>
          <w:rFonts w:ascii="GHEA Grapalat" w:hAnsi="GHEA Grapalat" w:cs="Times Armenian"/>
          <w:sz w:val="18"/>
          <w:szCs w:val="18"/>
          <w:lang w:val="af-ZA"/>
        </w:rPr>
        <w:t>։</w:t>
      </w:r>
    </w:p>
    <w:p w14:paraId="5C57C19C" w14:textId="1F95B637" w:rsidR="00096865" w:rsidRPr="00602B7D" w:rsidRDefault="00096865" w:rsidP="00EF3662">
      <w:pPr>
        <w:ind w:firstLine="567"/>
        <w:jc w:val="both"/>
        <w:rPr>
          <w:rFonts w:ascii="GHEA Grapalat" w:hAnsi="GHEA Grapalat"/>
          <w:sz w:val="18"/>
          <w:szCs w:val="18"/>
          <w:lang w:val="af-ZA"/>
        </w:rPr>
      </w:pP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հրավերը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կազմվել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նումների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Pr="00602B7D">
        <w:rPr>
          <w:rFonts w:ascii="GHEA Grapalat" w:hAnsi="GHEA Grapalat" w:cs="Sylfaen"/>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օրենսդրության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այդ</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թվում</w:t>
      </w:r>
      <w:r w:rsidRPr="00602B7D">
        <w:rPr>
          <w:rFonts w:ascii="GHEA Grapalat" w:hAnsi="GHEA Grapalat" w:cs="Times Armenian"/>
          <w:sz w:val="18"/>
          <w:szCs w:val="18"/>
          <w:lang w:val="af-ZA"/>
        </w:rPr>
        <w:t>`</w:t>
      </w:r>
      <w:r w:rsidRPr="00602B7D">
        <w:rPr>
          <w:rFonts w:ascii="GHEA Grapalat" w:hAnsi="GHEA Grapalat"/>
          <w:sz w:val="18"/>
          <w:szCs w:val="18"/>
          <w:lang w:val="af-ZA"/>
        </w:rPr>
        <w:t xml:space="preserve"> </w:t>
      </w:r>
      <w:r w:rsidR="00A76C15" w:rsidRPr="00602B7D">
        <w:rPr>
          <w:rFonts w:ascii="GHEA Grapalat" w:hAnsi="GHEA Grapalat"/>
          <w:sz w:val="18"/>
          <w:szCs w:val="18"/>
          <w:lang w:val="af-ZA"/>
        </w:rPr>
        <w:t>«</w:t>
      </w:r>
      <w:r w:rsidRPr="00602B7D">
        <w:rPr>
          <w:rFonts w:ascii="GHEA Grapalat" w:hAnsi="GHEA Grapalat" w:cs="Sylfaen"/>
          <w:sz w:val="18"/>
          <w:szCs w:val="18"/>
        </w:rPr>
        <w:t>Գնումների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00A76C15" w:rsidRPr="00602B7D">
        <w:rPr>
          <w:rFonts w:ascii="GHEA Grapalat" w:hAnsi="GHEA Grapalat"/>
          <w:sz w:val="18"/>
          <w:szCs w:val="18"/>
          <w:lang w:val="af-ZA"/>
        </w:rPr>
        <w:t>»</w:t>
      </w:r>
      <w:r w:rsidRPr="00602B7D">
        <w:rPr>
          <w:rFonts w:ascii="GHEA Grapalat" w:hAnsi="GHEA Grapalat"/>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օրենքի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Օրենք</w:t>
      </w:r>
      <w:r w:rsidRPr="00602B7D">
        <w:rPr>
          <w:rFonts w:ascii="GHEA Grapalat" w:hAnsi="GHEA Grapalat" w:cs="Times Armenian"/>
          <w:sz w:val="18"/>
          <w:szCs w:val="18"/>
          <w:lang w:val="af-ZA"/>
        </w:rPr>
        <w:t>)</w:t>
      </w:r>
      <w:r w:rsidR="00C43524"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ՀՀ</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կառավարության</w:t>
      </w:r>
      <w:r w:rsidRPr="00602B7D">
        <w:rPr>
          <w:rFonts w:ascii="GHEA Grapalat" w:hAnsi="GHEA Grapalat" w:cs="Times Armenian"/>
          <w:sz w:val="18"/>
          <w:szCs w:val="18"/>
          <w:lang w:val="af-ZA"/>
        </w:rPr>
        <w:t xml:space="preserve"> 201</w:t>
      </w:r>
      <w:r w:rsidR="00955E87" w:rsidRPr="00602B7D">
        <w:rPr>
          <w:rFonts w:ascii="GHEA Grapalat" w:hAnsi="GHEA Grapalat" w:cs="Times Armenian"/>
          <w:sz w:val="18"/>
          <w:szCs w:val="18"/>
          <w:lang w:val="af-ZA"/>
        </w:rPr>
        <w:t>7</w:t>
      </w:r>
      <w:r w:rsidRPr="00602B7D">
        <w:rPr>
          <w:rFonts w:ascii="GHEA Grapalat" w:hAnsi="GHEA Grapalat" w:cs="Sylfaen"/>
          <w:sz w:val="18"/>
          <w:szCs w:val="18"/>
        </w:rPr>
        <w:t>թ</w:t>
      </w:r>
      <w:r w:rsidRPr="00602B7D">
        <w:rPr>
          <w:rFonts w:ascii="GHEA Grapalat" w:hAnsi="GHEA Grapalat" w:cs="Times Armenian"/>
          <w:sz w:val="18"/>
          <w:szCs w:val="18"/>
          <w:lang w:val="af-ZA"/>
        </w:rPr>
        <w:t>.</w:t>
      </w:r>
      <w:r w:rsidR="009F18D0" w:rsidRPr="00602B7D">
        <w:rPr>
          <w:rFonts w:ascii="GHEA Grapalat" w:hAnsi="GHEA Grapalat" w:cs="Times Armenian"/>
          <w:sz w:val="18"/>
          <w:szCs w:val="18"/>
          <w:lang w:val="af-ZA"/>
        </w:rPr>
        <w:t xml:space="preserve"> մայիսի 4-ի </w:t>
      </w:r>
      <w:r w:rsidRPr="00602B7D">
        <w:rPr>
          <w:rFonts w:ascii="GHEA Grapalat" w:hAnsi="GHEA Grapalat" w:cs="Times Armenian"/>
          <w:sz w:val="18"/>
          <w:szCs w:val="18"/>
          <w:lang w:val="af-ZA"/>
        </w:rPr>
        <w:t xml:space="preserve">N </w:t>
      </w:r>
      <w:r w:rsidR="009F18D0" w:rsidRPr="00602B7D">
        <w:rPr>
          <w:rFonts w:ascii="GHEA Grapalat" w:hAnsi="GHEA Grapalat" w:cs="Times Armenian"/>
          <w:sz w:val="18"/>
          <w:szCs w:val="18"/>
          <w:lang w:val="af-ZA"/>
        </w:rPr>
        <w:t>526-</w:t>
      </w:r>
      <w:r w:rsidRPr="00602B7D">
        <w:rPr>
          <w:rFonts w:ascii="GHEA Grapalat" w:hAnsi="GHEA Grapalat" w:cs="Sylfaen"/>
          <w:sz w:val="18"/>
          <w:szCs w:val="18"/>
        </w:rPr>
        <w:t>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որոշմամբ</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հաստատված</w:t>
      </w:r>
      <w:r w:rsidRPr="00602B7D">
        <w:rPr>
          <w:rFonts w:ascii="GHEA Grapalat" w:hAnsi="GHEA Grapalat" w:cs="Times Armenian"/>
          <w:sz w:val="18"/>
          <w:szCs w:val="18"/>
          <w:lang w:val="af-ZA"/>
        </w:rPr>
        <w:t xml:space="preserve"> </w:t>
      </w:r>
      <w:r w:rsidR="00A76C15" w:rsidRPr="00602B7D">
        <w:rPr>
          <w:rFonts w:ascii="GHEA Grapalat" w:hAnsi="GHEA Grapalat" w:cs="Times Armenian"/>
          <w:sz w:val="18"/>
          <w:szCs w:val="18"/>
          <w:lang w:val="af-ZA"/>
        </w:rPr>
        <w:t>«</w:t>
      </w:r>
      <w:r w:rsidRPr="00602B7D">
        <w:rPr>
          <w:rFonts w:ascii="GHEA Grapalat" w:hAnsi="GHEA Grapalat" w:cs="Sylfaen"/>
          <w:sz w:val="18"/>
          <w:szCs w:val="18"/>
        </w:rPr>
        <w:t>Գնումների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ործընթացի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կազմակերպման</w:t>
      </w:r>
      <w:r w:rsidR="003C53D4" w:rsidRPr="00602B7D">
        <w:rPr>
          <w:rFonts w:ascii="GHEA Grapalat" w:hAnsi="GHEA Grapalat"/>
          <w:sz w:val="18"/>
          <w:szCs w:val="18"/>
          <w:lang w:val="af-ZA"/>
        </w:rPr>
        <w:t>»</w:t>
      </w:r>
      <w:r w:rsidRPr="00602B7D">
        <w:rPr>
          <w:rFonts w:ascii="GHEA Grapalat" w:hAnsi="GHEA Grapalat"/>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w:t>
      </w:r>
      <w:r w:rsidRPr="00602B7D">
        <w:rPr>
          <w:rFonts w:ascii="GHEA Grapalat" w:hAnsi="GHEA Grapalat" w:cs="Times Armenian"/>
          <w:sz w:val="18"/>
          <w:szCs w:val="18"/>
        </w:rPr>
        <w:t>գ</w:t>
      </w:r>
      <w:r w:rsidRPr="00602B7D">
        <w:rPr>
          <w:rFonts w:ascii="GHEA Grapalat" w:hAnsi="GHEA Grapalat" w:cs="Times Armenian"/>
          <w:sz w:val="18"/>
          <w:szCs w:val="18"/>
          <w:lang w:val="af-ZA"/>
        </w:rPr>
        <w:t>)</w:t>
      </w:r>
      <w:r w:rsidR="00B61894"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իրավական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ակտերի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պահանջներին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համապատասխան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նպատակ</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ունի</w:t>
      </w:r>
      <w:r w:rsidRPr="00602B7D">
        <w:rPr>
          <w:rFonts w:ascii="GHEA Grapalat" w:hAnsi="GHEA Grapalat" w:cs="Times Armenian"/>
          <w:sz w:val="18"/>
          <w:szCs w:val="18"/>
          <w:lang w:val="af-ZA"/>
        </w:rPr>
        <w:t xml:space="preserve"> </w:t>
      </w:r>
      <w:r w:rsidR="00865AE7" w:rsidRPr="00602B7D">
        <w:rPr>
          <w:rFonts w:ascii="GHEA Grapalat" w:hAnsi="GHEA Grapalat" w:cs="Sylfaen"/>
          <w:b/>
          <w:sz w:val="18"/>
          <w:szCs w:val="18"/>
          <w:lang w:val="hy-AM"/>
        </w:rPr>
        <w:lastRenderedPageBreak/>
        <w:t>«Հուղարկավորությունների Կազմակերպման, Գերեզմանների Եվ Հուշարձանների Պահպանման, Շահագործման</w:t>
      </w:r>
      <w:r w:rsidR="00865AE7" w:rsidRPr="00602B7D">
        <w:rPr>
          <w:rFonts w:ascii="GHEA Grapalat" w:hAnsi="GHEA Grapalat"/>
          <w:b/>
          <w:sz w:val="18"/>
          <w:szCs w:val="18"/>
          <w:lang w:val="hy-AM"/>
        </w:rPr>
        <w:t>» ՀՈԱԿ-</w:t>
      </w:r>
      <w:r w:rsidR="00A00E74" w:rsidRPr="00602B7D">
        <w:rPr>
          <w:rFonts w:ascii="GHEA Grapalat" w:hAnsi="GHEA Grapalat"/>
          <w:b/>
          <w:sz w:val="18"/>
          <w:szCs w:val="18"/>
        </w:rPr>
        <w:t>ի</w:t>
      </w:r>
      <w:r w:rsidR="00A00E74" w:rsidRPr="00602B7D">
        <w:rPr>
          <w:rFonts w:ascii="GHEA Grapalat" w:hAnsi="GHEA Grapalat"/>
          <w:sz w:val="18"/>
          <w:szCs w:val="18"/>
          <w:lang w:val="af-ZA"/>
        </w:rPr>
        <w:t xml:space="preserve"> </w:t>
      </w:r>
      <w:r w:rsidR="00A00E74" w:rsidRPr="00602B7D">
        <w:rPr>
          <w:rFonts w:ascii="GHEA Grapalat" w:hAnsi="GHEA Grapalat" w:cs="Times Armenian"/>
          <w:sz w:val="18"/>
          <w:szCs w:val="18"/>
          <w:lang w:val="af-ZA"/>
        </w:rPr>
        <w:t>(</w:t>
      </w:r>
      <w:r w:rsidR="00A00E74" w:rsidRPr="00602B7D">
        <w:rPr>
          <w:rFonts w:ascii="GHEA Grapalat" w:hAnsi="GHEA Grapalat" w:cs="Sylfaen"/>
          <w:sz w:val="18"/>
          <w:szCs w:val="18"/>
        </w:rPr>
        <w:t>այսուհետ</w:t>
      </w:r>
      <w:r w:rsidR="00A00E74" w:rsidRPr="00602B7D">
        <w:rPr>
          <w:rFonts w:ascii="GHEA Grapalat" w:hAnsi="GHEA Grapalat" w:cs="Times Armenian"/>
          <w:sz w:val="18"/>
          <w:szCs w:val="18"/>
          <w:lang w:val="af-ZA"/>
        </w:rPr>
        <w:t xml:space="preserve">` </w:t>
      </w:r>
      <w:r w:rsidR="00A00E74" w:rsidRPr="00602B7D">
        <w:rPr>
          <w:rFonts w:ascii="GHEA Grapalat" w:hAnsi="GHEA Grapalat" w:cs="Sylfaen"/>
          <w:sz w:val="18"/>
          <w:szCs w:val="18"/>
        </w:rPr>
        <w:t>պատվիրատու</w:t>
      </w:r>
      <w:r w:rsidR="00A00E74"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կողմից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հայտարարված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ին</w:t>
      </w:r>
      <w:r w:rsidR="000604CF" w:rsidRPr="00602B7D">
        <w:rPr>
          <w:rFonts w:ascii="GHEA Grapalat" w:hAnsi="GHEA Grapalat" w:cs="Sylfaen"/>
          <w:sz w:val="18"/>
          <w:szCs w:val="18"/>
          <w:lang w:val="af-ZA"/>
        </w:rPr>
        <w:t xml:space="preserve"> </w:t>
      </w:r>
      <w:r w:rsidRPr="00602B7D">
        <w:rPr>
          <w:rFonts w:ascii="GHEA Grapalat" w:hAnsi="GHEA Grapalat" w:cs="Sylfaen"/>
          <w:sz w:val="18"/>
          <w:szCs w:val="18"/>
        </w:rPr>
        <w:t>մասնակցելու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մտադրություն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ունեցող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անձանց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այսուհետ</w:t>
      </w:r>
      <w:r w:rsidRPr="00602B7D">
        <w:rPr>
          <w:rFonts w:ascii="GHEA Grapalat" w:hAnsi="GHEA Grapalat" w:cs="Times Armenian"/>
          <w:sz w:val="18"/>
          <w:szCs w:val="18"/>
          <w:lang w:val="af-ZA"/>
        </w:rPr>
        <w:t xml:space="preserve">`  </w:t>
      </w:r>
      <w:r w:rsidR="003D0075" w:rsidRPr="00602B7D">
        <w:rPr>
          <w:rFonts w:ascii="GHEA Grapalat" w:hAnsi="GHEA Grapalat" w:cs="Sylfaen"/>
          <w:sz w:val="18"/>
          <w:szCs w:val="18"/>
        </w:rPr>
        <w:t>մ</w:t>
      </w:r>
      <w:r w:rsidRPr="00602B7D">
        <w:rPr>
          <w:rFonts w:ascii="GHEA Grapalat" w:hAnsi="GHEA Grapalat" w:cs="Sylfaen"/>
          <w:sz w:val="18"/>
          <w:szCs w:val="18"/>
        </w:rPr>
        <w:t>ասնակից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տեղեկացնելու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պայմանների</w:t>
      </w:r>
      <w:r w:rsidRPr="00602B7D">
        <w:rPr>
          <w:rFonts w:ascii="GHEA Grapalat" w:hAnsi="GHEA Grapalat" w:cs="Times Armenian"/>
          <w:sz w:val="18"/>
          <w:szCs w:val="18"/>
          <w:lang w:val="af-ZA"/>
        </w:rPr>
        <w:t xml:space="preserve">` </w:t>
      </w:r>
      <w:r w:rsidRPr="00602B7D">
        <w:rPr>
          <w:rFonts w:ascii="GHEA Grapalat" w:hAnsi="GHEA Grapalat" w:cs="Times Armenian"/>
          <w:sz w:val="18"/>
          <w:szCs w:val="18"/>
        </w:rPr>
        <w:t>գ</w:t>
      </w:r>
      <w:r w:rsidRPr="00602B7D">
        <w:rPr>
          <w:rFonts w:ascii="GHEA Grapalat" w:hAnsi="GHEA Grapalat" w:cs="Sylfaen"/>
          <w:sz w:val="18"/>
          <w:szCs w:val="18"/>
        </w:rPr>
        <w:t>նման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առարկայի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անցկացման</w:t>
      </w:r>
      <w:r w:rsidRPr="00602B7D">
        <w:rPr>
          <w:rFonts w:ascii="GHEA Grapalat" w:hAnsi="GHEA Grapalat" w:cs="Times Armenian"/>
          <w:sz w:val="18"/>
          <w:szCs w:val="18"/>
          <w:lang w:val="af-ZA"/>
        </w:rPr>
        <w:t xml:space="preserve">, </w:t>
      </w:r>
      <w:r w:rsidR="002E7EE1" w:rsidRPr="00602B7D">
        <w:rPr>
          <w:rFonts w:ascii="GHEA Grapalat" w:hAnsi="GHEA Grapalat" w:cs="Sylfaen"/>
          <w:sz w:val="18"/>
          <w:szCs w:val="18"/>
          <w:lang w:val="hy-AM"/>
        </w:rPr>
        <w:t>ընտրված մասնակցին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որոշելու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նրա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պայմանա</w:t>
      </w:r>
      <w:r w:rsidRPr="00602B7D">
        <w:rPr>
          <w:rFonts w:ascii="GHEA Grapalat" w:hAnsi="GHEA Grapalat" w:cs="Times Armenian"/>
          <w:sz w:val="18"/>
          <w:szCs w:val="18"/>
        </w:rPr>
        <w:t>գ</w:t>
      </w:r>
      <w:r w:rsidRPr="00602B7D">
        <w:rPr>
          <w:rFonts w:ascii="GHEA Grapalat" w:hAnsi="GHEA Grapalat" w:cs="Sylfaen"/>
          <w:sz w:val="18"/>
          <w:szCs w:val="18"/>
        </w:rPr>
        <w:t>իր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կնքելու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մասին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ինչպես</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նաև</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օժանդակելու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հայտը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պատրաստելիս</w:t>
      </w:r>
      <w:r w:rsidR="004D5671" w:rsidRPr="00602B7D">
        <w:rPr>
          <w:rFonts w:ascii="GHEA Grapalat" w:hAnsi="GHEA Grapalat" w:cs="Times Armenian"/>
          <w:sz w:val="18"/>
          <w:szCs w:val="18"/>
          <w:lang w:val="af-ZA"/>
        </w:rPr>
        <w:t>։</w:t>
      </w:r>
    </w:p>
    <w:p w14:paraId="2DAB733C" w14:textId="77777777" w:rsidR="00096865" w:rsidRPr="00602B7D" w:rsidRDefault="00096865" w:rsidP="00EF3662">
      <w:pPr>
        <w:ind w:firstLine="567"/>
        <w:jc w:val="both"/>
        <w:rPr>
          <w:rFonts w:ascii="GHEA Grapalat" w:hAnsi="GHEA Grapalat"/>
          <w:sz w:val="18"/>
          <w:szCs w:val="18"/>
          <w:lang w:val="af-ZA"/>
        </w:rPr>
      </w:pPr>
      <w:r w:rsidRPr="00602B7D">
        <w:rPr>
          <w:rFonts w:ascii="GHEA Grapalat" w:hAnsi="GHEA Grapalat" w:cs="Sylfaen"/>
          <w:sz w:val="18"/>
          <w:szCs w:val="18"/>
        </w:rPr>
        <w:t>Հայտեր</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կարող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ներկայացնել</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բոլոր</w:t>
      </w:r>
      <w:r w:rsidR="00B2681D" w:rsidRPr="00602B7D">
        <w:rPr>
          <w:rFonts w:ascii="GHEA Grapalat" w:hAnsi="GHEA Grapalat" w:cs="Sylfaen"/>
          <w:sz w:val="18"/>
          <w:szCs w:val="18"/>
          <w:lang w:val="af-ZA"/>
        </w:rPr>
        <w:t xml:space="preserve"> </w:t>
      </w:r>
      <w:r w:rsidRPr="00602B7D">
        <w:rPr>
          <w:rFonts w:ascii="GHEA Grapalat" w:hAnsi="GHEA Grapalat" w:cs="Sylfaen"/>
          <w:sz w:val="18"/>
          <w:szCs w:val="18"/>
        </w:rPr>
        <w:t>անձիք</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անկախ</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նրանց</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օտարերկրյա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ֆիզիկական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կազմակերպություն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քաղաքացիություն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չունեցող</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անձ</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լինելու</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w:t>
      </w:r>
      <w:r w:rsidRPr="00602B7D">
        <w:rPr>
          <w:rFonts w:ascii="GHEA Grapalat" w:hAnsi="GHEA Grapalat" w:cs="Times Armenian"/>
          <w:sz w:val="18"/>
          <w:szCs w:val="18"/>
        </w:rPr>
        <w:t>գ</w:t>
      </w:r>
      <w:r w:rsidRPr="00602B7D">
        <w:rPr>
          <w:rFonts w:ascii="GHEA Grapalat" w:hAnsi="GHEA Grapalat" w:cs="Sylfaen"/>
          <w:sz w:val="18"/>
          <w:szCs w:val="18"/>
        </w:rPr>
        <w:t>ամանքից</w:t>
      </w:r>
      <w:r w:rsidR="004D5671" w:rsidRPr="00602B7D">
        <w:rPr>
          <w:rFonts w:ascii="GHEA Grapalat" w:hAnsi="GHEA Grapalat" w:cs="Times Armenian"/>
          <w:sz w:val="18"/>
          <w:szCs w:val="18"/>
          <w:lang w:val="af-ZA"/>
        </w:rPr>
        <w:t>։</w:t>
      </w:r>
    </w:p>
    <w:p w14:paraId="25709E6A" w14:textId="77777777" w:rsidR="00096865" w:rsidRPr="00602B7D" w:rsidRDefault="00096865" w:rsidP="00EF3662">
      <w:pPr>
        <w:ind w:firstLine="567"/>
        <w:jc w:val="both"/>
        <w:rPr>
          <w:rFonts w:ascii="GHEA Grapalat" w:hAnsi="GHEA Grapalat" w:cs="Times Armenian"/>
          <w:sz w:val="18"/>
          <w:szCs w:val="18"/>
          <w:lang w:val="af-ZA"/>
        </w:rPr>
      </w:pP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հարաբերությունների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նկատմամբ</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կիրառվում</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է</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Հայաստանի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Հանրապետության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իրավունքը</w:t>
      </w:r>
      <w:r w:rsidR="004D5671" w:rsidRPr="00602B7D">
        <w:rPr>
          <w:rFonts w:ascii="GHEA Grapalat" w:hAnsi="GHEA Grapalat" w:cs="Times Armenian"/>
          <w:sz w:val="18"/>
          <w:szCs w:val="18"/>
          <w:lang w:val="af-ZA"/>
        </w:rPr>
        <w:t>։</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Սույն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ընթացակար</w:t>
      </w:r>
      <w:r w:rsidRPr="00602B7D">
        <w:rPr>
          <w:rFonts w:ascii="GHEA Grapalat" w:hAnsi="GHEA Grapalat" w:cs="Times Armenian"/>
          <w:sz w:val="18"/>
          <w:szCs w:val="18"/>
        </w:rPr>
        <w:t>գ</w:t>
      </w:r>
      <w:r w:rsidRPr="00602B7D">
        <w:rPr>
          <w:rFonts w:ascii="GHEA Grapalat" w:hAnsi="GHEA Grapalat" w:cs="Sylfaen"/>
          <w:sz w:val="18"/>
          <w:szCs w:val="18"/>
        </w:rPr>
        <w:t>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հետ</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կապված</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վեճերը</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ենթակա</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են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քննության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Հայաստանի</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Հանրապետության</w:t>
      </w:r>
      <w:r w:rsidRPr="00602B7D">
        <w:rPr>
          <w:rFonts w:ascii="GHEA Grapalat" w:hAnsi="GHEA Grapalat" w:cs="Times Armenian"/>
          <w:sz w:val="18"/>
          <w:szCs w:val="18"/>
          <w:lang w:val="af-ZA"/>
        </w:rPr>
        <w:t xml:space="preserve"> </w:t>
      </w:r>
      <w:r w:rsidRPr="00602B7D">
        <w:rPr>
          <w:rFonts w:ascii="GHEA Grapalat" w:hAnsi="GHEA Grapalat" w:cs="Sylfaen"/>
          <w:sz w:val="18"/>
          <w:szCs w:val="18"/>
        </w:rPr>
        <w:t>դատարաններում</w:t>
      </w:r>
      <w:r w:rsidR="004D5671" w:rsidRPr="00602B7D">
        <w:rPr>
          <w:rFonts w:ascii="GHEA Grapalat" w:hAnsi="GHEA Grapalat" w:cs="Times Armenian"/>
          <w:sz w:val="18"/>
          <w:szCs w:val="18"/>
          <w:lang w:val="af-ZA"/>
        </w:rPr>
        <w:t>։</w:t>
      </w:r>
      <w:r w:rsidR="00F5653D" w:rsidRPr="00602B7D">
        <w:rPr>
          <w:rFonts w:ascii="GHEA Grapalat" w:hAnsi="GHEA Grapalat" w:cs="Times Armenian"/>
          <w:sz w:val="18"/>
          <w:szCs w:val="18"/>
          <w:lang w:val="af-ZA"/>
        </w:rPr>
        <w:t xml:space="preserve"> </w:t>
      </w:r>
    </w:p>
    <w:p w14:paraId="7EF0B838" w14:textId="77777777" w:rsidR="00865AE7" w:rsidRPr="00602B7D" w:rsidRDefault="00A81DD5" w:rsidP="00865AE7">
      <w:pPr>
        <w:pStyle w:val="BodyTextIndent"/>
        <w:spacing w:line="240" w:lineRule="auto"/>
        <w:ind w:firstLine="0"/>
        <w:rPr>
          <w:rFonts w:ascii="GHEA Grapalat" w:hAnsi="GHEA Grapalat"/>
          <w:b/>
          <w:sz w:val="18"/>
          <w:szCs w:val="18"/>
          <w:lang w:val="af-ZA"/>
        </w:rPr>
      </w:pPr>
      <w:r w:rsidRPr="00602B7D">
        <w:rPr>
          <w:rFonts w:ascii="GHEA Grapalat" w:hAnsi="GHEA Grapalat"/>
          <w:sz w:val="18"/>
          <w:szCs w:val="18"/>
        </w:rPr>
        <w:t>Գնահատող</w:t>
      </w:r>
      <w:r w:rsidRPr="00602B7D">
        <w:rPr>
          <w:rFonts w:ascii="GHEA Grapalat" w:hAnsi="GHEA Grapalat"/>
          <w:sz w:val="18"/>
          <w:szCs w:val="18"/>
          <w:lang w:val="af-ZA"/>
        </w:rPr>
        <w:t xml:space="preserve"> </w:t>
      </w:r>
      <w:r w:rsidRPr="00602B7D">
        <w:rPr>
          <w:rFonts w:ascii="GHEA Grapalat" w:hAnsi="GHEA Grapalat"/>
          <w:sz w:val="18"/>
          <w:szCs w:val="18"/>
        </w:rPr>
        <w:t>հանձնաժողովի</w:t>
      </w:r>
      <w:r w:rsidRPr="00602B7D">
        <w:rPr>
          <w:rFonts w:ascii="GHEA Grapalat" w:hAnsi="GHEA Grapalat"/>
          <w:sz w:val="18"/>
          <w:szCs w:val="18"/>
          <w:lang w:val="af-ZA"/>
        </w:rPr>
        <w:t xml:space="preserve"> </w:t>
      </w:r>
      <w:r w:rsidRPr="00602B7D">
        <w:rPr>
          <w:rFonts w:ascii="GHEA Grapalat" w:hAnsi="GHEA Grapalat"/>
          <w:sz w:val="18"/>
          <w:szCs w:val="18"/>
        </w:rPr>
        <w:t>քարտուղարի</w:t>
      </w:r>
      <w:r w:rsidRPr="00602B7D">
        <w:rPr>
          <w:rFonts w:ascii="GHEA Grapalat" w:hAnsi="GHEA Grapalat"/>
          <w:sz w:val="18"/>
          <w:szCs w:val="18"/>
          <w:lang w:val="af-ZA"/>
        </w:rPr>
        <w:t xml:space="preserve"> </w:t>
      </w:r>
      <w:r w:rsidR="003E1421" w:rsidRPr="00602B7D">
        <w:rPr>
          <w:rFonts w:ascii="GHEA Grapalat" w:hAnsi="GHEA Grapalat"/>
          <w:sz w:val="18"/>
          <w:szCs w:val="18"/>
        </w:rPr>
        <w:t>էլեկտրոնային</w:t>
      </w:r>
      <w:r w:rsidR="003E1421" w:rsidRPr="00602B7D">
        <w:rPr>
          <w:rFonts w:ascii="GHEA Grapalat" w:hAnsi="GHEA Grapalat"/>
          <w:sz w:val="18"/>
          <w:szCs w:val="18"/>
          <w:lang w:val="af-ZA"/>
        </w:rPr>
        <w:t xml:space="preserve"> </w:t>
      </w:r>
      <w:r w:rsidR="003E1421" w:rsidRPr="00602B7D">
        <w:rPr>
          <w:rFonts w:ascii="GHEA Grapalat" w:hAnsi="GHEA Grapalat"/>
          <w:sz w:val="18"/>
          <w:szCs w:val="18"/>
        </w:rPr>
        <w:t>փոստի</w:t>
      </w:r>
      <w:r w:rsidR="003E1421" w:rsidRPr="00602B7D">
        <w:rPr>
          <w:rFonts w:ascii="GHEA Grapalat" w:hAnsi="GHEA Grapalat"/>
          <w:sz w:val="18"/>
          <w:szCs w:val="18"/>
          <w:lang w:val="af-ZA"/>
        </w:rPr>
        <w:t xml:space="preserve"> </w:t>
      </w:r>
      <w:r w:rsidR="003E1421" w:rsidRPr="00602B7D">
        <w:rPr>
          <w:rFonts w:ascii="GHEA Grapalat" w:hAnsi="GHEA Grapalat"/>
          <w:sz w:val="18"/>
          <w:szCs w:val="18"/>
        </w:rPr>
        <w:t>հասցեն</w:t>
      </w:r>
      <w:r w:rsidR="003E1421" w:rsidRPr="00602B7D">
        <w:rPr>
          <w:rFonts w:ascii="GHEA Grapalat" w:hAnsi="GHEA Grapalat"/>
          <w:sz w:val="18"/>
          <w:szCs w:val="18"/>
          <w:lang w:val="af-ZA"/>
        </w:rPr>
        <w:t xml:space="preserve"> </w:t>
      </w:r>
      <w:r w:rsidR="003E1421" w:rsidRPr="00602B7D">
        <w:rPr>
          <w:rFonts w:ascii="GHEA Grapalat" w:hAnsi="GHEA Grapalat"/>
          <w:sz w:val="18"/>
          <w:szCs w:val="18"/>
        </w:rPr>
        <w:t>է</w:t>
      </w:r>
      <w:r w:rsidR="003E1421" w:rsidRPr="00602B7D">
        <w:rPr>
          <w:rFonts w:ascii="GHEA Grapalat" w:hAnsi="GHEA Grapalat"/>
          <w:sz w:val="18"/>
          <w:szCs w:val="18"/>
          <w:lang w:val="af-ZA"/>
        </w:rPr>
        <w:t xml:space="preserve">` </w:t>
      </w:r>
      <w:r w:rsidR="00865AE7" w:rsidRPr="00602B7D">
        <w:rPr>
          <w:rFonts w:ascii="GHEA Grapalat" w:hAnsi="GHEA Grapalat"/>
          <w:b/>
          <w:i w:val="0"/>
          <w:sz w:val="18"/>
          <w:szCs w:val="18"/>
          <w:lang w:val="af-ZA"/>
        </w:rPr>
        <w:t>baghdasaryan_1978@mail.ru</w:t>
      </w:r>
    </w:p>
    <w:p w14:paraId="6C7A0546" w14:textId="264D4F87" w:rsidR="003E1421" w:rsidRPr="00E6597C" w:rsidRDefault="003E1421" w:rsidP="00EF3662">
      <w:pPr>
        <w:pStyle w:val="BodyTextIndent2"/>
        <w:spacing w:line="240" w:lineRule="auto"/>
        <w:ind w:firstLine="567"/>
        <w:rPr>
          <w:rFonts w:ascii="GHEA Grapalat" w:hAnsi="GHEA Grapalat"/>
        </w:rPr>
      </w:pPr>
    </w:p>
    <w:p w14:paraId="2029342F" w14:textId="77777777" w:rsidR="00096865" w:rsidRPr="0010610A" w:rsidRDefault="00F5653D" w:rsidP="00EF3662">
      <w:pPr>
        <w:jc w:val="center"/>
        <w:rPr>
          <w:rFonts w:ascii="GHEA Grapalat" w:hAnsi="GHEA Grapalat"/>
          <w:b/>
          <w:sz w:val="20"/>
          <w:szCs w:val="20"/>
          <w:lang w:val="af-ZA"/>
        </w:rPr>
      </w:pPr>
      <w:r w:rsidRPr="00E6597C">
        <w:rPr>
          <w:rFonts w:ascii="GHEA Grapalat" w:hAnsi="GHEA Grapalat"/>
          <w:sz w:val="16"/>
          <w:szCs w:val="16"/>
          <w:lang w:val="af-ZA"/>
        </w:rPr>
        <w:br w:type="page"/>
      </w:r>
      <w:r w:rsidR="00096865" w:rsidRPr="0010610A">
        <w:rPr>
          <w:rFonts w:ascii="GHEA Grapalat" w:hAnsi="GHEA Grapalat" w:cs="Sylfaen"/>
          <w:b/>
          <w:sz w:val="20"/>
          <w:szCs w:val="20"/>
        </w:rPr>
        <w:lastRenderedPageBreak/>
        <w:t>ՄԱՍ</w:t>
      </w:r>
      <w:r w:rsidR="00096865" w:rsidRPr="0010610A">
        <w:rPr>
          <w:rFonts w:ascii="GHEA Grapalat" w:hAnsi="GHEA Grapalat" w:cs="Times Armenian"/>
          <w:b/>
          <w:sz w:val="20"/>
          <w:szCs w:val="20"/>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0B0D1B04" w:rsidR="00096865" w:rsidRPr="0010610A" w:rsidRDefault="0010610A" w:rsidP="0010610A">
      <w:pPr>
        <w:ind w:left="720"/>
        <w:rPr>
          <w:rFonts w:ascii="GHEA Grapalat" w:hAnsi="GHEA Grapalat" w:cs="Sylfaen"/>
          <w:b/>
          <w:sz w:val="20"/>
          <w:lang w:val="af-ZA"/>
        </w:rPr>
      </w:pPr>
      <w:r>
        <w:rPr>
          <w:rFonts w:ascii="GHEA Grapalat" w:hAnsi="GHEA Grapalat" w:cs="Sylfaen"/>
          <w:b/>
          <w:sz w:val="20"/>
          <w:lang w:val="hy-AM"/>
        </w:rPr>
        <w:t xml:space="preserve">                                        1. </w:t>
      </w:r>
      <w:r w:rsidR="002B32D6" w:rsidRPr="00E6597C">
        <w:rPr>
          <w:rFonts w:ascii="GHEA Grapalat" w:hAnsi="GHEA Grapalat" w:cs="Sylfaen"/>
          <w:b/>
          <w:sz w:val="20"/>
        </w:rPr>
        <w:t>ԳՆՄԱՆ</w:t>
      </w:r>
      <w:r w:rsidR="002B32D6" w:rsidRPr="0010610A">
        <w:rPr>
          <w:rFonts w:ascii="GHEA Grapalat" w:hAnsi="GHEA Grapalat" w:cs="Sylfaen"/>
          <w:b/>
          <w:sz w:val="20"/>
          <w:lang w:val="af-ZA"/>
        </w:rPr>
        <w:t xml:space="preserve">  </w:t>
      </w:r>
      <w:r w:rsidR="002B32D6" w:rsidRPr="00E6597C">
        <w:rPr>
          <w:rFonts w:ascii="GHEA Grapalat" w:hAnsi="GHEA Grapalat" w:cs="Sylfaen"/>
          <w:b/>
          <w:sz w:val="20"/>
        </w:rPr>
        <w:t>ԱՌԱՐԿԱՅԻ</w:t>
      </w:r>
      <w:r w:rsidR="002B32D6" w:rsidRPr="0010610A">
        <w:rPr>
          <w:rFonts w:ascii="GHEA Grapalat" w:hAnsi="GHEA Grapalat" w:cs="Sylfaen"/>
          <w:b/>
          <w:sz w:val="20"/>
          <w:lang w:val="af-ZA"/>
        </w:rPr>
        <w:t xml:space="preserve">  </w:t>
      </w:r>
      <w:r w:rsidR="002B32D6" w:rsidRPr="00E6597C">
        <w:rPr>
          <w:rFonts w:ascii="GHEA Grapalat" w:hAnsi="GHEA Grapalat" w:cs="Sylfaen"/>
          <w:b/>
          <w:sz w:val="20"/>
        </w:rPr>
        <w:t>ԲՆՈՒԹԱԳԻՐԸ</w:t>
      </w:r>
    </w:p>
    <w:p w14:paraId="744290F7" w14:textId="77777777" w:rsidR="002B32D6" w:rsidRPr="0010610A" w:rsidRDefault="002B32D6" w:rsidP="00EF3662">
      <w:pPr>
        <w:ind w:left="360"/>
        <w:jc w:val="center"/>
        <w:rPr>
          <w:rFonts w:ascii="GHEA Grapalat" w:hAnsi="GHEA Grapalat" w:cs="Sylfaen"/>
          <w:b/>
          <w:sz w:val="18"/>
          <w:szCs w:val="18"/>
          <w:lang w:val="af-ZA"/>
        </w:rPr>
      </w:pPr>
    </w:p>
    <w:p w14:paraId="38C0561B" w14:textId="1E27DB6F" w:rsidR="00096865" w:rsidRPr="0010610A" w:rsidRDefault="00845AA5" w:rsidP="0010610A">
      <w:pPr>
        <w:pStyle w:val="Heading3"/>
        <w:spacing w:line="240" w:lineRule="auto"/>
        <w:ind w:firstLine="567"/>
        <w:jc w:val="left"/>
        <w:rPr>
          <w:rFonts w:ascii="GHEA Grapalat" w:hAnsi="GHEA Grapalat"/>
          <w:i w:val="0"/>
          <w:sz w:val="18"/>
          <w:szCs w:val="18"/>
          <w:lang w:val="hy-AM"/>
        </w:rPr>
      </w:pPr>
      <w:bookmarkStart w:id="2" w:name="_GoBack"/>
      <w:r w:rsidRPr="0010610A">
        <w:rPr>
          <w:rFonts w:ascii="GHEA Grapalat" w:hAnsi="GHEA Grapalat" w:cs="Sylfaen"/>
          <w:i w:val="0"/>
          <w:sz w:val="18"/>
          <w:szCs w:val="18"/>
          <w:lang w:val="af-ZA"/>
        </w:rPr>
        <w:t xml:space="preserve">1.1 </w:t>
      </w:r>
      <w:r w:rsidR="00096865" w:rsidRPr="0010610A">
        <w:rPr>
          <w:rFonts w:ascii="GHEA Grapalat" w:hAnsi="GHEA Grapalat" w:cs="Sylfaen"/>
          <w:i w:val="0"/>
          <w:sz w:val="18"/>
          <w:szCs w:val="18"/>
        </w:rPr>
        <w:t>Գնման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առարկա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rPr>
        <w:t>հանդիսանում</w:t>
      </w:r>
      <w:r w:rsidR="00096865" w:rsidRPr="0010610A">
        <w:rPr>
          <w:rFonts w:ascii="GHEA Grapalat" w:hAnsi="GHEA Grapalat" w:cs="Sylfaen"/>
          <w:i w:val="0"/>
          <w:sz w:val="18"/>
          <w:szCs w:val="18"/>
          <w:lang w:val="af-ZA"/>
        </w:rPr>
        <w:t xml:space="preserve">  </w:t>
      </w:r>
      <w:r w:rsidR="00B92E83" w:rsidRPr="0010610A">
        <w:rPr>
          <w:rFonts w:ascii="GHEA Grapalat" w:hAnsi="GHEA Grapalat" w:cs="Sylfaen"/>
          <w:b/>
          <w:i w:val="0"/>
          <w:sz w:val="18"/>
          <w:szCs w:val="18"/>
          <w:lang w:val="hy-AM"/>
        </w:rPr>
        <w:t>«Հուղարկավորություններ</w:t>
      </w:r>
      <w:r w:rsidR="0010610A">
        <w:rPr>
          <w:rFonts w:ascii="GHEA Grapalat" w:hAnsi="GHEA Grapalat" w:cs="Sylfaen"/>
          <w:b/>
          <w:i w:val="0"/>
          <w:sz w:val="18"/>
          <w:szCs w:val="18"/>
          <w:lang w:val="hy-AM"/>
        </w:rPr>
        <w:t xml:space="preserve">ի Կազմակերպման, Գերեզմանների Եվ Հուշարձանների </w:t>
      </w:r>
      <w:r w:rsidR="00B92E83" w:rsidRPr="0010610A">
        <w:rPr>
          <w:rFonts w:ascii="GHEA Grapalat" w:hAnsi="GHEA Grapalat" w:cs="Sylfaen"/>
          <w:b/>
          <w:i w:val="0"/>
          <w:sz w:val="18"/>
          <w:szCs w:val="18"/>
          <w:lang w:val="hy-AM"/>
        </w:rPr>
        <w:t>Պահպանման, Շահագործման</w:t>
      </w:r>
      <w:r w:rsidR="00B92E83" w:rsidRPr="0010610A">
        <w:rPr>
          <w:rFonts w:ascii="GHEA Grapalat" w:hAnsi="GHEA Grapalat"/>
          <w:b/>
          <w:i w:val="0"/>
          <w:sz w:val="18"/>
          <w:szCs w:val="18"/>
          <w:lang w:val="hy-AM"/>
        </w:rPr>
        <w:t>» ՀՈԱԿ</w:t>
      </w:r>
      <w:r w:rsidR="00B92E83" w:rsidRPr="0010610A">
        <w:rPr>
          <w:rFonts w:ascii="GHEA Grapalat" w:hAnsi="GHEA Grapalat"/>
          <w:b/>
          <w:sz w:val="18"/>
          <w:szCs w:val="18"/>
          <w:lang w:val="hy-AM"/>
        </w:rPr>
        <w:t>-</w:t>
      </w:r>
      <w:r w:rsidR="00B92E83" w:rsidRPr="0010610A">
        <w:rPr>
          <w:rFonts w:ascii="GHEA Grapalat" w:hAnsi="GHEA Grapalat"/>
          <w:b/>
          <w:i w:val="0"/>
          <w:sz w:val="18"/>
          <w:szCs w:val="18"/>
          <w:lang w:val="hy-AM"/>
        </w:rPr>
        <w:t>ի</w:t>
      </w:r>
      <w:r w:rsidR="00B92E83" w:rsidRPr="0010610A">
        <w:rPr>
          <w:rFonts w:ascii="GHEA Grapalat" w:hAnsi="GHEA Grapalat"/>
          <w:b/>
          <w:sz w:val="18"/>
          <w:szCs w:val="18"/>
          <w:lang w:val="hy-AM"/>
        </w:rPr>
        <w:t xml:space="preserve"> </w:t>
      </w:r>
      <w:r w:rsidR="00096865" w:rsidRPr="0010610A">
        <w:rPr>
          <w:rFonts w:ascii="GHEA Grapalat" w:hAnsi="GHEA Grapalat" w:cs="Sylfaen"/>
          <w:i w:val="0"/>
          <w:sz w:val="18"/>
          <w:szCs w:val="18"/>
        </w:rPr>
        <w:t>կարիքների</w:t>
      </w:r>
      <w:r w:rsidR="00096865" w:rsidRPr="0010610A">
        <w:rPr>
          <w:rFonts w:ascii="GHEA Grapalat" w:hAnsi="GHEA Grapalat" w:cs="Times Armenian"/>
          <w:i w:val="0"/>
          <w:sz w:val="18"/>
          <w:szCs w:val="18"/>
          <w:lang w:val="af-ZA"/>
        </w:rPr>
        <w:t xml:space="preserve"> </w:t>
      </w:r>
      <w:r w:rsidR="00096865" w:rsidRPr="0010610A">
        <w:rPr>
          <w:rFonts w:ascii="GHEA Grapalat" w:hAnsi="GHEA Grapalat" w:cs="Sylfaen"/>
          <w:i w:val="0"/>
          <w:sz w:val="18"/>
          <w:szCs w:val="18"/>
        </w:rPr>
        <w:t>համար</w:t>
      </w:r>
      <w:r w:rsidR="00096865" w:rsidRPr="0010610A">
        <w:rPr>
          <w:rFonts w:ascii="GHEA Grapalat" w:hAnsi="GHEA Grapalat" w:cs="Times Armenian"/>
          <w:i w:val="0"/>
          <w:sz w:val="18"/>
          <w:szCs w:val="18"/>
          <w:lang w:val="af-ZA"/>
        </w:rPr>
        <w:t xml:space="preserve">` </w:t>
      </w:r>
      <w:r w:rsidR="00B92E83" w:rsidRPr="0010610A">
        <w:rPr>
          <w:rFonts w:ascii="GHEA Grapalat" w:hAnsi="GHEA Grapalat"/>
          <w:b/>
          <w:i w:val="0"/>
          <w:sz w:val="18"/>
          <w:szCs w:val="18"/>
          <w:lang w:val="hy-AM"/>
        </w:rPr>
        <w:t>«</w:t>
      </w:r>
      <w:r w:rsidR="00F6140E" w:rsidRPr="0010610A">
        <w:rPr>
          <w:rFonts w:ascii="GHEA Grapalat" w:hAnsi="GHEA Grapalat"/>
          <w:b/>
          <w:i w:val="0"/>
          <w:sz w:val="18"/>
          <w:szCs w:val="18"/>
          <w:lang w:val="hy-AM"/>
        </w:rPr>
        <w:t>Հ</w:t>
      </w:r>
      <w:r w:rsidR="00B92E83" w:rsidRPr="0010610A">
        <w:rPr>
          <w:rFonts w:ascii="GHEA Grapalat" w:hAnsi="GHEA Grapalat"/>
          <w:b/>
          <w:i w:val="0"/>
          <w:sz w:val="18"/>
          <w:szCs w:val="18"/>
          <w:lang w:val="hy-AM"/>
        </w:rPr>
        <w:t>րազդան համայնքի քաղաքային պանթեոնի մուտքում տեսախցիկների տեղադրման նպատակով էլեկտրահաղորդման գծերի կառուցման</w:t>
      </w:r>
      <w:r w:rsidR="00B92E83" w:rsidRPr="0010610A">
        <w:rPr>
          <w:rFonts w:ascii="GHEA Grapalat" w:hAnsi="GHEA Grapalat" w:cs="Sylfaen"/>
          <w:b/>
          <w:i w:val="0"/>
          <w:sz w:val="18"/>
          <w:szCs w:val="18"/>
          <w:lang w:val="af-ZA"/>
        </w:rPr>
        <w:t xml:space="preserve">» </w:t>
      </w:r>
      <w:r w:rsidR="00B92E83" w:rsidRPr="0010610A">
        <w:rPr>
          <w:rFonts w:ascii="GHEA Grapalat" w:hAnsi="GHEA Grapalat" w:cs="Sylfaen"/>
          <w:b/>
          <w:i w:val="0"/>
          <w:sz w:val="18"/>
          <w:szCs w:val="18"/>
        </w:rPr>
        <w:t>ձեռքբեր</w:t>
      </w:r>
      <w:r w:rsidR="004F5033" w:rsidRPr="0010610A">
        <w:rPr>
          <w:rFonts w:ascii="GHEA Grapalat" w:hAnsi="GHEA Grapalat" w:cs="Sylfaen"/>
          <w:b/>
          <w:i w:val="0"/>
          <w:sz w:val="18"/>
          <w:szCs w:val="18"/>
          <w:lang w:val="hy-AM"/>
        </w:rPr>
        <w:t>ու</w:t>
      </w:r>
      <w:r w:rsidR="00B92E83" w:rsidRPr="0010610A">
        <w:rPr>
          <w:rFonts w:ascii="GHEA Grapalat" w:hAnsi="GHEA Grapalat" w:cs="Sylfaen"/>
          <w:b/>
          <w:i w:val="0"/>
          <w:sz w:val="18"/>
          <w:szCs w:val="18"/>
        </w:rPr>
        <w:t>մ</w:t>
      </w:r>
      <w:r w:rsidR="004F5033" w:rsidRPr="0010610A">
        <w:rPr>
          <w:rFonts w:ascii="GHEA Grapalat" w:hAnsi="GHEA Grapalat" w:cs="Sylfaen"/>
          <w:b/>
          <w:i w:val="0"/>
          <w:sz w:val="18"/>
          <w:szCs w:val="18"/>
          <w:lang w:val="hy-AM"/>
        </w:rPr>
        <w:t xml:space="preserve">ը </w:t>
      </w:r>
      <w:r w:rsidR="00816505" w:rsidRPr="0010610A">
        <w:rPr>
          <w:rFonts w:ascii="GHEA Grapalat" w:hAnsi="GHEA Grapalat"/>
          <w:i w:val="0"/>
          <w:sz w:val="18"/>
          <w:szCs w:val="18"/>
          <w:lang w:val="af-ZA"/>
        </w:rPr>
        <w:t>(</w:t>
      </w:r>
      <w:r w:rsidR="00816505" w:rsidRPr="0010610A">
        <w:rPr>
          <w:rFonts w:ascii="GHEA Grapalat" w:hAnsi="GHEA Grapalat"/>
          <w:i w:val="0"/>
          <w:sz w:val="18"/>
          <w:szCs w:val="18"/>
        </w:rPr>
        <w:t>այսուհետ</w:t>
      </w:r>
      <w:r w:rsidR="00816505" w:rsidRPr="0010610A">
        <w:rPr>
          <w:rFonts w:ascii="GHEA Grapalat" w:hAnsi="GHEA Grapalat"/>
          <w:i w:val="0"/>
          <w:sz w:val="18"/>
          <w:szCs w:val="18"/>
          <w:lang w:val="af-ZA"/>
        </w:rPr>
        <w:t xml:space="preserve">` </w:t>
      </w:r>
      <w:r w:rsidR="00816505" w:rsidRPr="0010610A">
        <w:rPr>
          <w:rFonts w:ascii="GHEA Grapalat" w:hAnsi="GHEA Grapalat"/>
          <w:i w:val="0"/>
          <w:sz w:val="18"/>
          <w:szCs w:val="18"/>
        </w:rPr>
        <w:t>նաև</w:t>
      </w:r>
      <w:r w:rsidR="00816505" w:rsidRPr="0010610A">
        <w:rPr>
          <w:rFonts w:ascii="GHEA Grapalat" w:hAnsi="GHEA Grapalat"/>
          <w:i w:val="0"/>
          <w:sz w:val="18"/>
          <w:szCs w:val="18"/>
          <w:lang w:val="af-ZA"/>
        </w:rPr>
        <w:t xml:space="preserve"> </w:t>
      </w:r>
      <w:r w:rsidR="00816505" w:rsidRPr="0010610A">
        <w:rPr>
          <w:rFonts w:ascii="GHEA Grapalat" w:hAnsi="GHEA Grapalat"/>
          <w:i w:val="0"/>
          <w:sz w:val="18"/>
          <w:szCs w:val="18"/>
        </w:rPr>
        <w:t>ա</w:t>
      </w:r>
      <w:r w:rsidR="00F538FE" w:rsidRPr="0010610A">
        <w:rPr>
          <w:rFonts w:ascii="GHEA Grapalat" w:hAnsi="GHEA Grapalat"/>
          <w:i w:val="0"/>
          <w:sz w:val="18"/>
          <w:szCs w:val="18"/>
        </w:rPr>
        <w:t>շխատանք</w:t>
      </w:r>
      <w:r w:rsidR="00816505" w:rsidRPr="0010610A">
        <w:rPr>
          <w:rFonts w:ascii="GHEA Grapalat" w:hAnsi="GHEA Grapalat"/>
          <w:i w:val="0"/>
          <w:sz w:val="18"/>
          <w:szCs w:val="18"/>
          <w:lang w:val="af-ZA"/>
        </w:rPr>
        <w:t>)</w:t>
      </w:r>
      <w:r w:rsidR="00C43524" w:rsidRPr="0010610A">
        <w:rPr>
          <w:rFonts w:ascii="GHEA Grapalat" w:hAnsi="GHEA Grapalat"/>
          <w:i w:val="0"/>
          <w:sz w:val="18"/>
          <w:szCs w:val="18"/>
          <w:lang w:val="af-ZA"/>
        </w:rPr>
        <w:t>,</w:t>
      </w:r>
      <w:r w:rsidR="00096865" w:rsidRPr="0010610A">
        <w:rPr>
          <w:rFonts w:ascii="GHEA Grapalat" w:hAnsi="GHEA Grapalat"/>
          <w:i w:val="0"/>
          <w:sz w:val="18"/>
          <w:szCs w:val="18"/>
          <w:lang w:val="af-ZA"/>
        </w:rPr>
        <w:t xml:space="preserve"> </w:t>
      </w:r>
      <w:r w:rsidR="00096865" w:rsidRPr="0010610A">
        <w:rPr>
          <w:rFonts w:ascii="GHEA Grapalat" w:hAnsi="GHEA Grapalat"/>
          <w:i w:val="0"/>
          <w:sz w:val="18"/>
          <w:szCs w:val="18"/>
        </w:rPr>
        <w:t>որ</w:t>
      </w:r>
      <w:r w:rsidR="004F5033" w:rsidRPr="0010610A">
        <w:rPr>
          <w:rFonts w:ascii="GHEA Grapalat" w:hAnsi="GHEA Grapalat"/>
          <w:i w:val="0"/>
          <w:sz w:val="18"/>
          <w:szCs w:val="18"/>
          <w:lang w:val="hy-AM"/>
        </w:rPr>
        <w:t xml:space="preserve">ը </w:t>
      </w:r>
      <w:r w:rsidR="00096865" w:rsidRPr="0010610A">
        <w:rPr>
          <w:rFonts w:ascii="GHEA Grapalat" w:hAnsi="GHEA Grapalat"/>
          <w:i w:val="0"/>
          <w:sz w:val="18"/>
          <w:szCs w:val="18"/>
        </w:rPr>
        <w:t>խմբավորված</w:t>
      </w:r>
      <w:r w:rsidR="00096865" w:rsidRPr="0010610A">
        <w:rPr>
          <w:rFonts w:ascii="GHEA Grapalat" w:hAnsi="GHEA Grapalat"/>
          <w:i w:val="0"/>
          <w:sz w:val="18"/>
          <w:szCs w:val="18"/>
          <w:lang w:val="af-ZA"/>
        </w:rPr>
        <w:t xml:space="preserve">  </w:t>
      </w:r>
      <w:r w:rsidR="004F5033" w:rsidRPr="0010610A">
        <w:rPr>
          <w:rFonts w:ascii="GHEA Grapalat" w:hAnsi="GHEA Grapalat"/>
          <w:i w:val="0"/>
          <w:sz w:val="18"/>
          <w:szCs w:val="18"/>
          <w:lang w:val="hy-AM"/>
        </w:rPr>
        <w:t>է</w:t>
      </w:r>
      <w:r w:rsidR="00096865" w:rsidRPr="0010610A">
        <w:rPr>
          <w:rFonts w:ascii="GHEA Grapalat" w:hAnsi="GHEA Grapalat"/>
          <w:i w:val="0"/>
          <w:sz w:val="18"/>
          <w:szCs w:val="18"/>
          <w:lang w:val="af-ZA"/>
        </w:rPr>
        <w:t xml:space="preserve"> </w:t>
      </w:r>
      <w:r w:rsidR="004F5033" w:rsidRPr="0010610A">
        <w:rPr>
          <w:rFonts w:ascii="GHEA Grapalat" w:hAnsi="GHEA Grapalat"/>
          <w:i w:val="0"/>
          <w:sz w:val="18"/>
          <w:szCs w:val="18"/>
          <w:lang w:val="hy-AM"/>
        </w:rPr>
        <w:t>1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10610A" w14:paraId="7523AD25" w14:textId="77777777" w:rsidTr="00015CC3">
        <w:trPr>
          <w:trHeight w:val="600"/>
        </w:trPr>
        <w:tc>
          <w:tcPr>
            <w:tcW w:w="3544" w:type="dxa"/>
            <w:gridSpan w:val="2"/>
            <w:vAlign w:val="center"/>
          </w:tcPr>
          <w:bookmarkEnd w:id="2"/>
          <w:p w14:paraId="45B425BF" w14:textId="77777777" w:rsidR="001E412B" w:rsidRPr="0010610A" w:rsidRDefault="001E412B" w:rsidP="00DD1CC5">
            <w:pPr>
              <w:pStyle w:val="BodyTextIndent2"/>
              <w:spacing w:line="240" w:lineRule="auto"/>
              <w:ind w:firstLine="0"/>
              <w:jc w:val="center"/>
              <w:rPr>
                <w:rFonts w:ascii="GHEA Grapalat" w:hAnsi="GHEA Grapalat"/>
                <w:b/>
                <w:bCs/>
                <w:i/>
                <w:iCs/>
                <w:sz w:val="18"/>
                <w:szCs w:val="18"/>
              </w:rPr>
            </w:pPr>
            <w:r w:rsidRPr="0010610A">
              <w:rPr>
                <w:rFonts w:ascii="GHEA Grapalat" w:hAnsi="GHEA Grapalat"/>
                <w:b/>
                <w:bCs/>
                <w:i/>
                <w:iCs/>
                <w:sz w:val="18"/>
                <w:szCs w:val="18"/>
              </w:rPr>
              <w:t xml:space="preserve">Չափաբաժինների </w:t>
            </w:r>
          </w:p>
        </w:tc>
        <w:tc>
          <w:tcPr>
            <w:tcW w:w="6806" w:type="dxa"/>
            <w:vMerge w:val="restart"/>
            <w:vAlign w:val="center"/>
          </w:tcPr>
          <w:p w14:paraId="2B18E55B" w14:textId="77777777" w:rsidR="001E412B" w:rsidRPr="0010610A" w:rsidRDefault="001E412B" w:rsidP="00EF3662">
            <w:pPr>
              <w:pStyle w:val="BodyTextIndent2"/>
              <w:spacing w:line="240" w:lineRule="auto"/>
              <w:ind w:firstLine="0"/>
              <w:jc w:val="center"/>
              <w:rPr>
                <w:rFonts w:ascii="GHEA Grapalat" w:hAnsi="GHEA Grapalat"/>
                <w:b/>
                <w:bCs/>
                <w:i/>
                <w:iCs/>
                <w:sz w:val="18"/>
                <w:szCs w:val="18"/>
              </w:rPr>
            </w:pPr>
            <w:r w:rsidRPr="0010610A">
              <w:rPr>
                <w:rFonts w:ascii="GHEA Grapalat" w:hAnsi="GHEA Grapalat"/>
                <w:b/>
                <w:bCs/>
                <w:i/>
                <w:iCs/>
                <w:sz w:val="18"/>
                <w:szCs w:val="18"/>
              </w:rPr>
              <w:t>Չափաբաժնի անվանումը</w:t>
            </w:r>
          </w:p>
        </w:tc>
      </w:tr>
      <w:tr w:rsidR="001E412B" w:rsidRPr="0010610A" w14:paraId="1AE747A8" w14:textId="77777777" w:rsidTr="00015CC3">
        <w:trPr>
          <w:trHeight w:val="306"/>
        </w:trPr>
        <w:tc>
          <w:tcPr>
            <w:tcW w:w="1843" w:type="dxa"/>
            <w:vAlign w:val="center"/>
          </w:tcPr>
          <w:p w14:paraId="74B66384" w14:textId="77777777" w:rsidR="001E412B" w:rsidRPr="0010610A" w:rsidRDefault="00DD1CC5" w:rsidP="00EF3662">
            <w:pPr>
              <w:pStyle w:val="BodyTextIndent2"/>
              <w:spacing w:line="240" w:lineRule="auto"/>
              <w:jc w:val="center"/>
              <w:rPr>
                <w:rFonts w:ascii="GHEA Grapalat" w:hAnsi="GHEA Grapalat"/>
                <w:b/>
                <w:bCs/>
                <w:i/>
                <w:iCs/>
                <w:sz w:val="18"/>
                <w:szCs w:val="18"/>
              </w:rPr>
            </w:pPr>
            <w:r w:rsidRPr="0010610A">
              <w:rPr>
                <w:rFonts w:ascii="GHEA Grapalat" w:hAnsi="GHEA Grapalat"/>
                <w:b/>
                <w:bCs/>
                <w:i/>
                <w:iCs/>
                <w:sz w:val="18"/>
                <w:szCs w:val="18"/>
              </w:rPr>
              <w:t>համարները</w:t>
            </w:r>
          </w:p>
        </w:tc>
        <w:tc>
          <w:tcPr>
            <w:tcW w:w="1701" w:type="dxa"/>
            <w:vAlign w:val="center"/>
          </w:tcPr>
          <w:p w14:paraId="1414C18E" w14:textId="77777777" w:rsidR="001E412B" w:rsidRPr="0010610A" w:rsidRDefault="00DD1CC5" w:rsidP="00EF3662">
            <w:pPr>
              <w:pStyle w:val="BodyTextIndent2"/>
              <w:spacing w:line="240" w:lineRule="auto"/>
              <w:jc w:val="center"/>
              <w:rPr>
                <w:rFonts w:ascii="GHEA Grapalat" w:hAnsi="GHEA Grapalat"/>
                <w:b/>
                <w:bCs/>
                <w:i/>
                <w:iCs/>
                <w:sz w:val="18"/>
                <w:szCs w:val="18"/>
              </w:rPr>
            </w:pPr>
            <w:r w:rsidRPr="0010610A">
              <w:rPr>
                <w:rFonts w:ascii="GHEA Grapalat" w:hAnsi="GHEA Grapalat"/>
                <w:b/>
                <w:bCs/>
                <w:i/>
                <w:iCs/>
                <w:sz w:val="18"/>
                <w:szCs w:val="18"/>
                <w:lang w:val="hy-AM"/>
              </w:rPr>
              <w:t>գնման</w:t>
            </w:r>
            <w:r w:rsidRPr="0010610A">
              <w:rPr>
                <w:rFonts w:ascii="GHEA Grapalat" w:hAnsi="GHEA Grapalat"/>
                <w:b/>
                <w:bCs/>
                <w:i/>
                <w:iCs/>
                <w:sz w:val="18"/>
                <w:szCs w:val="18"/>
                <w:lang w:val="en-US"/>
              </w:rPr>
              <w:t xml:space="preserve"> </w:t>
            </w:r>
            <w:r w:rsidRPr="0010610A">
              <w:rPr>
                <w:rFonts w:ascii="GHEA Grapalat" w:hAnsi="GHEA Grapalat"/>
                <w:b/>
                <w:bCs/>
                <w:i/>
                <w:iCs/>
                <w:sz w:val="18"/>
                <w:szCs w:val="18"/>
                <w:lang w:val="hy-AM"/>
              </w:rPr>
              <w:t xml:space="preserve"> գինը</w:t>
            </w:r>
          </w:p>
        </w:tc>
        <w:tc>
          <w:tcPr>
            <w:tcW w:w="6806" w:type="dxa"/>
            <w:vMerge/>
            <w:vAlign w:val="center"/>
          </w:tcPr>
          <w:p w14:paraId="7B522F23" w14:textId="77777777" w:rsidR="001E412B" w:rsidRPr="0010610A" w:rsidRDefault="001E412B" w:rsidP="00EF3662">
            <w:pPr>
              <w:pStyle w:val="BodyTextIndent2"/>
              <w:spacing w:line="240" w:lineRule="auto"/>
              <w:ind w:firstLine="0"/>
              <w:jc w:val="center"/>
              <w:rPr>
                <w:rFonts w:ascii="GHEA Grapalat" w:hAnsi="GHEA Grapalat"/>
                <w:b/>
                <w:bCs/>
                <w:i/>
                <w:iCs/>
                <w:sz w:val="18"/>
                <w:szCs w:val="18"/>
              </w:rPr>
            </w:pPr>
          </w:p>
        </w:tc>
      </w:tr>
      <w:tr w:rsidR="001E412B" w:rsidRPr="0010610A" w14:paraId="5E891B7B" w14:textId="77777777" w:rsidTr="00015CC3">
        <w:tc>
          <w:tcPr>
            <w:tcW w:w="1843" w:type="dxa"/>
            <w:vAlign w:val="center"/>
          </w:tcPr>
          <w:p w14:paraId="35B4A7E9" w14:textId="77777777" w:rsidR="001E412B" w:rsidRPr="0010610A" w:rsidRDefault="001E412B" w:rsidP="00EF3662">
            <w:pPr>
              <w:pStyle w:val="BodyTextIndent2"/>
              <w:spacing w:line="240" w:lineRule="auto"/>
              <w:ind w:firstLine="0"/>
              <w:jc w:val="center"/>
              <w:rPr>
                <w:rFonts w:ascii="GHEA Grapalat" w:hAnsi="GHEA Grapalat"/>
                <w:sz w:val="18"/>
                <w:szCs w:val="18"/>
              </w:rPr>
            </w:pPr>
            <w:r w:rsidRPr="0010610A">
              <w:rPr>
                <w:rFonts w:ascii="GHEA Grapalat" w:hAnsi="GHEA Grapalat"/>
                <w:sz w:val="18"/>
                <w:szCs w:val="18"/>
              </w:rPr>
              <w:t>1</w:t>
            </w:r>
          </w:p>
        </w:tc>
        <w:tc>
          <w:tcPr>
            <w:tcW w:w="1701" w:type="dxa"/>
            <w:vAlign w:val="center"/>
          </w:tcPr>
          <w:p w14:paraId="6E9A721B" w14:textId="16762A77" w:rsidR="001E412B" w:rsidRPr="0010610A" w:rsidRDefault="004F5033" w:rsidP="006D7276">
            <w:pPr>
              <w:pStyle w:val="BodyTextIndent2"/>
              <w:spacing w:line="240" w:lineRule="auto"/>
              <w:ind w:firstLine="0"/>
              <w:jc w:val="center"/>
              <w:rPr>
                <w:rFonts w:ascii="GHEA Grapalat" w:hAnsi="GHEA Grapalat"/>
                <w:b/>
                <w:sz w:val="18"/>
                <w:szCs w:val="18"/>
              </w:rPr>
            </w:pPr>
            <w:r w:rsidRPr="0010610A">
              <w:rPr>
                <w:rFonts w:ascii="GHEA Grapalat" w:hAnsi="GHEA Grapalat" w:cs="Calibri"/>
                <w:b/>
                <w:color w:val="000000"/>
                <w:sz w:val="18"/>
                <w:szCs w:val="18"/>
                <w:lang w:val="hy-AM"/>
              </w:rPr>
              <w:t xml:space="preserve">4 </w:t>
            </w:r>
            <w:r w:rsidR="006D7276">
              <w:rPr>
                <w:rFonts w:ascii="GHEA Grapalat" w:hAnsi="GHEA Grapalat" w:cs="Calibri"/>
                <w:b/>
                <w:color w:val="000000"/>
                <w:sz w:val="18"/>
                <w:szCs w:val="18"/>
                <w:lang w:val="hy-AM"/>
              </w:rPr>
              <w:t xml:space="preserve">134 </w:t>
            </w:r>
            <w:r w:rsidRPr="0010610A">
              <w:rPr>
                <w:rFonts w:ascii="GHEA Grapalat" w:hAnsi="GHEA Grapalat" w:cs="Calibri"/>
                <w:b/>
                <w:color w:val="000000"/>
                <w:sz w:val="18"/>
                <w:szCs w:val="18"/>
                <w:lang w:val="hy-AM"/>
              </w:rPr>
              <w:t>600</w:t>
            </w:r>
          </w:p>
        </w:tc>
        <w:tc>
          <w:tcPr>
            <w:tcW w:w="6806" w:type="dxa"/>
            <w:vAlign w:val="center"/>
          </w:tcPr>
          <w:p w14:paraId="36185531" w14:textId="54F12AAD" w:rsidR="001E412B" w:rsidRPr="0010610A" w:rsidRDefault="004F5033" w:rsidP="00EF3662">
            <w:pPr>
              <w:pStyle w:val="BodyTextIndent2"/>
              <w:spacing w:line="240" w:lineRule="auto"/>
              <w:ind w:firstLine="0"/>
              <w:rPr>
                <w:rFonts w:ascii="GHEA Grapalat" w:hAnsi="GHEA Grapalat"/>
                <w:sz w:val="18"/>
                <w:szCs w:val="18"/>
                <w:u w:val="single"/>
                <w:vertAlign w:val="subscript"/>
              </w:rPr>
            </w:pPr>
            <w:r w:rsidRPr="0010610A">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r w:rsidRPr="0010610A">
              <w:rPr>
                <w:rFonts w:ascii="GHEA Grapalat" w:hAnsi="GHEA Grapalat" w:cs="Sylfaen"/>
                <w:b/>
                <w:sz w:val="18"/>
                <w:szCs w:val="18"/>
              </w:rPr>
              <w:t>» ձեռքբեր</w:t>
            </w:r>
            <w:r w:rsidRPr="0010610A">
              <w:rPr>
                <w:rFonts w:ascii="GHEA Grapalat" w:hAnsi="GHEA Grapalat" w:cs="Sylfaen"/>
                <w:b/>
                <w:sz w:val="18"/>
                <w:szCs w:val="18"/>
                <w:lang w:val="hy-AM"/>
              </w:rPr>
              <w:t>ու</w:t>
            </w:r>
            <w:r w:rsidRPr="0010610A">
              <w:rPr>
                <w:rFonts w:ascii="GHEA Grapalat" w:hAnsi="GHEA Grapalat" w:cs="Sylfaen"/>
                <w:b/>
                <w:sz w:val="18"/>
                <w:szCs w:val="18"/>
              </w:rPr>
              <w:t>մ</w:t>
            </w:r>
          </w:p>
        </w:tc>
      </w:tr>
    </w:tbl>
    <w:p w14:paraId="0D7A0EDB" w14:textId="77777777" w:rsidR="00096865" w:rsidRPr="0010610A" w:rsidRDefault="00816505" w:rsidP="00EF3662">
      <w:pPr>
        <w:pStyle w:val="BodyTextIndent2"/>
        <w:spacing w:line="240" w:lineRule="auto"/>
        <w:ind w:firstLine="567"/>
        <w:rPr>
          <w:rFonts w:ascii="GHEA Grapalat" w:hAnsi="GHEA Grapalat"/>
          <w:sz w:val="18"/>
          <w:szCs w:val="18"/>
        </w:rPr>
      </w:pPr>
      <w:r w:rsidRPr="0010610A">
        <w:rPr>
          <w:rFonts w:ascii="GHEA Grapalat" w:hAnsi="GHEA Grapalat"/>
          <w:sz w:val="18"/>
          <w:szCs w:val="18"/>
        </w:rPr>
        <w:t>Ա</w:t>
      </w:r>
      <w:r w:rsidR="00AA18C8" w:rsidRPr="0010610A">
        <w:rPr>
          <w:rFonts w:ascii="GHEA Grapalat" w:hAnsi="GHEA Grapalat"/>
          <w:sz w:val="18"/>
          <w:szCs w:val="18"/>
        </w:rPr>
        <w:t xml:space="preserve">շխատանքի </w:t>
      </w:r>
      <w:r w:rsidR="00096865" w:rsidRPr="0010610A">
        <w:rPr>
          <w:rFonts w:ascii="GHEA Grapalat" w:hAnsi="GHEA Grapalat"/>
          <w:sz w:val="18"/>
          <w:szCs w:val="18"/>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0610A">
        <w:rPr>
          <w:rFonts w:ascii="GHEA Grapalat" w:hAnsi="GHEA Grapalat"/>
          <w:sz w:val="18"/>
          <w:szCs w:val="18"/>
        </w:rPr>
        <w:t xml:space="preserve">կնքվելիք </w:t>
      </w:r>
      <w:r w:rsidR="00096865" w:rsidRPr="0010610A">
        <w:rPr>
          <w:rFonts w:ascii="GHEA Grapalat" w:hAnsi="GHEA Grapalat"/>
          <w:sz w:val="18"/>
          <w:szCs w:val="18"/>
        </w:rPr>
        <w:t xml:space="preserve">պայմանագրի անբաժանելի մասը, որի նախագիծը ներկայացված է սույն հրավերի N </w:t>
      </w:r>
      <w:r w:rsidR="00177245" w:rsidRPr="0010610A">
        <w:rPr>
          <w:rFonts w:ascii="GHEA Grapalat" w:hAnsi="GHEA Grapalat"/>
          <w:sz w:val="18"/>
          <w:szCs w:val="18"/>
        </w:rPr>
        <w:t>6</w:t>
      </w:r>
      <w:r w:rsidR="00096865" w:rsidRPr="0010610A">
        <w:rPr>
          <w:rFonts w:ascii="GHEA Grapalat" w:hAnsi="GHEA Grapalat"/>
          <w:sz w:val="18"/>
          <w:szCs w:val="18"/>
        </w:rPr>
        <w:t xml:space="preserve"> հավելվածում</w:t>
      </w:r>
      <w:r w:rsidR="004D5671" w:rsidRPr="0010610A">
        <w:rPr>
          <w:rFonts w:ascii="GHEA Grapalat" w:hAnsi="GHEA Grapalat"/>
          <w:sz w:val="18"/>
          <w:szCs w:val="18"/>
        </w:rPr>
        <w:t>։</w:t>
      </w:r>
    </w:p>
    <w:p w14:paraId="21E60743" w14:textId="77777777" w:rsidR="00845AA5" w:rsidRPr="0010610A" w:rsidRDefault="00845AA5" w:rsidP="00EF3662">
      <w:pPr>
        <w:ind w:firstLine="567"/>
        <w:rPr>
          <w:rFonts w:ascii="GHEA Grapalat" w:hAnsi="GHEA Grapalat" w:cs="Sylfaen"/>
          <w:i/>
          <w:sz w:val="18"/>
          <w:szCs w:val="18"/>
          <w:lang w:val="es-ES"/>
        </w:rPr>
      </w:pPr>
    </w:p>
    <w:p w14:paraId="10B147FF" w14:textId="77777777" w:rsidR="00096865" w:rsidRPr="0010610A" w:rsidRDefault="002B32D6" w:rsidP="00EF3662">
      <w:pPr>
        <w:jc w:val="center"/>
        <w:rPr>
          <w:rFonts w:ascii="GHEA Grapalat" w:hAnsi="GHEA Grapalat"/>
          <w:b/>
          <w:sz w:val="18"/>
          <w:szCs w:val="18"/>
          <w:lang w:val="es-ES"/>
        </w:rPr>
      </w:pPr>
      <w:r w:rsidRPr="0010610A">
        <w:rPr>
          <w:rFonts w:ascii="GHEA Grapalat" w:hAnsi="GHEA Grapalat"/>
          <w:b/>
          <w:sz w:val="18"/>
          <w:szCs w:val="18"/>
          <w:lang w:val="es-ES"/>
        </w:rPr>
        <w:t xml:space="preserve">2.  </w:t>
      </w:r>
      <w:r w:rsidRPr="0010610A">
        <w:rPr>
          <w:rFonts w:ascii="GHEA Grapalat" w:hAnsi="GHEA Grapalat" w:cs="Sylfaen"/>
          <w:b/>
          <w:sz w:val="18"/>
          <w:szCs w:val="18"/>
        </w:rPr>
        <w:t>ՄԱՍՆԱԿՑԻ</w:t>
      </w:r>
      <w:r w:rsidRPr="0010610A">
        <w:rPr>
          <w:rFonts w:ascii="GHEA Grapalat" w:hAnsi="GHEA Grapalat"/>
          <w:b/>
          <w:sz w:val="18"/>
          <w:szCs w:val="18"/>
          <w:lang w:val="es-ES"/>
        </w:rPr>
        <w:t xml:space="preserve"> </w:t>
      </w:r>
      <w:r w:rsidRPr="0010610A">
        <w:rPr>
          <w:rFonts w:ascii="GHEA Grapalat" w:hAnsi="GHEA Grapalat" w:cs="Sylfaen"/>
          <w:b/>
          <w:sz w:val="18"/>
          <w:szCs w:val="18"/>
        </w:rPr>
        <w:t>ՄԱՍՆԱԿՑՈՒԹՅԱՆ</w:t>
      </w:r>
      <w:r w:rsidRPr="0010610A">
        <w:rPr>
          <w:rFonts w:ascii="GHEA Grapalat" w:hAnsi="GHEA Grapalat"/>
          <w:b/>
          <w:sz w:val="18"/>
          <w:szCs w:val="18"/>
          <w:lang w:val="es-ES"/>
        </w:rPr>
        <w:t xml:space="preserve"> </w:t>
      </w:r>
      <w:r w:rsidRPr="0010610A">
        <w:rPr>
          <w:rFonts w:ascii="GHEA Grapalat" w:hAnsi="GHEA Grapalat" w:cs="Sylfaen"/>
          <w:b/>
          <w:sz w:val="18"/>
          <w:szCs w:val="18"/>
        </w:rPr>
        <w:t>ԻՐԱՎՈՒՆՔԻ</w:t>
      </w:r>
      <w:r w:rsidRPr="0010610A">
        <w:rPr>
          <w:rFonts w:ascii="GHEA Grapalat" w:hAnsi="GHEA Grapalat"/>
          <w:b/>
          <w:sz w:val="18"/>
          <w:szCs w:val="18"/>
          <w:lang w:val="es-ES"/>
        </w:rPr>
        <w:t xml:space="preserve"> </w:t>
      </w:r>
      <w:r w:rsidRPr="0010610A">
        <w:rPr>
          <w:rFonts w:ascii="GHEA Grapalat" w:hAnsi="GHEA Grapalat" w:cs="Sylfaen"/>
          <w:b/>
          <w:sz w:val="18"/>
          <w:szCs w:val="18"/>
        </w:rPr>
        <w:t>ՊԱՀԱՆՋՆԵՐԸ</w:t>
      </w:r>
      <w:r w:rsidRPr="0010610A">
        <w:rPr>
          <w:rFonts w:ascii="GHEA Grapalat" w:hAnsi="GHEA Grapalat"/>
          <w:b/>
          <w:sz w:val="18"/>
          <w:szCs w:val="18"/>
          <w:lang w:val="es-ES"/>
        </w:rPr>
        <w:t xml:space="preserve">, </w:t>
      </w:r>
      <w:r w:rsidRPr="0010610A">
        <w:rPr>
          <w:rFonts w:ascii="GHEA Grapalat" w:hAnsi="GHEA Grapalat" w:cs="Sylfaen"/>
          <w:b/>
          <w:sz w:val="18"/>
          <w:szCs w:val="18"/>
        </w:rPr>
        <w:t>ՈՐԱԿԱՎՈՐՄԱՆ</w:t>
      </w:r>
      <w:r w:rsidRPr="0010610A">
        <w:rPr>
          <w:rFonts w:ascii="GHEA Grapalat" w:hAnsi="GHEA Grapalat"/>
          <w:b/>
          <w:sz w:val="18"/>
          <w:szCs w:val="18"/>
          <w:lang w:val="es-ES"/>
        </w:rPr>
        <w:t xml:space="preserve"> </w:t>
      </w:r>
      <w:r w:rsidRPr="0010610A">
        <w:rPr>
          <w:rFonts w:ascii="GHEA Grapalat" w:hAnsi="GHEA Grapalat" w:cs="Sylfaen"/>
          <w:b/>
          <w:sz w:val="18"/>
          <w:szCs w:val="18"/>
        </w:rPr>
        <w:t>ՉԱՓԱՆԻՇՆԵՐԸ</w:t>
      </w:r>
      <w:r w:rsidRPr="0010610A">
        <w:rPr>
          <w:rFonts w:ascii="GHEA Grapalat" w:hAnsi="GHEA Grapalat"/>
          <w:b/>
          <w:sz w:val="18"/>
          <w:szCs w:val="18"/>
          <w:lang w:val="es-ES"/>
        </w:rPr>
        <w:t xml:space="preserve">  ԵՎ </w:t>
      </w:r>
      <w:r w:rsidRPr="0010610A">
        <w:rPr>
          <w:rFonts w:ascii="GHEA Grapalat" w:hAnsi="GHEA Grapalat" w:cs="Sylfaen"/>
          <w:b/>
          <w:sz w:val="18"/>
          <w:szCs w:val="18"/>
        </w:rPr>
        <w:t>ԴՐԱՆՑ</w:t>
      </w:r>
      <w:r w:rsidRPr="0010610A">
        <w:rPr>
          <w:rFonts w:ascii="GHEA Grapalat" w:hAnsi="GHEA Grapalat"/>
          <w:b/>
          <w:sz w:val="18"/>
          <w:szCs w:val="18"/>
          <w:lang w:val="es-ES"/>
        </w:rPr>
        <w:t xml:space="preserve"> </w:t>
      </w:r>
      <w:r w:rsidRPr="0010610A">
        <w:rPr>
          <w:rFonts w:ascii="GHEA Grapalat" w:hAnsi="GHEA Grapalat" w:cs="Sylfaen"/>
          <w:b/>
          <w:sz w:val="18"/>
          <w:szCs w:val="18"/>
          <w:lang w:val="es-ES"/>
        </w:rPr>
        <w:t>Գ</w:t>
      </w:r>
      <w:r w:rsidRPr="0010610A">
        <w:rPr>
          <w:rFonts w:ascii="GHEA Grapalat" w:hAnsi="GHEA Grapalat" w:cs="Sylfaen"/>
          <w:b/>
          <w:sz w:val="18"/>
          <w:szCs w:val="18"/>
        </w:rPr>
        <w:t>ՆԱՀԱՏՄԱՆ</w:t>
      </w:r>
      <w:r w:rsidRPr="0010610A">
        <w:rPr>
          <w:rFonts w:ascii="GHEA Grapalat" w:hAnsi="GHEA Grapalat"/>
          <w:b/>
          <w:sz w:val="18"/>
          <w:szCs w:val="18"/>
          <w:lang w:val="es-ES"/>
        </w:rPr>
        <w:t xml:space="preserve"> </w:t>
      </w:r>
      <w:r w:rsidRPr="0010610A">
        <w:rPr>
          <w:rFonts w:ascii="GHEA Grapalat" w:hAnsi="GHEA Grapalat" w:cs="Sylfaen"/>
          <w:b/>
          <w:sz w:val="18"/>
          <w:szCs w:val="18"/>
        </w:rPr>
        <w:t>ԿԱՐ</w:t>
      </w:r>
      <w:r w:rsidRPr="0010610A">
        <w:rPr>
          <w:rFonts w:ascii="GHEA Grapalat" w:hAnsi="GHEA Grapalat" w:cs="Sylfaen"/>
          <w:b/>
          <w:sz w:val="18"/>
          <w:szCs w:val="18"/>
          <w:lang w:val="es-ES"/>
        </w:rPr>
        <w:t>Գ</w:t>
      </w:r>
      <w:r w:rsidRPr="0010610A">
        <w:rPr>
          <w:rFonts w:ascii="GHEA Grapalat" w:hAnsi="GHEA Grapalat" w:cs="Sylfaen"/>
          <w:b/>
          <w:sz w:val="18"/>
          <w:szCs w:val="18"/>
        </w:rPr>
        <w:t>Ը</w:t>
      </w:r>
      <w:r w:rsidRPr="0010610A">
        <w:rPr>
          <w:rFonts w:ascii="GHEA Grapalat" w:hAnsi="GHEA Grapalat"/>
          <w:b/>
          <w:sz w:val="18"/>
          <w:szCs w:val="18"/>
          <w:lang w:val="es-ES"/>
        </w:rPr>
        <w:t xml:space="preserve"> </w:t>
      </w:r>
    </w:p>
    <w:p w14:paraId="7C23AD04" w14:textId="77777777" w:rsidR="00096865" w:rsidRPr="0010610A" w:rsidRDefault="00096865" w:rsidP="00EF3662">
      <w:pPr>
        <w:ind w:firstLine="567"/>
        <w:jc w:val="both"/>
        <w:rPr>
          <w:rFonts w:ascii="GHEA Grapalat" w:hAnsi="GHEA Grapalat"/>
          <w:sz w:val="18"/>
          <w:szCs w:val="18"/>
          <w:lang w:val="es-ES"/>
        </w:rPr>
      </w:pPr>
    </w:p>
    <w:p w14:paraId="7FB1792C" w14:textId="77777777" w:rsidR="00753E6E" w:rsidRPr="0010610A" w:rsidRDefault="00096865" w:rsidP="00EF3662">
      <w:pPr>
        <w:ind w:firstLine="567"/>
        <w:jc w:val="both"/>
        <w:rPr>
          <w:rFonts w:ascii="GHEA Grapalat" w:hAnsi="GHEA Grapalat" w:cs="Arial Armenian"/>
          <w:sz w:val="18"/>
          <w:szCs w:val="18"/>
          <w:lang w:val="es-ES"/>
        </w:rPr>
      </w:pPr>
      <w:r w:rsidRPr="0010610A">
        <w:rPr>
          <w:rFonts w:ascii="GHEA Grapalat" w:hAnsi="GHEA Grapalat" w:cs="Arial Armenian"/>
          <w:sz w:val="18"/>
          <w:szCs w:val="18"/>
          <w:lang w:val="es-ES"/>
        </w:rPr>
        <w:t xml:space="preserve">2.1 </w:t>
      </w:r>
      <w:r w:rsidR="00753E6E" w:rsidRPr="0010610A">
        <w:rPr>
          <w:rFonts w:ascii="GHEA Grapalat" w:hAnsi="GHEA Grapalat" w:cs="Sylfaen"/>
          <w:sz w:val="18"/>
          <w:szCs w:val="18"/>
          <w:lang w:val="ru-RU"/>
        </w:rPr>
        <w:t>Սույն</w:t>
      </w:r>
      <w:r w:rsidR="00753E6E" w:rsidRPr="0010610A">
        <w:rPr>
          <w:rFonts w:ascii="GHEA Grapalat" w:hAnsi="GHEA Grapalat" w:cs="Arial Armenian"/>
          <w:sz w:val="18"/>
          <w:szCs w:val="18"/>
          <w:lang w:val="es-ES"/>
        </w:rPr>
        <w:t xml:space="preserve"> </w:t>
      </w:r>
      <w:r w:rsidR="00EB487B" w:rsidRPr="0010610A">
        <w:rPr>
          <w:rFonts w:ascii="GHEA Grapalat" w:hAnsi="GHEA Grapalat" w:cs="Arial Armenian"/>
          <w:sz w:val="18"/>
          <w:szCs w:val="18"/>
          <w:lang w:val="es-ES"/>
        </w:rPr>
        <w:t xml:space="preserve"> </w:t>
      </w:r>
      <w:r w:rsidR="006F49AA" w:rsidRPr="0010610A">
        <w:rPr>
          <w:rFonts w:ascii="GHEA Grapalat" w:hAnsi="GHEA Grapalat" w:cs="Arial Armenian"/>
          <w:sz w:val="18"/>
          <w:szCs w:val="18"/>
          <w:lang w:val="es-ES"/>
        </w:rPr>
        <w:t xml:space="preserve">ընթացակարգին </w:t>
      </w:r>
      <w:r w:rsidR="00753E6E" w:rsidRPr="0010610A">
        <w:rPr>
          <w:rFonts w:ascii="GHEA Grapalat" w:hAnsi="GHEA Grapalat" w:cs="Sylfaen"/>
          <w:sz w:val="18"/>
          <w:szCs w:val="18"/>
          <w:lang w:val="ru-RU"/>
        </w:rPr>
        <w:t>մասնակցելու</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իրավունք</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չունեն</w:t>
      </w:r>
      <w:r w:rsidR="00753E6E" w:rsidRPr="0010610A">
        <w:rPr>
          <w:rFonts w:ascii="GHEA Grapalat" w:hAnsi="GHEA Grapalat" w:cs="Arial Armenian"/>
          <w:sz w:val="18"/>
          <w:szCs w:val="18"/>
          <w:lang w:val="es-ES"/>
        </w:rPr>
        <w:t xml:space="preserve"> </w:t>
      </w:r>
      <w:r w:rsidR="00753E6E" w:rsidRPr="0010610A">
        <w:rPr>
          <w:rFonts w:ascii="GHEA Grapalat" w:hAnsi="GHEA Grapalat" w:cs="Sylfaen"/>
          <w:sz w:val="18"/>
          <w:szCs w:val="18"/>
          <w:lang w:val="ru-RU"/>
        </w:rPr>
        <w:t>անձինք</w:t>
      </w:r>
      <w:r w:rsidR="00753E6E" w:rsidRPr="0010610A">
        <w:rPr>
          <w:rFonts w:ascii="GHEA Grapalat" w:hAnsi="GHEA Grapalat" w:cs="Sylfaen"/>
          <w:sz w:val="18"/>
          <w:szCs w:val="18"/>
          <w:lang w:val="es-ES"/>
        </w:rPr>
        <w:t>.</w:t>
      </w:r>
    </w:p>
    <w:p w14:paraId="56827D9A" w14:textId="77777777"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sz w:val="18"/>
          <w:szCs w:val="18"/>
          <w:lang w:val="es-ES"/>
        </w:rPr>
        <w:t xml:space="preserve">1) </w:t>
      </w:r>
      <w:r w:rsidRPr="0010610A">
        <w:rPr>
          <w:rFonts w:ascii="GHEA Grapalat" w:hAnsi="GHEA Grapalat" w:cs="Sylfaen"/>
          <w:sz w:val="18"/>
          <w:szCs w:val="18"/>
        </w:rPr>
        <w:t>որոնք</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հայտը</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օրվա</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դրությամբ</w:t>
      </w:r>
      <w:r w:rsidRPr="0010610A">
        <w:rPr>
          <w:rFonts w:ascii="GHEA Grapalat" w:hAnsi="GHEA Grapalat" w:cs="Sylfaen"/>
          <w:sz w:val="18"/>
          <w:szCs w:val="18"/>
          <w:lang w:val="es-ES"/>
        </w:rPr>
        <w:t xml:space="preserve"> </w:t>
      </w:r>
      <w:r w:rsidRPr="0010610A">
        <w:rPr>
          <w:rFonts w:ascii="GHEA Grapalat" w:hAnsi="GHEA Grapalat" w:cs="Sylfaen"/>
          <w:sz w:val="18"/>
          <w:szCs w:val="18"/>
        </w:rPr>
        <w:t>դատական</w:t>
      </w:r>
      <w:r w:rsidRPr="0010610A">
        <w:rPr>
          <w:rFonts w:ascii="GHEA Grapalat" w:hAnsi="GHEA Grapalat"/>
          <w:sz w:val="18"/>
          <w:szCs w:val="18"/>
          <w:lang w:val="es-ES"/>
        </w:rPr>
        <w:t xml:space="preserve"> </w:t>
      </w:r>
      <w:r w:rsidRPr="0010610A">
        <w:rPr>
          <w:rFonts w:ascii="GHEA Grapalat" w:hAnsi="GHEA Grapalat" w:cs="Sylfaen"/>
          <w:sz w:val="18"/>
          <w:szCs w:val="18"/>
        </w:rPr>
        <w:t>կարգով</w:t>
      </w:r>
      <w:r w:rsidRPr="0010610A">
        <w:rPr>
          <w:rFonts w:ascii="GHEA Grapalat" w:hAnsi="GHEA Grapalat"/>
          <w:sz w:val="18"/>
          <w:szCs w:val="18"/>
          <w:lang w:val="es-ES"/>
        </w:rPr>
        <w:t xml:space="preserve"> </w:t>
      </w:r>
      <w:r w:rsidRPr="0010610A">
        <w:rPr>
          <w:rFonts w:ascii="GHEA Grapalat" w:hAnsi="GHEA Grapalat" w:cs="Sylfaen"/>
          <w:sz w:val="18"/>
          <w:szCs w:val="18"/>
        </w:rPr>
        <w:t>ճանաչվել</w:t>
      </w:r>
      <w:r w:rsidRPr="0010610A">
        <w:rPr>
          <w:rFonts w:ascii="GHEA Grapalat" w:hAnsi="GHEA Grapalat"/>
          <w:sz w:val="18"/>
          <w:szCs w:val="18"/>
          <w:lang w:val="es-ES"/>
        </w:rPr>
        <w:t xml:space="preserve"> </w:t>
      </w:r>
      <w:r w:rsidRPr="0010610A">
        <w:rPr>
          <w:rFonts w:ascii="GHEA Grapalat" w:hAnsi="GHEA Grapalat" w:cs="Sylfaen"/>
          <w:sz w:val="18"/>
          <w:szCs w:val="18"/>
        </w:rPr>
        <w:t>են</w:t>
      </w:r>
      <w:r w:rsidRPr="0010610A">
        <w:rPr>
          <w:rFonts w:ascii="GHEA Grapalat" w:hAnsi="GHEA Grapalat"/>
          <w:sz w:val="18"/>
          <w:szCs w:val="18"/>
          <w:lang w:val="es-ES"/>
        </w:rPr>
        <w:t xml:space="preserve"> </w:t>
      </w:r>
      <w:r w:rsidRPr="0010610A">
        <w:rPr>
          <w:rFonts w:ascii="GHEA Grapalat" w:hAnsi="GHEA Grapalat" w:cs="Sylfaen"/>
          <w:sz w:val="18"/>
          <w:szCs w:val="18"/>
        </w:rPr>
        <w:t>սնանկ</w:t>
      </w:r>
      <w:r w:rsidRPr="0010610A">
        <w:rPr>
          <w:rFonts w:ascii="GHEA Grapalat" w:hAnsi="GHEA Grapalat"/>
          <w:sz w:val="18"/>
          <w:szCs w:val="18"/>
          <w:lang w:val="es-ES"/>
        </w:rPr>
        <w:t xml:space="preserve">. </w:t>
      </w:r>
    </w:p>
    <w:p w14:paraId="67195715" w14:textId="302CE233"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sz w:val="18"/>
          <w:szCs w:val="18"/>
          <w:lang w:val="es-ES"/>
        </w:rPr>
        <w:t xml:space="preserve">3) </w:t>
      </w:r>
      <w:r w:rsidRPr="0010610A">
        <w:rPr>
          <w:rFonts w:ascii="GHEA Grapalat" w:hAnsi="GHEA Grapalat"/>
          <w:sz w:val="18"/>
          <w:szCs w:val="18"/>
        </w:rPr>
        <w:t>որոնք</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որոնց</w:t>
      </w:r>
      <w:r w:rsidRPr="0010610A">
        <w:rPr>
          <w:rFonts w:ascii="GHEA Grapalat" w:hAnsi="GHEA Grapalat"/>
          <w:sz w:val="18"/>
          <w:szCs w:val="18"/>
          <w:lang w:val="es-ES"/>
        </w:rPr>
        <w:t xml:space="preserve"> </w:t>
      </w:r>
      <w:r w:rsidRPr="0010610A">
        <w:rPr>
          <w:rFonts w:ascii="GHEA Grapalat" w:hAnsi="GHEA Grapalat" w:cs="Sylfaen"/>
          <w:sz w:val="18"/>
          <w:szCs w:val="18"/>
        </w:rPr>
        <w:t>գործադիր</w:t>
      </w:r>
      <w:r w:rsidRPr="0010610A">
        <w:rPr>
          <w:rFonts w:ascii="GHEA Grapalat" w:hAnsi="GHEA Grapalat"/>
          <w:sz w:val="18"/>
          <w:szCs w:val="18"/>
          <w:lang w:val="es-ES"/>
        </w:rPr>
        <w:t xml:space="preserve"> </w:t>
      </w:r>
      <w:r w:rsidRPr="0010610A">
        <w:rPr>
          <w:rFonts w:ascii="GHEA Grapalat" w:hAnsi="GHEA Grapalat" w:cs="Sylfaen"/>
          <w:sz w:val="18"/>
          <w:szCs w:val="18"/>
        </w:rPr>
        <w:t>մարմնի</w:t>
      </w:r>
      <w:r w:rsidRPr="0010610A">
        <w:rPr>
          <w:rFonts w:ascii="GHEA Grapalat" w:hAnsi="GHEA Grapalat"/>
          <w:sz w:val="18"/>
          <w:szCs w:val="18"/>
          <w:lang w:val="es-ES"/>
        </w:rPr>
        <w:t xml:space="preserve"> </w:t>
      </w:r>
      <w:r w:rsidRPr="0010610A">
        <w:rPr>
          <w:rFonts w:ascii="GHEA Grapalat" w:hAnsi="GHEA Grapalat" w:cs="Sylfaen"/>
          <w:sz w:val="18"/>
          <w:szCs w:val="18"/>
        </w:rPr>
        <w:t>ներկայացուցիչը</w:t>
      </w:r>
      <w:r w:rsidRPr="0010610A">
        <w:rPr>
          <w:rFonts w:ascii="GHEA Grapalat" w:hAnsi="GHEA Grapalat"/>
          <w:sz w:val="18"/>
          <w:szCs w:val="18"/>
          <w:lang w:val="es-ES"/>
        </w:rPr>
        <w:t xml:space="preserve"> </w:t>
      </w:r>
      <w:r w:rsidRPr="0010610A">
        <w:rPr>
          <w:rFonts w:ascii="GHEA Grapalat" w:hAnsi="GHEA Grapalat" w:cs="Sylfaen"/>
          <w:sz w:val="18"/>
          <w:szCs w:val="18"/>
        </w:rPr>
        <w:t>հայտը</w:t>
      </w:r>
      <w:r w:rsidRPr="0010610A">
        <w:rPr>
          <w:rFonts w:ascii="GHEA Grapalat" w:hAnsi="GHEA Grapalat"/>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sz w:val="18"/>
          <w:szCs w:val="18"/>
          <w:lang w:val="es-ES"/>
        </w:rPr>
        <w:t xml:space="preserve"> </w:t>
      </w:r>
      <w:r w:rsidRPr="0010610A">
        <w:rPr>
          <w:rFonts w:ascii="GHEA Grapalat" w:hAnsi="GHEA Grapalat" w:cs="Sylfaen"/>
          <w:sz w:val="18"/>
          <w:szCs w:val="18"/>
        </w:rPr>
        <w:t>օրվան</w:t>
      </w:r>
      <w:r w:rsidRPr="0010610A">
        <w:rPr>
          <w:rFonts w:ascii="GHEA Grapalat" w:hAnsi="GHEA Grapalat"/>
          <w:sz w:val="18"/>
          <w:szCs w:val="18"/>
          <w:lang w:val="es-ES"/>
        </w:rPr>
        <w:t xml:space="preserve"> </w:t>
      </w:r>
      <w:r w:rsidRPr="0010610A">
        <w:rPr>
          <w:rFonts w:ascii="GHEA Grapalat" w:hAnsi="GHEA Grapalat" w:cs="Sylfaen"/>
          <w:sz w:val="18"/>
          <w:szCs w:val="18"/>
        </w:rPr>
        <w:t>նախորդող</w:t>
      </w:r>
      <w:r w:rsidRPr="0010610A">
        <w:rPr>
          <w:rFonts w:ascii="GHEA Grapalat" w:hAnsi="GHEA Grapalat"/>
          <w:sz w:val="18"/>
          <w:szCs w:val="18"/>
          <w:lang w:val="es-ES"/>
        </w:rPr>
        <w:t xml:space="preserve"> </w:t>
      </w:r>
      <w:r w:rsidR="006F3F15" w:rsidRPr="0010610A">
        <w:rPr>
          <w:rFonts w:ascii="GHEA Grapalat" w:hAnsi="GHEA Grapalat"/>
          <w:sz w:val="18"/>
          <w:szCs w:val="18"/>
          <w:lang w:val="hy-AM"/>
        </w:rPr>
        <w:t>հինգ</w:t>
      </w:r>
      <w:r w:rsidRPr="0010610A">
        <w:rPr>
          <w:rFonts w:ascii="GHEA Grapalat" w:hAnsi="GHEA Grapalat" w:cs="Sylfaen"/>
          <w:sz w:val="18"/>
          <w:szCs w:val="18"/>
        </w:rPr>
        <w:t>տարիների</w:t>
      </w:r>
      <w:r w:rsidRPr="0010610A">
        <w:rPr>
          <w:rFonts w:ascii="GHEA Grapalat" w:hAnsi="GHEA Grapalat"/>
          <w:sz w:val="18"/>
          <w:szCs w:val="18"/>
          <w:lang w:val="es-ES"/>
        </w:rPr>
        <w:t xml:space="preserve"> </w:t>
      </w:r>
      <w:r w:rsidRPr="0010610A">
        <w:rPr>
          <w:rFonts w:ascii="GHEA Grapalat" w:hAnsi="GHEA Grapalat" w:cs="Sylfaen"/>
          <w:sz w:val="18"/>
          <w:szCs w:val="18"/>
        </w:rPr>
        <w:t>ընթացքում</w:t>
      </w:r>
      <w:r w:rsidRPr="0010610A">
        <w:rPr>
          <w:rFonts w:ascii="GHEA Grapalat" w:hAnsi="GHEA Grapalat"/>
          <w:sz w:val="18"/>
          <w:szCs w:val="18"/>
          <w:lang w:val="es-ES"/>
        </w:rPr>
        <w:t xml:space="preserve"> </w:t>
      </w:r>
      <w:r w:rsidRPr="0010610A">
        <w:rPr>
          <w:rFonts w:ascii="GHEA Grapalat" w:hAnsi="GHEA Grapalat" w:cs="Sylfaen"/>
          <w:sz w:val="18"/>
          <w:szCs w:val="18"/>
        </w:rPr>
        <w:t>դատապարտված</w:t>
      </w:r>
      <w:r w:rsidRPr="0010610A">
        <w:rPr>
          <w:rFonts w:ascii="GHEA Grapalat" w:hAnsi="GHEA Grapalat"/>
          <w:sz w:val="18"/>
          <w:szCs w:val="18"/>
          <w:lang w:val="es-ES"/>
        </w:rPr>
        <w:t xml:space="preserve"> </w:t>
      </w:r>
      <w:r w:rsidRPr="0010610A">
        <w:rPr>
          <w:rFonts w:ascii="GHEA Grapalat" w:hAnsi="GHEA Grapalat" w:cs="Sylfaen"/>
          <w:sz w:val="18"/>
          <w:szCs w:val="18"/>
        </w:rPr>
        <w:t>է</w:t>
      </w:r>
      <w:r w:rsidRPr="0010610A">
        <w:rPr>
          <w:rFonts w:ascii="GHEA Grapalat" w:hAnsi="GHEA Grapalat"/>
          <w:sz w:val="18"/>
          <w:szCs w:val="18"/>
          <w:lang w:val="es-ES"/>
        </w:rPr>
        <w:t xml:space="preserve"> </w:t>
      </w:r>
      <w:r w:rsidRPr="0010610A">
        <w:rPr>
          <w:rFonts w:ascii="GHEA Grapalat" w:hAnsi="GHEA Grapalat" w:cs="Sylfaen"/>
          <w:sz w:val="18"/>
          <w:szCs w:val="18"/>
        </w:rPr>
        <w:t>եղել</w:t>
      </w:r>
      <w:r w:rsidRPr="0010610A">
        <w:rPr>
          <w:rFonts w:ascii="GHEA Grapalat" w:hAnsi="GHEA Grapalat"/>
          <w:sz w:val="18"/>
          <w:szCs w:val="18"/>
          <w:lang w:val="es-ES"/>
        </w:rPr>
        <w:t xml:space="preserve"> </w:t>
      </w:r>
      <w:r w:rsidRPr="0010610A">
        <w:rPr>
          <w:rFonts w:ascii="GHEA Grapalat" w:hAnsi="GHEA Grapalat"/>
          <w:sz w:val="18"/>
          <w:szCs w:val="18"/>
        </w:rPr>
        <w:t>ահաբեկչության</w:t>
      </w:r>
      <w:r w:rsidRPr="0010610A">
        <w:rPr>
          <w:rFonts w:ascii="GHEA Grapalat" w:hAnsi="GHEA Grapalat"/>
          <w:sz w:val="18"/>
          <w:szCs w:val="18"/>
          <w:lang w:val="es-ES"/>
        </w:rPr>
        <w:t xml:space="preserve"> </w:t>
      </w:r>
      <w:r w:rsidRPr="0010610A">
        <w:rPr>
          <w:rFonts w:ascii="GHEA Grapalat" w:hAnsi="GHEA Grapalat"/>
          <w:sz w:val="18"/>
          <w:szCs w:val="18"/>
        </w:rPr>
        <w:t>ֆինանսավորման</w:t>
      </w:r>
      <w:r w:rsidRPr="0010610A">
        <w:rPr>
          <w:rFonts w:ascii="GHEA Grapalat" w:hAnsi="GHEA Grapalat"/>
          <w:sz w:val="18"/>
          <w:szCs w:val="18"/>
          <w:lang w:val="es-ES"/>
        </w:rPr>
        <w:t xml:space="preserve">, </w:t>
      </w:r>
      <w:r w:rsidRPr="0010610A">
        <w:rPr>
          <w:rFonts w:ascii="GHEA Grapalat" w:hAnsi="GHEA Grapalat"/>
          <w:sz w:val="18"/>
          <w:szCs w:val="18"/>
        </w:rPr>
        <w:t>երեխայի</w:t>
      </w:r>
      <w:r w:rsidRPr="0010610A">
        <w:rPr>
          <w:rFonts w:ascii="GHEA Grapalat" w:hAnsi="GHEA Grapalat"/>
          <w:sz w:val="18"/>
          <w:szCs w:val="18"/>
          <w:lang w:val="es-ES"/>
        </w:rPr>
        <w:t xml:space="preserve"> </w:t>
      </w:r>
      <w:r w:rsidRPr="0010610A">
        <w:rPr>
          <w:rFonts w:ascii="GHEA Grapalat" w:hAnsi="GHEA Grapalat"/>
          <w:sz w:val="18"/>
          <w:szCs w:val="18"/>
        </w:rPr>
        <w:t>շահագործման</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մարդկային</w:t>
      </w:r>
      <w:r w:rsidRPr="0010610A">
        <w:rPr>
          <w:rFonts w:ascii="GHEA Grapalat" w:hAnsi="GHEA Grapalat"/>
          <w:sz w:val="18"/>
          <w:szCs w:val="18"/>
          <w:lang w:val="es-ES"/>
        </w:rPr>
        <w:t xml:space="preserve"> </w:t>
      </w:r>
      <w:r w:rsidRPr="0010610A">
        <w:rPr>
          <w:rFonts w:ascii="GHEA Grapalat" w:hAnsi="GHEA Grapalat"/>
          <w:sz w:val="18"/>
          <w:szCs w:val="18"/>
        </w:rPr>
        <w:t>թրաֆիքինգ</w:t>
      </w:r>
      <w:r w:rsidRPr="0010610A">
        <w:rPr>
          <w:rFonts w:ascii="GHEA Grapalat" w:hAnsi="GHEA Grapalat"/>
          <w:sz w:val="18"/>
          <w:szCs w:val="18"/>
          <w:lang w:val="es-ES"/>
        </w:rPr>
        <w:t xml:space="preserve"> </w:t>
      </w:r>
      <w:r w:rsidRPr="0010610A">
        <w:rPr>
          <w:rFonts w:ascii="GHEA Grapalat" w:hAnsi="GHEA Grapalat"/>
          <w:sz w:val="18"/>
          <w:szCs w:val="18"/>
        </w:rPr>
        <w:t>ներառող</w:t>
      </w:r>
      <w:r w:rsidRPr="0010610A">
        <w:rPr>
          <w:rFonts w:ascii="GHEA Grapalat" w:hAnsi="GHEA Grapalat"/>
          <w:sz w:val="18"/>
          <w:szCs w:val="18"/>
          <w:lang w:val="es-ES"/>
        </w:rPr>
        <w:t xml:space="preserve"> </w:t>
      </w:r>
      <w:r w:rsidRPr="0010610A">
        <w:rPr>
          <w:rFonts w:ascii="GHEA Grapalat" w:hAnsi="GHEA Grapalat"/>
          <w:sz w:val="18"/>
          <w:szCs w:val="18"/>
        </w:rPr>
        <w:t>հանցագործության</w:t>
      </w:r>
      <w:r w:rsidRPr="0010610A">
        <w:rPr>
          <w:rFonts w:ascii="GHEA Grapalat" w:hAnsi="GHEA Grapalat"/>
          <w:sz w:val="18"/>
          <w:szCs w:val="18"/>
          <w:lang w:val="es-ES"/>
        </w:rPr>
        <w:t xml:space="preserve">, </w:t>
      </w:r>
      <w:r w:rsidRPr="0010610A">
        <w:rPr>
          <w:rFonts w:ascii="GHEA Grapalat" w:hAnsi="GHEA Grapalat" w:cs="Sylfaen"/>
          <w:sz w:val="18"/>
          <w:szCs w:val="18"/>
        </w:rPr>
        <w:t>հանցավոր</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համագործակցություն</w:t>
      </w:r>
      <w:r w:rsidRPr="0010610A">
        <w:rPr>
          <w:rFonts w:ascii="GHEA Grapalat" w:hAnsi="GHEA Grapalat" w:cs="Sylfaen"/>
          <w:sz w:val="18"/>
          <w:szCs w:val="18"/>
          <w:lang w:val="es-ES"/>
        </w:rPr>
        <w:t xml:space="preserve"> </w:t>
      </w:r>
      <w:r w:rsidRPr="0010610A">
        <w:rPr>
          <w:rFonts w:ascii="GHEA Grapalat" w:hAnsi="GHEA Grapalat" w:cs="Sylfaen"/>
          <w:sz w:val="18"/>
          <w:szCs w:val="18"/>
        </w:rPr>
        <w:t>ստեղծելու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կաշառք</w:t>
      </w:r>
      <w:r w:rsidRPr="0010610A">
        <w:rPr>
          <w:rFonts w:ascii="GHEA Grapalat" w:hAnsi="GHEA Grapalat" w:cs="Sylfaen"/>
          <w:sz w:val="18"/>
          <w:szCs w:val="18"/>
          <w:lang w:val="es-ES"/>
        </w:rPr>
        <w:t xml:space="preserve"> </w:t>
      </w:r>
      <w:r w:rsidRPr="0010610A">
        <w:rPr>
          <w:rFonts w:ascii="GHEA Grapalat" w:hAnsi="GHEA Grapalat" w:cs="Sylfaen"/>
          <w:sz w:val="18"/>
          <w:szCs w:val="18"/>
        </w:rPr>
        <w:t>ստանալու</w:t>
      </w:r>
      <w:r w:rsidRPr="0010610A">
        <w:rPr>
          <w:rFonts w:ascii="GHEA Grapalat" w:hAnsi="GHEA Grapalat"/>
          <w:sz w:val="18"/>
          <w:szCs w:val="18"/>
          <w:lang w:val="es-ES"/>
        </w:rPr>
        <w:t xml:space="preserve">, </w:t>
      </w:r>
      <w:r w:rsidRPr="0010610A">
        <w:rPr>
          <w:rFonts w:ascii="GHEA Grapalat" w:hAnsi="GHEA Grapalat"/>
          <w:sz w:val="18"/>
          <w:szCs w:val="18"/>
        </w:rPr>
        <w:t>կաշառք</w:t>
      </w:r>
      <w:r w:rsidRPr="0010610A">
        <w:rPr>
          <w:rFonts w:ascii="GHEA Grapalat" w:hAnsi="GHEA Grapalat"/>
          <w:sz w:val="18"/>
          <w:szCs w:val="18"/>
          <w:lang w:val="es-ES"/>
        </w:rPr>
        <w:t xml:space="preserve"> </w:t>
      </w:r>
      <w:r w:rsidRPr="0010610A">
        <w:rPr>
          <w:rFonts w:ascii="GHEA Grapalat" w:hAnsi="GHEA Grapalat"/>
          <w:sz w:val="18"/>
          <w:szCs w:val="18"/>
        </w:rPr>
        <w:t>տալու</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sz w:val="18"/>
          <w:szCs w:val="18"/>
        </w:rPr>
        <w:t>կաշառքի</w:t>
      </w:r>
      <w:r w:rsidRPr="0010610A">
        <w:rPr>
          <w:rFonts w:ascii="GHEA Grapalat" w:hAnsi="GHEA Grapalat"/>
          <w:sz w:val="18"/>
          <w:szCs w:val="18"/>
          <w:lang w:val="es-ES"/>
        </w:rPr>
        <w:t xml:space="preserve"> </w:t>
      </w:r>
      <w:r w:rsidRPr="0010610A">
        <w:rPr>
          <w:rFonts w:ascii="GHEA Grapalat" w:hAnsi="GHEA Grapalat"/>
          <w:sz w:val="18"/>
          <w:szCs w:val="18"/>
        </w:rPr>
        <w:t>միջնորդության</w:t>
      </w:r>
      <w:r w:rsidRPr="0010610A">
        <w:rPr>
          <w:rFonts w:ascii="GHEA Grapalat" w:hAnsi="GHEA Grapalat"/>
          <w:sz w:val="18"/>
          <w:szCs w:val="18"/>
          <w:lang w:val="es-ES"/>
        </w:rPr>
        <w:t xml:space="preserve"> </w:t>
      </w:r>
      <w:r w:rsidRPr="0010610A">
        <w:rPr>
          <w:rFonts w:ascii="GHEA Grapalat" w:hAnsi="GHEA Grapalat"/>
          <w:sz w:val="18"/>
          <w:szCs w:val="18"/>
        </w:rPr>
        <w:t>և</w:t>
      </w:r>
      <w:r w:rsidRPr="0010610A">
        <w:rPr>
          <w:rFonts w:ascii="GHEA Grapalat" w:hAnsi="GHEA Grapalat"/>
          <w:sz w:val="18"/>
          <w:szCs w:val="18"/>
          <w:lang w:val="es-ES"/>
        </w:rPr>
        <w:t xml:space="preserve"> </w:t>
      </w:r>
      <w:r w:rsidRPr="0010610A">
        <w:rPr>
          <w:rFonts w:ascii="GHEA Grapalat" w:hAnsi="GHEA Grapalat"/>
          <w:sz w:val="18"/>
          <w:szCs w:val="18"/>
        </w:rPr>
        <w:t>օրենքով</w:t>
      </w:r>
      <w:r w:rsidRPr="0010610A">
        <w:rPr>
          <w:rFonts w:ascii="GHEA Grapalat" w:hAnsi="GHEA Grapalat"/>
          <w:sz w:val="18"/>
          <w:szCs w:val="18"/>
          <w:lang w:val="es-ES"/>
        </w:rPr>
        <w:t xml:space="preserve"> </w:t>
      </w:r>
      <w:r w:rsidRPr="0010610A">
        <w:rPr>
          <w:rFonts w:ascii="GHEA Grapalat" w:hAnsi="GHEA Grapalat"/>
          <w:sz w:val="18"/>
          <w:szCs w:val="18"/>
        </w:rPr>
        <w:t>նախատեսված</w:t>
      </w:r>
      <w:r w:rsidRPr="0010610A">
        <w:rPr>
          <w:rFonts w:ascii="GHEA Grapalat" w:hAnsi="GHEA Grapalat"/>
          <w:sz w:val="18"/>
          <w:szCs w:val="18"/>
          <w:lang w:val="es-ES"/>
        </w:rPr>
        <w:t xml:space="preserve"> </w:t>
      </w:r>
      <w:r w:rsidRPr="0010610A">
        <w:rPr>
          <w:rFonts w:ascii="GHEA Grapalat" w:hAnsi="GHEA Grapalat"/>
          <w:sz w:val="18"/>
          <w:szCs w:val="18"/>
        </w:rPr>
        <w:t>տնտեսական</w:t>
      </w:r>
      <w:r w:rsidRPr="0010610A">
        <w:rPr>
          <w:rFonts w:ascii="GHEA Grapalat" w:hAnsi="GHEA Grapalat"/>
          <w:sz w:val="18"/>
          <w:szCs w:val="18"/>
          <w:lang w:val="es-ES"/>
        </w:rPr>
        <w:t xml:space="preserve"> </w:t>
      </w:r>
      <w:r w:rsidRPr="0010610A">
        <w:rPr>
          <w:rFonts w:ascii="GHEA Grapalat" w:hAnsi="GHEA Grapalat"/>
          <w:sz w:val="18"/>
          <w:szCs w:val="18"/>
        </w:rPr>
        <w:t>գործունեության</w:t>
      </w:r>
      <w:r w:rsidRPr="0010610A">
        <w:rPr>
          <w:rFonts w:ascii="GHEA Grapalat" w:hAnsi="GHEA Grapalat"/>
          <w:sz w:val="18"/>
          <w:szCs w:val="18"/>
          <w:lang w:val="es-ES"/>
        </w:rPr>
        <w:t xml:space="preserve"> </w:t>
      </w:r>
      <w:r w:rsidRPr="0010610A">
        <w:rPr>
          <w:rFonts w:ascii="GHEA Grapalat" w:hAnsi="GHEA Grapalat"/>
          <w:sz w:val="18"/>
          <w:szCs w:val="18"/>
        </w:rPr>
        <w:t>դեմ</w:t>
      </w:r>
      <w:r w:rsidRPr="0010610A">
        <w:rPr>
          <w:rFonts w:ascii="GHEA Grapalat" w:hAnsi="GHEA Grapalat"/>
          <w:sz w:val="18"/>
          <w:szCs w:val="18"/>
          <w:lang w:val="es-ES"/>
        </w:rPr>
        <w:t xml:space="preserve"> </w:t>
      </w:r>
      <w:r w:rsidRPr="0010610A">
        <w:rPr>
          <w:rFonts w:ascii="GHEA Grapalat" w:hAnsi="GHEA Grapalat"/>
          <w:sz w:val="18"/>
          <w:szCs w:val="18"/>
        </w:rPr>
        <w:t>ուղղված</w:t>
      </w:r>
      <w:r w:rsidRPr="0010610A">
        <w:rPr>
          <w:rFonts w:ascii="GHEA Grapalat" w:hAnsi="GHEA Grapalat"/>
          <w:sz w:val="18"/>
          <w:szCs w:val="18"/>
          <w:lang w:val="es-ES"/>
        </w:rPr>
        <w:t xml:space="preserve"> </w:t>
      </w:r>
      <w:r w:rsidRPr="0010610A">
        <w:rPr>
          <w:rFonts w:ascii="GHEA Grapalat" w:hAnsi="GHEA Grapalat"/>
          <w:sz w:val="18"/>
          <w:szCs w:val="18"/>
        </w:rPr>
        <w:t>հանցագործությունների</w:t>
      </w:r>
      <w:r w:rsidRPr="0010610A">
        <w:rPr>
          <w:rFonts w:ascii="GHEA Grapalat" w:hAnsi="GHEA Grapalat"/>
          <w:sz w:val="18"/>
          <w:szCs w:val="18"/>
          <w:lang w:val="es-ES"/>
        </w:rPr>
        <w:t xml:space="preserve"> </w:t>
      </w:r>
      <w:r w:rsidRPr="0010610A">
        <w:rPr>
          <w:rFonts w:ascii="GHEA Grapalat" w:hAnsi="GHEA Grapalat"/>
          <w:sz w:val="18"/>
          <w:szCs w:val="18"/>
        </w:rPr>
        <w:t>համար</w:t>
      </w:r>
      <w:r w:rsidRPr="0010610A">
        <w:rPr>
          <w:rFonts w:ascii="GHEA Grapalat" w:hAnsi="GHEA Grapalat"/>
          <w:sz w:val="18"/>
          <w:szCs w:val="18"/>
          <w:lang w:val="es-ES"/>
        </w:rPr>
        <w:t>,</w:t>
      </w:r>
      <w:r w:rsidRPr="0010610A">
        <w:rPr>
          <w:rFonts w:ascii="GHEA Grapalat" w:hAnsi="GHEA Grapalat" w:cs="Sylfaen"/>
          <w:sz w:val="18"/>
          <w:szCs w:val="18"/>
          <w:lang w:val="es-ES"/>
        </w:rPr>
        <w:t xml:space="preserve"> </w:t>
      </w:r>
      <w:r w:rsidRPr="0010610A">
        <w:rPr>
          <w:rFonts w:ascii="GHEA Grapalat" w:hAnsi="GHEA Grapalat" w:cs="Sylfaen"/>
          <w:sz w:val="18"/>
          <w:szCs w:val="18"/>
        </w:rPr>
        <w:t>բացառությամբ</w:t>
      </w:r>
      <w:r w:rsidRPr="0010610A">
        <w:rPr>
          <w:rFonts w:ascii="GHEA Grapalat" w:hAnsi="GHEA Grapalat"/>
          <w:sz w:val="18"/>
          <w:szCs w:val="18"/>
          <w:lang w:val="es-ES"/>
        </w:rPr>
        <w:t xml:space="preserve"> </w:t>
      </w:r>
      <w:r w:rsidRPr="0010610A">
        <w:rPr>
          <w:rFonts w:ascii="GHEA Grapalat" w:hAnsi="GHEA Grapalat" w:cs="Sylfaen"/>
          <w:sz w:val="18"/>
          <w:szCs w:val="18"/>
        </w:rPr>
        <w:t>այն</w:t>
      </w:r>
      <w:r w:rsidRPr="0010610A">
        <w:rPr>
          <w:rFonts w:ascii="GHEA Grapalat" w:hAnsi="GHEA Grapalat"/>
          <w:sz w:val="18"/>
          <w:szCs w:val="18"/>
          <w:lang w:val="es-ES"/>
        </w:rPr>
        <w:t xml:space="preserve"> </w:t>
      </w:r>
      <w:r w:rsidRPr="0010610A">
        <w:rPr>
          <w:rFonts w:ascii="GHEA Grapalat" w:hAnsi="GHEA Grapalat" w:cs="Sylfaen"/>
          <w:sz w:val="18"/>
          <w:szCs w:val="18"/>
        </w:rPr>
        <w:t>դեպքերի</w:t>
      </w:r>
      <w:r w:rsidRPr="0010610A">
        <w:rPr>
          <w:rFonts w:ascii="GHEA Grapalat" w:hAnsi="GHEA Grapalat"/>
          <w:sz w:val="18"/>
          <w:szCs w:val="18"/>
          <w:lang w:val="es-ES"/>
        </w:rPr>
        <w:t xml:space="preserve">, </w:t>
      </w:r>
      <w:r w:rsidRPr="0010610A">
        <w:rPr>
          <w:rFonts w:ascii="GHEA Grapalat" w:hAnsi="GHEA Grapalat" w:cs="Sylfaen"/>
          <w:sz w:val="18"/>
          <w:szCs w:val="18"/>
        </w:rPr>
        <w:t>երբ</w:t>
      </w:r>
      <w:r w:rsidRPr="0010610A">
        <w:rPr>
          <w:rFonts w:ascii="GHEA Grapalat" w:hAnsi="GHEA Grapalat"/>
          <w:sz w:val="18"/>
          <w:szCs w:val="18"/>
          <w:lang w:val="es-ES"/>
        </w:rPr>
        <w:t xml:space="preserve"> </w:t>
      </w:r>
      <w:r w:rsidRPr="0010610A">
        <w:rPr>
          <w:rFonts w:ascii="GHEA Grapalat" w:hAnsi="GHEA Grapalat" w:cs="Sylfaen"/>
          <w:sz w:val="18"/>
          <w:szCs w:val="18"/>
        </w:rPr>
        <w:t>դատվածությունը</w:t>
      </w:r>
      <w:r w:rsidRPr="0010610A">
        <w:rPr>
          <w:rFonts w:ascii="GHEA Grapalat" w:hAnsi="GHEA Grapalat"/>
          <w:sz w:val="18"/>
          <w:szCs w:val="18"/>
          <w:lang w:val="es-ES"/>
        </w:rPr>
        <w:t xml:space="preserve"> </w:t>
      </w:r>
      <w:r w:rsidRPr="0010610A">
        <w:rPr>
          <w:rFonts w:ascii="GHEA Grapalat" w:hAnsi="GHEA Grapalat" w:cs="Sylfaen"/>
          <w:sz w:val="18"/>
          <w:szCs w:val="18"/>
        </w:rPr>
        <w:t>օրենքով</w:t>
      </w:r>
      <w:r w:rsidRPr="0010610A">
        <w:rPr>
          <w:rFonts w:ascii="GHEA Grapalat" w:hAnsi="GHEA Grapalat"/>
          <w:sz w:val="18"/>
          <w:szCs w:val="18"/>
          <w:lang w:val="es-ES"/>
        </w:rPr>
        <w:t xml:space="preserve"> </w:t>
      </w:r>
      <w:r w:rsidRPr="0010610A">
        <w:rPr>
          <w:rFonts w:ascii="GHEA Grapalat" w:hAnsi="GHEA Grapalat" w:cs="Sylfaen"/>
          <w:sz w:val="18"/>
          <w:szCs w:val="18"/>
        </w:rPr>
        <w:t>սահմանված</w:t>
      </w:r>
      <w:r w:rsidRPr="0010610A">
        <w:rPr>
          <w:rFonts w:ascii="GHEA Grapalat" w:hAnsi="GHEA Grapalat"/>
          <w:sz w:val="18"/>
          <w:szCs w:val="18"/>
          <w:lang w:val="es-ES"/>
        </w:rPr>
        <w:t xml:space="preserve"> </w:t>
      </w:r>
      <w:r w:rsidRPr="0010610A">
        <w:rPr>
          <w:rFonts w:ascii="GHEA Grapalat" w:hAnsi="GHEA Grapalat" w:cs="Sylfaen"/>
          <w:sz w:val="18"/>
          <w:szCs w:val="18"/>
        </w:rPr>
        <w:t>կարգով</w:t>
      </w:r>
      <w:r w:rsidRPr="0010610A">
        <w:rPr>
          <w:rFonts w:ascii="GHEA Grapalat" w:hAnsi="GHEA Grapalat"/>
          <w:sz w:val="18"/>
          <w:szCs w:val="18"/>
          <w:lang w:val="es-ES"/>
        </w:rPr>
        <w:t xml:space="preserve"> </w:t>
      </w:r>
      <w:r w:rsidRPr="0010610A">
        <w:rPr>
          <w:rFonts w:ascii="GHEA Grapalat" w:hAnsi="GHEA Grapalat" w:cs="Sylfaen"/>
          <w:sz w:val="18"/>
          <w:szCs w:val="18"/>
        </w:rPr>
        <w:t>մարված</w:t>
      </w:r>
      <w:r w:rsidRPr="0010610A">
        <w:rPr>
          <w:rFonts w:ascii="GHEA Grapalat" w:hAnsi="GHEA Grapalat"/>
          <w:sz w:val="18"/>
          <w:szCs w:val="18"/>
          <w:lang w:val="es-ES"/>
        </w:rPr>
        <w:t xml:space="preserve"> </w:t>
      </w:r>
      <w:r w:rsidR="007367D4" w:rsidRPr="0010610A">
        <w:rPr>
          <w:rFonts w:ascii="GHEA Grapalat" w:hAnsi="GHEA Grapalat"/>
          <w:sz w:val="18"/>
          <w:szCs w:val="18"/>
          <w:lang w:val="hy-AM"/>
        </w:rPr>
        <w:t xml:space="preserve">կամ վերացված </w:t>
      </w:r>
      <w:r w:rsidRPr="0010610A">
        <w:rPr>
          <w:rFonts w:ascii="GHEA Grapalat" w:hAnsi="GHEA Grapalat" w:cs="Sylfaen"/>
          <w:sz w:val="18"/>
          <w:szCs w:val="18"/>
        </w:rPr>
        <w:t>է</w:t>
      </w:r>
      <w:r w:rsidRPr="0010610A">
        <w:rPr>
          <w:rFonts w:ascii="GHEA Grapalat" w:hAnsi="GHEA Grapalat"/>
          <w:sz w:val="18"/>
          <w:szCs w:val="18"/>
          <w:lang w:val="es-ES"/>
        </w:rPr>
        <w:t xml:space="preserve">.  </w:t>
      </w:r>
    </w:p>
    <w:p w14:paraId="65824E61" w14:textId="77777777" w:rsidR="004E649B" w:rsidRPr="0010610A" w:rsidRDefault="00753E6E" w:rsidP="00EF3662">
      <w:pPr>
        <w:ind w:firstLine="720"/>
        <w:jc w:val="both"/>
        <w:rPr>
          <w:rFonts w:ascii="GHEA Grapalat" w:hAnsi="GHEA Grapalat"/>
          <w:sz w:val="18"/>
          <w:szCs w:val="18"/>
          <w:lang w:val="es-ES"/>
        </w:rPr>
      </w:pPr>
      <w:r w:rsidRPr="0010610A">
        <w:rPr>
          <w:rFonts w:ascii="GHEA Grapalat" w:hAnsi="GHEA Grapalat" w:cs="Sylfaen"/>
          <w:sz w:val="18"/>
          <w:szCs w:val="18"/>
          <w:lang w:val="es-ES"/>
        </w:rPr>
        <w:t>4)</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որոնց</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վերաբերյալ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գնումների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ոլորտում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հակամրցակցային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համաձայնության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գերիշխող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դիրքի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չարաշահման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կամ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անբարեխիղճ</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մրցակցության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համար</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պատասխանատվություն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սահմանող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վարչական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ակտը</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հայտը</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ներկայացվելու</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օրվան</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նախորդող</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երեք</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տարվա</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ընթացքում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դարձել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է</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անբողոքարկելի</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իսկ</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բողոքարկված</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լինելու</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դեպքում</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թողնվել</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է</w:t>
      </w:r>
      <w:r w:rsidR="006F3F15" w:rsidRPr="0010610A">
        <w:rPr>
          <w:rFonts w:ascii="GHEA Grapalat" w:hAnsi="GHEA Grapalat" w:cs="Sylfaen"/>
          <w:sz w:val="18"/>
          <w:szCs w:val="18"/>
          <w:lang w:val="es-ES"/>
        </w:rPr>
        <w:t xml:space="preserve"> </w:t>
      </w:r>
      <w:r w:rsidR="006F3F15" w:rsidRPr="0010610A">
        <w:rPr>
          <w:rFonts w:ascii="GHEA Grapalat" w:hAnsi="GHEA Grapalat" w:cs="Sylfaen"/>
          <w:sz w:val="18"/>
          <w:szCs w:val="18"/>
        </w:rPr>
        <w:t>անփոփոխ</w:t>
      </w:r>
      <w:r w:rsidR="006F3F15" w:rsidRPr="0010610A">
        <w:rPr>
          <w:rFonts w:ascii="Cambria Math" w:hAnsi="Cambria Math" w:cs="Cambria Math"/>
          <w:sz w:val="18"/>
          <w:szCs w:val="18"/>
          <w:lang w:val="es-ES"/>
        </w:rPr>
        <w:t>․</w:t>
      </w:r>
      <w:r w:rsidR="006F3F15" w:rsidRPr="0010610A">
        <w:rPr>
          <w:rFonts w:ascii="GHEA Grapalat" w:hAnsi="GHEA Grapalat"/>
          <w:sz w:val="18"/>
          <w:szCs w:val="18"/>
          <w:lang w:val="es-ES"/>
        </w:rPr>
        <w:t xml:space="preserve"> </w:t>
      </w:r>
      <w:r w:rsidRPr="0010610A">
        <w:rPr>
          <w:rFonts w:ascii="GHEA Grapalat" w:hAnsi="GHEA Grapalat"/>
          <w:sz w:val="18"/>
          <w:szCs w:val="18"/>
          <w:lang w:val="es-ES"/>
        </w:rPr>
        <w:t xml:space="preserve"> </w:t>
      </w:r>
    </w:p>
    <w:p w14:paraId="522EAE2C" w14:textId="517DE335" w:rsidR="00753E6E" w:rsidRPr="0010610A" w:rsidRDefault="00753E6E" w:rsidP="00EF3662">
      <w:pPr>
        <w:ind w:firstLine="720"/>
        <w:jc w:val="both"/>
        <w:rPr>
          <w:rFonts w:ascii="GHEA Grapalat" w:hAnsi="GHEA Grapalat"/>
          <w:sz w:val="18"/>
          <w:szCs w:val="18"/>
          <w:lang w:val="es-ES"/>
        </w:rPr>
      </w:pPr>
      <w:r w:rsidRPr="0010610A">
        <w:rPr>
          <w:rFonts w:ascii="GHEA Grapalat" w:hAnsi="GHEA Grapalat" w:cs="Sylfaen"/>
          <w:sz w:val="18"/>
          <w:szCs w:val="18"/>
          <w:lang w:val="es-ES"/>
        </w:rPr>
        <w:t xml:space="preserve">5) </w:t>
      </w:r>
      <w:r w:rsidRPr="0010610A">
        <w:rPr>
          <w:rFonts w:ascii="GHEA Grapalat" w:hAnsi="GHEA Grapalat" w:cs="Sylfaen"/>
          <w:sz w:val="18"/>
          <w:szCs w:val="18"/>
        </w:rPr>
        <w:t>որոնք</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հայտը</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ներկայացնելու</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օրվա</w:t>
      </w:r>
      <w:r w:rsidRPr="0010610A">
        <w:rPr>
          <w:rFonts w:ascii="GHEA Grapalat" w:hAnsi="GHEA Grapalat" w:cs="Sylfaen"/>
          <w:sz w:val="18"/>
          <w:szCs w:val="18"/>
          <w:lang w:val="es-ES"/>
        </w:rPr>
        <w:t xml:space="preserve"> </w:t>
      </w:r>
      <w:r w:rsidRPr="0010610A">
        <w:rPr>
          <w:rFonts w:ascii="GHEA Grapalat" w:hAnsi="GHEA Grapalat" w:cs="Sylfaen"/>
          <w:sz w:val="18"/>
          <w:szCs w:val="18"/>
        </w:rPr>
        <w:t>դրությամբ</w:t>
      </w:r>
      <w:r w:rsidRPr="0010610A">
        <w:rPr>
          <w:rFonts w:ascii="GHEA Grapalat" w:hAnsi="GHEA Grapalat" w:cs="Sylfaen"/>
          <w:sz w:val="18"/>
          <w:szCs w:val="18"/>
          <w:lang w:val="es-ES"/>
        </w:rPr>
        <w:t xml:space="preserve"> </w:t>
      </w:r>
      <w:r w:rsidRPr="0010610A">
        <w:rPr>
          <w:rFonts w:ascii="GHEA Grapalat" w:hAnsi="GHEA Grapalat" w:cs="Sylfaen"/>
          <w:sz w:val="18"/>
          <w:szCs w:val="18"/>
        </w:rPr>
        <w:t>ներառված</w:t>
      </w:r>
      <w:r w:rsidRPr="0010610A">
        <w:rPr>
          <w:rFonts w:ascii="GHEA Grapalat" w:hAnsi="GHEA Grapalat" w:cs="Sylfaen"/>
          <w:sz w:val="18"/>
          <w:szCs w:val="18"/>
          <w:lang w:val="es-ES"/>
        </w:rPr>
        <w:t xml:space="preserve"> </w:t>
      </w:r>
      <w:r w:rsidRPr="0010610A">
        <w:rPr>
          <w:rFonts w:ascii="GHEA Grapalat" w:hAnsi="GHEA Grapalat" w:cs="Sylfaen"/>
          <w:sz w:val="18"/>
          <w:szCs w:val="18"/>
        </w:rPr>
        <w:t>են</w:t>
      </w:r>
      <w:r w:rsidRPr="0010610A">
        <w:rPr>
          <w:rFonts w:ascii="GHEA Grapalat" w:hAnsi="GHEA Grapalat" w:cs="Sylfaen"/>
          <w:sz w:val="18"/>
          <w:szCs w:val="18"/>
          <w:lang w:val="es-ES"/>
        </w:rPr>
        <w:t xml:space="preserve"> </w:t>
      </w:r>
      <w:r w:rsidRPr="0010610A">
        <w:rPr>
          <w:rFonts w:ascii="GHEA Grapalat" w:hAnsi="GHEA Grapalat" w:cs="Sylfaen"/>
          <w:sz w:val="18"/>
          <w:szCs w:val="18"/>
        </w:rPr>
        <w:t>Եվրասիական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տնտեսական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միությանն</w:t>
      </w:r>
      <w:r w:rsidRPr="0010610A">
        <w:rPr>
          <w:rFonts w:ascii="GHEA Grapalat" w:hAnsi="GHEA Grapalat" w:cs="Sylfaen"/>
          <w:sz w:val="18"/>
          <w:szCs w:val="18"/>
          <w:lang w:val="es-ES"/>
        </w:rPr>
        <w:t xml:space="preserve"> </w:t>
      </w:r>
      <w:r w:rsidRPr="0010610A">
        <w:rPr>
          <w:rFonts w:ascii="GHEA Grapalat" w:hAnsi="GHEA Grapalat" w:cs="Sylfaen"/>
          <w:sz w:val="18"/>
          <w:szCs w:val="18"/>
        </w:rPr>
        <w:t>անդամակցող</w:t>
      </w:r>
      <w:r w:rsidRPr="0010610A">
        <w:rPr>
          <w:rFonts w:ascii="GHEA Grapalat" w:hAnsi="GHEA Grapalat" w:cs="Sylfaen"/>
          <w:sz w:val="18"/>
          <w:szCs w:val="18"/>
          <w:lang w:val="es-ES"/>
        </w:rPr>
        <w:t xml:space="preserve"> </w:t>
      </w:r>
      <w:r w:rsidRPr="0010610A">
        <w:rPr>
          <w:rFonts w:ascii="GHEA Grapalat" w:hAnsi="GHEA Grapalat" w:cs="Sylfaen"/>
          <w:sz w:val="18"/>
          <w:szCs w:val="18"/>
        </w:rPr>
        <w:t>երկրների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rPr>
        <w:t>օրենսդրության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համաձայն</w:t>
      </w:r>
      <w:r w:rsidRPr="0010610A">
        <w:rPr>
          <w:rFonts w:ascii="GHEA Grapalat" w:hAnsi="GHEA Grapalat" w:cs="Sylfaen"/>
          <w:sz w:val="18"/>
          <w:szCs w:val="18"/>
          <w:lang w:val="es-ES"/>
        </w:rPr>
        <w:t xml:space="preserve"> </w:t>
      </w:r>
      <w:r w:rsidRPr="0010610A">
        <w:rPr>
          <w:rFonts w:ascii="GHEA Grapalat" w:hAnsi="GHEA Grapalat" w:cs="Sylfaen"/>
          <w:sz w:val="18"/>
          <w:szCs w:val="18"/>
        </w:rPr>
        <w:t>հրապարակված</w:t>
      </w:r>
      <w:r w:rsidRPr="0010610A">
        <w:rPr>
          <w:rFonts w:ascii="GHEA Grapalat" w:hAnsi="GHEA Grapalat" w:cs="Sylfaen"/>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գործընթացին</w:t>
      </w:r>
      <w:r w:rsidRPr="0010610A">
        <w:rPr>
          <w:rFonts w:ascii="GHEA Grapalat" w:hAnsi="GHEA Grapalat"/>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sz w:val="18"/>
          <w:szCs w:val="18"/>
          <w:lang w:val="es-ES"/>
        </w:rPr>
        <w:t xml:space="preserve"> </w:t>
      </w:r>
      <w:r w:rsidRPr="0010610A">
        <w:rPr>
          <w:rFonts w:ascii="GHEA Grapalat" w:hAnsi="GHEA Grapalat" w:cs="Sylfaen"/>
          <w:sz w:val="18"/>
          <w:szCs w:val="18"/>
        </w:rPr>
        <w:t>իրավունք</w:t>
      </w:r>
      <w:r w:rsidRPr="0010610A">
        <w:rPr>
          <w:rFonts w:ascii="GHEA Grapalat" w:hAnsi="GHEA Grapalat"/>
          <w:sz w:val="18"/>
          <w:szCs w:val="18"/>
          <w:lang w:val="es-ES"/>
        </w:rPr>
        <w:t xml:space="preserve"> </w:t>
      </w:r>
      <w:r w:rsidRPr="0010610A">
        <w:rPr>
          <w:rFonts w:ascii="GHEA Grapalat" w:hAnsi="GHEA Grapalat" w:cs="Sylfaen"/>
          <w:sz w:val="18"/>
          <w:szCs w:val="18"/>
        </w:rPr>
        <w:t>չունեցող</w:t>
      </w:r>
      <w:r w:rsidRPr="0010610A">
        <w:rPr>
          <w:rFonts w:ascii="GHEA Grapalat" w:hAnsi="GHEA Grapalat"/>
          <w:sz w:val="18"/>
          <w:szCs w:val="18"/>
          <w:lang w:val="es-ES"/>
        </w:rPr>
        <w:t xml:space="preserve"> </w:t>
      </w:r>
      <w:r w:rsidRPr="0010610A">
        <w:rPr>
          <w:rFonts w:ascii="GHEA Grapalat" w:hAnsi="GHEA Grapalat" w:cs="Sylfaen"/>
          <w:sz w:val="18"/>
          <w:szCs w:val="18"/>
        </w:rPr>
        <w:t>մասնակիցների</w:t>
      </w:r>
      <w:r w:rsidRPr="0010610A">
        <w:rPr>
          <w:rFonts w:ascii="GHEA Grapalat" w:hAnsi="GHEA Grapalat"/>
          <w:sz w:val="18"/>
          <w:szCs w:val="18"/>
          <w:lang w:val="es-ES"/>
        </w:rPr>
        <w:t xml:space="preserve"> </w:t>
      </w:r>
      <w:r w:rsidRPr="0010610A">
        <w:rPr>
          <w:rFonts w:ascii="GHEA Grapalat" w:hAnsi="GHEA Grapalat" w:cs="Sylfaen"/>
          <w:sz w:val="18"/>
          <w:szCs w:val="18"/>
        </w:rPr>
        <w:t>ցուցակում</w:t>
      </w:r>
      <w:r w:rsidRPr="0010610A">
        <w:rPr>
          <w:rFonts w:ascii="GHEA Grapalat" w:hAnsi="GHEA Grapalat" w:cs="Sylfaen"/>
          <w:sz w:val="18"/>
          <w:szCs w:val="18"/>
          <w:lang w:val="es-ES"/>
        </w:rPr>
        <w:t xml:space="preserve">. </w:t>
      </w:r>
    </w:p>
    <w:p w14:paraId="63DCBD40" w14:textId="77777777" w:rsidR="00753E6E" w:rsidRPr="0010610A" w:rsidRDefault="00753E6E" w:rsidP="00EF3662">
      <w:pPr>
        <w:ind w:firstLine="567"/>
        <w:jc w:val="both"/>
        <w:rPr>
          <w:rFonts w:ascii="GHEA Grapalat" w:hAnsi="GHEA Grapalat"/>
          <w:sz w:val="18"/>
          <w:szCs w:val="18"/>
          <w:lang w:val="es-ES"/>
        </w:rPr>
      </w:pPr>
      <w:r w:rsidRPr="0010610A">
        <w:rPr>
          <w:rFonts w:ascii="GHEA Grapalat" w:hAnsi="GHEA Grapalat"/>
          <w:sz w:val="18"/>
          <w:szCs w:val="18"/>
          <w:lang w:val="es-ES"/>
        </w:rPr>
        <w:t xml:space="preserve">   6) </w:t>
      </w:r>
      <w:r w:rsidRPr="0010610A">
        <w:rPr>
          <w:rFonts w:ascii="GHEA Grapalat" w:hAnsi="GHEA Grapalat"/>
          <w:sz w:val="18"/>
          <w:szCs w:val="18"/>
        </w:rPr>
        <w:t>որոնք</w:t>
      </w:r>
      <w:r w:rsidRPr="0010610A">
        <w:rPr>
          <w:rFonts w:ascii="GHEA Grapalat" w:hAnsi="GHEA Grapalat"/>
          <w:sz w:val="18"/>
          <w:szCs w:val="18"/>
          <w:lang w:val="es-ES"/>
        </w:rPr>
        <w:t xml:space="preserve"> </w:t>
      </w:r>
      <w:r w:rsidRPr="0010610A">
        <w:rPr>
          <w:rFonts w:ascii="GHEA Grapalat" w:hAnsi="GHEA Grapalat"/>
          <w:sz w:val="18"/>
          <w:szCs w:val="18"/>
        </w:rPr>
        <w:t>հայտը</w:t>
      </w:r>
      <w:r w:rsidRPr="0010610A">
        <w:rPr>
          <w:rFonts w:ascii="GHEA Grapalat" w:hAnsi="GHEA Grapalat"/>
          <w:sz w:val="18"/>
          <w:szCs w:val="18"/>
          <w:lang w:val="es-ES"/>
        </w:rPr>
        <w:t xml:space="preserve"> </w:t>
      </w:r>
      <w:r w:rsidRPr="0010610A">
        <w:rPr>
          <w:rFonts w:ascii="GHEA Grapalat" w:hAnsi="GHEA Grapalat"/>
          <w:sz w:val="18"/>
          <w:szCs w:val="18"/>
        </w:rPr>
        <w:t>ներկայացնելու</w:t>
      </w:r>
      <w:r w:rsidRPr="0010610A">
        <w:rPr>
          <w:rFonts w:ascii="GHEA Grapalat" w:hAnsi="GHEA Grapalat"/>
          <w:sz w:val="18"/>
          <w:szCs w:val="18"/>
          <w:lang w:val="es-ES"/>
        </w:rPr>
        <w:t xml:space="preserve"> </w:t>
      </w:r>
      <w:r w:rsidRPr="0010610A">
        <w:rPr>
          <w:rFonts w:ascii="GHEA Grapalat" w:hAnsi="GHEA Grapalat"/>
          <w:sz w:val="18"/>
          <w:szCs w:val="18"/>
        </w:rPr>
        <w:t>օրվա</w:t>
      </w:r>
      <w:r w:rsidRPr="0010610A">
        <w:rPr>
          <w:rFonts w:ascii="GHEA Grapalat" w:hAnsi="GHEA Grapalat"/>
          <w:sz w:val="18"/>
          <w:szCs w:val="18"/>
          <w:lang w:val="es-ES"/>
        </w:rPr>
        <w:t xml:space="preserve"> </w:t>
      </w:r>
      <w:r w:rsidRPr="0010610A">
        <w:rPr>
          <w:rFonts w:ascii="GHEA Grapalat" w:hAnsi="GHEA Grapalat"/>
          <w:sz w:val="18"/>
          <w:szCs w:val="18"/>
        </w:rPr>
        <w:t>դրությամբ</w:t>
      </w:r>
      <w:r w:rsidRPr="0010610A">
        <w:rPr>
          <w:rFonts w:ascii="GHEA Grapalat" w:hAnsi="GHEA Grapalat"/>
          <w:sz w:val="18"/>
          <w:szCs w:val="18"/>
          <w:lang w:val="es-ES"/>
        </w:rPr>
        <w:t xml:space="preserve"> </w:t>
      </w:r>
      <w:r w:rsidRPr="0010610A">
        <w:rPr>
          <w:rFonts w:ascii="GHEA Grapalat" w:hAnsi="GHEA Grapalat" w:cs="Sylfaen"/>
          <w:sz w:val="18"/>
          <w:szCs w:val="18"/>
        </w:rPr>
        <w:t>ներառված</w:t>
      </w:r>
      <w:r w:rsidRPr="0010610A">
        <w:rPr>
          <w:rFonts w:ascii="GHEA Grapalat" w:hAnsi="GHEA Grapalat"/>
          <w:sz w:val="18"/>
          <w:szCs w:val="18"/>
          <w:lang w:val="es-ES"/>
        </w:rPr>
        <w:t xml:space="preserve"> </w:t>
      </w:r>
      <w:r w:rsidRPr="0010610A">
        <w:rPr>
          <w:rFonts w:ascii="GHEA Grapalat" w:hAnsi="GHEA Grapalat" w:cs="Sylfaen"/>
          <w:sz w:val="18"/>
          <w:szCs w:val="18"/>
        </w:rPr>
        <w:t>են</w:t>
      </w:r>
      <w:r w:rsidRPr="0010610A">
        <w:rPr>
          <w:rFonts w:ascii="GHEA Grapalat" w:hAnsi="GHEA Grapalat"/>
          <w:sz w:val="18"/>
          <w:szCs w:val="18"/>
          <w:lang w:val="es-ES"/>
        </w:rPr>
        <w:t xml:space="preserve"> </w:t>
      </w:r>
      <w:r w:rsidRPr="0010610A">
        <w:rPr>
          <w:rFonts w:ascii="GHEA Grapalat" w:hAnsi="GHEA Grapalat" w:cs="Sylfaen"/>
          <w:sz w:val="18"/>
          <w:szCs w:val="18"/>
        </w:rPr>
        <w:t>գնումների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գործընթացին</w:t>
      </w:r>
      <w:r w:rsidRPr="0010610A">
        <w:rPr>
          <w:rFonts w:ascii="GHEA Grapalat" w:hAnsi="GHEA Grapalat"/>
          <w:sz w:val="18"/>
          <w:szCs w:val="18"/>
          <w:lang w:val="es-ES"/>
        </w:rPr>
        <w:t xml:space="preserve"> </w:t>
      </w:r>
      <w:r w:rsidRPr="0010610A">
        <w:rPr>
          <w:rFonts w:ascii="GHEA Grapalat" w:hAnsi="GHEA Grapalat" w:cs="Sylfaen"/>
          <w:sz w:val="18"/>
          <w:szCs w:val="18"/>
        </w:rPr>
        <w:t>մասնակցելու</w:t>
      </w:r>
      <w:r w:rsidRPr="0010610A">
        <w:rPr>
          <w:rFonts w:ascii="GHEA Grapalat" w:hAnsi="GHEA Grapalat"/>
          <w:sz w:val="18"/>
          <w:szCs w:val="18"/>
          <w:lang w:val="es-ES"/>
        </w:rPr>
        <w:t xml:space="preserve"> </w:t>
      </w:r>
      <w:r w:rsidRPr="0010610A">
        <w:rPr>
          <w:rFonts w:ascii="GHEA Grapalat" w:hAnsi="GHEA Grapalat" w:cs="Sylfaen"/>
          <w:sz w:val="18"/>
          <w:szCs w:val="18"/>
        </w:rPr>
        <w:t>իրավունք</w:t>
      </w:r>
      <w:r w:rsidRPr="0010610A">
        <w:rPr>
          <w:rFonts w:ascii="GHEA Grapalat" w:hAnsi="GHEA Grapalat"/>
          <w:sz w:val="18"/>
          <w:szCs w:val="18"/>
          <w:lang w:val="es-ES"/>
        </w:rPr>
        <w:t xml:space="preserve"> </w:t>
      </w:r>
      <w:r w:rsidRPr="0010610A">
        <w:rPr>
          <w:rFonts w:ascii="GHEA Grapalat" w:hAnsi="GHEA Grapalat" w:cs="Sylfaen"/>
          <w:sz w:val="18"/>
          <w:szCs w:val="18"/>
        </w:rPr>
        <w:t>չունեցող</w:t>
      </w:r>
      <w:r w:rsidRPr="0010610A">
        <w:rPr>
          <w:rFonts w:ascii="GHEA Grapalat" w:hAnsi="GHEA Grapalat"/>
          <w:sz w:val="18"/>
          <w:szCs w:val="18"/>
          <w:lang w:val="es-ES"/>
        </w:rPr>
        <w:t xml:space="preserve"> </w:t>
      </w:r>
      <w:r w:rsidRPr="0010610A">
        <w:rPr>
          <w:rFonts w:ascii="GHEA Grapalat" w:hAnsi="GHEA Grapalat" w:cs="Sylfaen"/>
          <w:sz w:val="18"/>
          <w:szCs w:val="18"/>
        </w:rPr>
        <w:t>մասնակիցների</w:t>
      </w:r>
      <w:r w:rsidRPr="0010610A">
        <w:rPr>
          <w:rFonts w:ascii="GHEA Grapalat" w:hAnsi="GHEA Grapalat"/>
          <w:sz w:val="18"/>
          <w:szCs w:val="18"/>
          <w:lang w:val="es-ES"/>
        </w:rPr>
        <w:t xml:space="preserve"> </w:t>
      </w:r>
      <w:r w:rsidRPr="0010610A">
        <w:rPr>
          <w:rFonts w:ascii="GHEA Grapalat" w:hAnsi="GHEA Grapalat" w:cs="Sylfaen"/>
          <w:sz w:val="18"/>
          <w:szCs w:val="18"/>
        </w:rPr>
        <w:t>ցուցակում</w:t>
      </w:r>
      <w:r w:rsidRPr="0010610A">
        <w:rPr>
          <w:rFonts w:ascii="GHEA Grapalat" w:hAnsi="GHEA Grapalat"/>
          <w:sz w:val="18"/>
          <w:szCs w:val="18"/>
          <w:lang w:val="es-ES"/>
        </w:rPr>
        <w:t>:</w:t>
      </w:r>
    </w:p>
    <w:p w14:paraId="26553657" w14:textId="77777777" w:rsidR="00990561" w:rsidRPr="0010610A" w:rsidRDefault="00990561" w:rsidP="00EF3662">
      <w:pPr>
        <w:ind w:firstLine="567"/>
        <w:jc w:val="both"/>
        <w:rPr>
          <w:rFonts w:ascii="GHEA Grapalat" w:hAnsi="GHEA Grapalat" w:cs="Sylfaen"/>
          <w:sz w:val="18"/>
          <w:szCs w:val="18"/>
          <w:lang w:val="es-ES"/>
        </w:rPr>
      </w:pPr>
      <w:r w:rsidRPr="0010610A">
        <w:rPr>
          <w:rFonts w:ascii="GHEA Grapalat" w:hAnsi="GHEA Grapalat" w:cs="Sylfaen"/>
          <w:sz w:val="18"/>
          <w:szCs w:val="18"/>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10610A" w:rsidRDefault="00C8399F" w:rsidP="00C8399F">
      <w:pPr>
        <w:shd w:val="clear" w:color="auto" w:fill="FFFFFF"/>
        <w:ind w:firstLine="375"/>
        <w:jc w:val="both"/>
        <w:rPr>
          <w:rFonts w:ascii="GHEA Grapalat" w:hAnsi="GHEA Grapalat" w:cs="Arial"/>
          <w:sz w:val="18"/>
          <w:szCs w:val="18"/>
          <w:lang w:val="es-ES"/>
        </w:rPr>
      </w:pPr>
      <w:r w:rsidRPr="0010610A">
        <w:rPr>
          <w:rFonts w:ascii="GHEA Grapalat" w:hAnsi="GHEA Grapalat" w:cs="Arial"/>
          <w:sz w:val="18"/>
          <w:szCs w:val="18"/>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10610A" w:rsidRDefault="00C8399F" w:rsidP="00C8399F">
      <w:pPr>
        <w:pStyle w:val="ListParagraph"/>
        <w:numPr>
          <w:ilvl w:val="0"/>
          <w:numId w:val="31"/>
        </w:numPr>
        <w:shd w:val="clear" w:color="auto" w:fill="FFFFFF"/>
        <w:ind w:left="0" w:firstLine="720"/>
        <w:jc w:val="both"/>
        <w:rPr>
          <w:rFonts w:ascii="GHEA Grapalat" w:hAnsi="GHEA Grapalat" w:cs="Arial"/>
          <w:sz w:val="18"/>
          <w:szCs w:val="18"/>
          <w:lang w:val="es-ES" w:eastAsia="en-US"/>
        </w:rPr>
      </w:pPr>
      <w:r w:rsidRPr="0010610A">
        <w:rPr>
          <w:rFonts w:ascii="GHEA Grapalat" w:hAnsi="GHEA Grapalat" w:cs="Arial"/>
          <w:sz w:val="18"/>
          <w:szCs w:val="18"/>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10610A" w:rsidRDefault="00C8399F" w:rsidP="00C8399F">
      <w:pPr>
        <w:pStyle w:val="ListParagraph"/>
        <w:numPr>
          <w:ilvl w:val="0"/>
          <w:numId w:val="31"/>
        </w:numPr>
        <w:shd w:val="clear" w:color="auto" w:fill="FFFFFF"/>
        <w:ind w:left="0" w:firstLine="720"/>
        <w:jc w:val="both"/>
        <w:rPr>
          <w:rFonts w:ascii="GHEA Grapalat" w:hAnsi="GHEA Grapalat" w:cs="Arial"/>
          <w:sz w:val="18"/>
          <w:szCs w:val="18"/>
          <w:lang w:val="es-ES"/>
        </w:rPr>
      </w:pPr>
      <w:r w:rsidRPr="0010610A">
        <w:rPr>
          <w:rFonts w:ascii="GHEA Grapalat" w:hAnsi="GHEA Grapalat" w:cs="Arial"/>
          <w:sz w:val="18"/>
          <w:szCs w:val="18"/>
          <w:lang w:val="es-ES" w:eastAsia="en-US"/>
        </w:rPr>
        <w:t>որպես ընտրված մասնակից հրաժարվել կամ զրկվել է պայմանագիր կնքելու իրավունքից:</w:t>
      </w:r>
    </w:p>
    <w:p w14:paraId="628B0696" w14:textId="77777777" w:rsidR="00753E6E" w:rsidRPr="0010610A" w:rsidRDefault="00753E6E" w:rsidP="00EF3662">
      <w:pPr>
        <w:ind w:firstLine="567"/>
        <w:jc w:val="both"/>
        <w:rPr>
          <w:rFonts w:ascii="GHEA Grapalat" w:hAnsi="GHEA Grapalat" w:cs="Sylfaen"/>
          <w:sz w:val="18"/>
          <w:szCs w:val="18"/>
          <w:lang w:val="es-ES"/>
        </w:rPr>
      </w:pPr>
      <w:r w:rsidRPr="0010610A">
        <w:rPr>
          <w:rFonts w:ascii="GHEA Grapalat" w:hAnsi="GHEA Grapalat" w:cs="Sylfaen"/>
          <w:sz w:val="18"/>
          <w:szCs w:val="18"/>
          <w:lang w:val="es-ES"/>
        </w:rPr>
        <w:t>2.2 Մասնակցության իրավունքի գնահատման համար մասնակիցը հայտով պետք է ներկայացնի իր կողմից հաստատված` սույն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հրավերի</w:t>
      </w:r>
      <w:r w:rsidRPr="0010610A">
        <w:rPr>
          <w:rFonts w:ascii="GHEA Grapalat" w:hAnsi="GHEA Grapalat" w:cs="Arial"/>
          <w:sz w:val="18"/>
          <w:szCs w:val="18"/>
          <w:lang w:val="es-ES"/>
        </w:rPr>
        <w:t xml:space="preserve"> 2-րդ </w:t>
      </w:r>
      <w:r w:rsidRPr="0010610A">
        <w:rPr>
          <w:rFonts w:ascii="GHEA Grapalat" w:hAnsi="GHEA Grapalat" w:cs="Sylfaen"/>
          <w:sz w:val="18"/>
          <w:szCs w:val="18"/>
          <w:lang w:val="es-ES"/>
        </w:rPr>
        <w:t>մասի</w:t>
      </w:r>
      <w:r w:rsidRPr="0010610A">
        <w:rPr>
          <w:rFonts w:ascii="GHEA Grapalat" w:hAnsi="GHEA Grapalat" w:cs="Arial"/>
          <w:sz w:val="18"/>
          <w:szCs w:val="18"/>
          <w:lang w:val="es-ES"/>
        </w:rPr>
        <w:t xml:space="preserve"> 2.</w:t>
      </w:r>
      <w:r w:rsidR="005D30FC" w:rsidRPr="0010610A">
        <w:rPr>
          <w:rFonts w:ascii="GHEA Grapalat" w:hAnsi="GHEA Grapalat" w:cs="Arial"/>
          <w:sz w:val="18"/>
          <w:szCs w:val="18"/>
          <w:lang w:val="hy-AM"/>
        </w:rPr>
        <w:t>1</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կետով</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նախատեսված</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գրավոր</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հայտարարություն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Բացի</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սույն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կետով</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նախատեսված</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հայտարարությունից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մասնակցության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իրավունքի</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գնահատման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համար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այդ</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թվում</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ընտրված</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մասնակցից</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այլ</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փաստաթղթեր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կամ</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հիմնավորումներ</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չեն</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կարող</w:t>
      </w:r>
      <w:r w:rsidR="00EB487B" w:rsidRPr="0010610A">
        <w:rPr>
          <w:rFonts w:ascii="GHEA Grapalat" w:hAnsi="GHEA Grapalat" w:cs="Sylfaen"/>
          <w:sz w:val="18"/>
          <w:szCs w:val="18"/>
          <w:lang w:val="es-ES"/>
        </w:rPr>
        <w:t xml:space="preserve"> </w:t>
      </w:r>
      <w:r w:rsidR="00EB487B" w:rsidRPr="0010610A">
        <w:rPr>
          <w:rFonts w:ascii="GHEA Grapalat" w:hAnsi="GHEA Grapalat" w:cs="Sylfaen"/>
          <w:sz w:val="18"/>
          <w:szCs w:val="18"/>
        </w:rPr>
        <w:t>պահանջվել</w:t>
      </w:r>
      <w:r w:rsidR="00EB487B" w:rsidRPr="0010610A">
        <w:rPr>
          <w:rFonts w:ascii="GHEA Grapalat" w:hAnsi="GHEA Grapalat" w:cs="Sylfaen"/>
          <w:sz w:val="18"/>
          <w:szCs w:val="18"/>
          <w:lang w:val="es-ES"/>
        </w:rPr>
        <w:t>:</w:t>
      </w:r>
      <w:r w:rsidRPr="0010610A">
        <w:rPr>
          <w:rFonts w:ascii="GHEA Grapalat" w:hAnsi="GHEA Grapalat" w:cs="Tahoma"/>
          <w:sz w:val="18"/>
          <w:szCs w:val="18"/>
          <w:lang w:val="hy-AM"/>
        </w:rPr>
        <w:t xml:space="preserve"> </w:t>
      </w:r>
      <w:r w:rsidR="007A4BB9" w:rsidRPr="0010610A">
        <w:rPr>
          <w:rFonts w:ascii="GHEA Grapalat" w:hAnsi="GHEA Grapalat" w:cs="Tahoma"/>
          <w:sz w:val="18"/>
          <w:szCs w:val="18"/>
        </w:rPr>
        <w:t>Մասնակցի</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հայտարարության</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իսկությունը</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գնահատող</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հանձնաժողովը</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այսուհետ</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հանձնաժողով</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գնահատում</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է</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սույն</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հրավերով</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սահմանված</w:t>
      </w:r>
      <w:r w:rsidR="007A4BB9" w:rsidRPr="0010610A">
        <w:rPr>
          <w:rFonts w:ascii="GHEA Grapalat" w:hAnsi="GHEA Grapalat" w:cs="Tahoma"/>
          <w:sz w:val="18"/>
          <w:szCs w:val="18"/>
          <w:lang w:val="es-ES"/>
        </w:rPr>
        <w:t xml:space="preserve"> </w:t>
      </w:r>
      <w:r w:rsidR="007A4BB9" w:rsidRPr="0010610A">
        <w:rPr>
          <w:rFonts w:ascii="GHEA Grapalat" w:hAnsi="GHEA Grapalat" w:cs="Tahoma"/>
          <w:sz w:val="18"/>
          <w:szCs w:val="18"/>
        </w:rPr>
        <w:t>պայմաններով</w:t>
      </w:r>
      <w:r w:rsidR="007A4BB9" w:rsidRPr="0010610A">
        <w:rPr>
          <w:rFonts w:ascii="GHEA Grapalat" w:hAnsi="GHEA Grapalat" w:cs="Tahoma"/>
          <w:sz w:val="18"/>
          <w:szCs w:val="18"/>
          <w:lang w:val="es-ES"/>
        </w:rPr>
        <w:t>:</w:t>
      </w:r>
    </w:p>
    <w:p w14:paraId="68151F4C" w14:textId="77777777" w:rsidR="007367D4" w:rsidRPr="0010610A" w:rsidRDefault="00BA3554" w:rsidP="007367D4">
      <w:pPr>
        <w:ind w:firstLine="720"/>
        <w:jc w:val="both"/>
        <w:rPr>
          <w:rFonts w:ascii="GHEA Grapalat" w:hAnsi="GHEA Grapalat"/>
          <w:color w:val="000000"/>
          <w:sz w:val="18"/>
          <w:szCs w:val="18"/>
          <w:lang w:val="es-ES"/>
        </w:rPr>
      </w:pPr>
      <w:r w:rsidRPr="0010610A">
        <w:rPr>
          <w:rFonts w:ascii="GHEA Grapalat" w:hAnsi="GHEA Grapalat" w:cs="Tahoma"/>
          <w:sz w:val="18"/>
          <w:szCs w:val="18"/>
          <w:lang w:val="es-ES"/>
        </w:rPr>
        <w:t>2.</w:t>
      </w:r>
      <w:r w:rsidR="007968A3" w:rsidRPr="0010610A">
        <w:rPr>
          <w:rFonts w:ascii="GHEA Grapalat" w:hAnsi="GHEA Grapalat" w:cs="Tahoma"/>
          <w:sz w:val="18"/>
          <w:szCs w:val="18"/>
          <w:lang w:val="es-ES"/>
        </w:rPr>
        <w:t>3</w:t>
      </w:r>
      <w:r w:rsidR="00EB487B" w:rsidRPr="0010610A">
        <w:rPr>
          <w:rFonts w:ascii="GHEA Grapalat" w:hAnsi="GHEA Grapalat" w:cs="Tahoma"/>
          <w:sz w:val="18"/>
          <w:szCs w:val="18"/>
          <w:lang w:val="es-ES"/>
        </w:rPr>
        <w:t xml:space="preserve"> </w:t>
      </w:r>
      <w:r w:rsidR="007367D4" w:rsidRPr="0010610A">
        <w:rPr>
          <w:rFonts w:ascii="GHEA Grapalat" w:hAnsi="GHEA Grapalat" w:cs="Sylfaen"/>
          <w:sz w:val="18"/>
          <w:szCs w:val="18"/>
        </w:rPr>
        <w:t>Մասնակիցի՝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lang w:val="hy-AM"/>
        </w:rPr>
        <w:t>Օ</w:t>
      </w:r>
      <w:r w:rsidR="007367D4" w:rsidRPr="0010610A">
        <w:rPr>
          <w:rFonts w:ascii="GHEA Grapalat" w:hAnsi="GHEA Grapalat" w:cs="Sylfaen"/>
          <w:sz w:val="18"/>
          <w:szCs w:val="18"/>
        </w:rPr>
        <w:t>րենքի</w:t>
      </w:r>
      <w:r w:rsidR="007367D4" w:rsidRPr="0010610A">
        <w:rPr>
          <w:rFonts w:ascii="GHEA Grapalat" w:hAnsi="GHEA Grapalat" w:cs="Sylfaen"/>
          <w:sz w:val="18"/>
          <w:szCs w:val="18"/>
          <w:lang w:val="es-ES"/>
        </w:rPr>
        <w:t xml:space="preserve"> 6-</w:t>
      </w:r>
      <w:r w:rsidR="007367D4" w:rsidRPr="0010610A">
        <w:rPr>
          <w:rFonts w:ascii="GHEA Grapalat" w:hAnsi="GHEA Grapalat" w:cs="Sylfaen"/>
          <w:sz w:val="18"/>
          <w:szCs w:val="18"/>
        </w:rPr>
        <w:t>րդ</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հոդվածի</w:t>
      </w:r>
      <w:r w:rsidR="007367D4" w:rsidRPr="0010610A">
        <w:rPr>
          <w:rFonts w:ascii="GHEA Grapalat" w:hAnsi="GHEA Grapalat" w:cs="Sylfaen"/>
          <w:sz w:val="18"/>
          <w:szCs w:val="18"/>
          <w:lang w:val="es-ES"/>
        </w:rPr>
        <w:t xml:space="preserve"> 1-</w:t>
      </w:r>
      <w:r w:rsidR="007367D4" w:rsidRPr="0010610A">
        <w:rPr>
          <w:rFonts w:ascii="GHEA Grapalat" w:hAnsi="GHEA Grapalat" w:cs="Sylfaen"/>
          <w:sz w:val="18"/>
          <w:szCs w:val="18"/>
        </w:rPr>
        <w:t>ին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մասի</w:t>
      </w:r>
      <w:r w:rsidR="007367D4" w:rsidRPr="0010610A">
        <w:rPr>
          <w:rFonts w:ascii="GHEA Grapalat" w:hAnsi="GHEA Grapalat" w:cs="Sylfaen"/>
          <w:sz w:val="18"/>
          <w:szCs w:val="18"/>
          <w:lang w:val="es-ES"/>
        </w:rPr>
        <w:t xml:space="preserve"> 6-</w:t>
      </w:r>
      <w:r w:rsidR="007367D4" w:rsidRPr="0010610A">
        <w:rPr>
          <w:rFonts w:ascii="GHEA Grapalat" w:hAnsi="GHEA Grapalat" w:cs="Sylfaen"/>
          <w:sz w:val="18"/>
          <w:szCs w:val="18"/>
        </w:rPr>
        <w:t>րդ</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կետով</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նախատեսված</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ցուցակում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ներառվելը</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դրանում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գտնվելու</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ժամանակահատվածում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ինքնաբերաբար</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հանգեցնում</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է</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վերջինիս</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հետ</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փոխկապակցված</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անձանց</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գնումների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գործընթացին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մասնակցության</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իրավունքի</w:t>
      </w:r>
      <w:r w:rsidR="007367D4" w:rsidRPr="0010610A">
        <w:rPr>
          <w:rFonts w:ascii="GHEA Grapalat" w:hAnsi="GHEA Grapalat" w:cs="Sylfaen"/>
          <w:sz w:val="18"/>
          <w:szCs w:val="18"/>
          <w:lang w:val="es-ES"/>
        </w:rPr>
        <w:t xml:space="preserve"> </w:t>
      </w:r>
      <w:r w:rsidR="007367D4" w:rsidRPr="0010610A">
        <w:rPr>
          <w:rFonts w:ascii="GHEA Grapalat" w:hAnsi="GHEA Grapalat" w:cs="Sylfaen"/>
          <w:sz w:val="18"/>
          <w:szCs w:val="18"/>
        </w:rPr>
        <w:t>սահմանափակման</w:t>
      </w:r>
      <w:r w:rsidR="007367D4" w:rsidRPr="0010610A">
        <w:rPr>
          <w:rFonts w:ascii="GHEA Grapalat" w:hAnsi="GHEA Grapalat" w:cs="Sylfaen"/>
          <w:sz w:val="18"/>
          <w:szCs w:val="18"/>
          <w:lang w:val="es-ES"/>
        </w:rPr>
        <w:t>:</w:t>
      </w:r>
      <w:r w:rsidR="007367D4" w:rsidRPr="0010610A">
        <w:rPr>
          <w:rFonts w:ascii="GHEA Grapalat" w:hAnsi="GHEA Grapalat"/>
          <w:color w:val="000000"/>
          <w:sz w:val="18"/>
          <w:szCs w:val="18"/>
          <w:lang w:val="es-ES"/>
        </w:rPr>
        <w:t xml:space="preserve"> </w:t>
      </w:r>
    </w:p>
    <w:p w14:paraId="0A888808" w14:textId="77777777" w:rsidR="00BA3554" w:rsidRPr="0010610A" w:rsidRDefault="00BA3554" w:rsidP="00EF3662">
      <w:pPr>
        <w:ind w:firstLine="720"/>
        <w:jc w:val="both"/>
        <w:rPr>
          <w:rFonts w:ascii="GHEA Grapalat" w:hAnsi="GHEA Grapalat"/>
          <w:sz w:val="18"/>
          <w:szCs w:val="18"/>
          <w:lang w:val="es-ES"/>
        </w:rPr>
      </w:pPr>
      <w:r w:rsidRPr="0010610A">
        <w:rPr>
          <w:rFonts w:ascii="GHEA Grapalat" w:hAnsi="GHEA Grapalat" w:cs="Sylfaen"/>
          <w:sz w:val="18"/>
          <w:szCs w:val="18"/>
        </w:rPr>
        <w:t>Արգելվում</w:t>
      </w:r>
      <w:r w:rsidRPr="0010610A">
        <w:rPr>
          <w:rFonts w:ascii="GHEA Grapalat" w:hAnsi="GHEA Grapalat"/>
          <w:sz w:val="18"/>
          <w:szCs w:val="18"/>
          <w:lang w:val="es-ES"/>
        </w:rPr>
        <w:t xml:space="preserve"> </w:t>
      </w:r>
      <w:r w:rsidRPr="0010610A">
        <w:rPr>
          <w:rFonts w:ascii="GHEA Grapalat" w:hAnsi="GHEA Grapalat" w:cs="Sylfaen"/>
          <w:sz w:val="18"/>
          <w:szCs w:val="18"/>
        </w:rPr>
        <w:t>է</w:t>
      </w:r>
      <w:r w:rsidRPr="0010610A">
        <w:rPr>
          <w:rFonts w:ascii="GHEA Grapalat" w:hAnsi="GHEA Grapalat"/>
          <w:sz w:val="18"/>
          <w:szCs w:val="18"/>
          <w:lang w:val="es-ES"/>
        </w:rPr>
        <w:t xml:space="preserve"> </w:t>
      </w:r>
      <w:r w:rsidRPr="0010610A">
        <w:rPr>
          <w:rFonts w:ascii="GHEA Grapalat" w:hAnsi="GHEA Grapalat"/>
          <w:sz w:val="18"/>
          <w:szCs w:val="18"/>
        </w:rPr>
        <w:t>սույն</w:t>
      </w:r>
      <w:r w:rsidRPr="0010610A">
        <w:rPr>
          <w:rFonts w:ascii="GHEA Grapalat" w:hAnsi="GHEA Grapalat"/>
          <w:sz w:val="18"/>
          <w:szCs w:val="18"/>
          <w:lang w:val="es-ES"/>
        </w:rPr>
        <w:t xml:space="preserve"> </w:t>
      </w:r>
      <w:r w:rsidRPr="0010610A">
        <w:rPr>
          <w:rFonts w:ascii="GHEA Grapalat" w:hAnsi="GHEA Grapalat"/>
          <w:sz w:val="18"/>
          <w:szCs w:val="18"/>
        </w:rPr>
        <w:t>կետով</w:t>
      </w:r>
      <w:r w:rsidRPr="0010610A">
        <w:rPr>
          <w:rFonts w:ascii="GHEA Grapalat" w:hAnsi="GHEA Grapalat"/>
          <w:sz w:val="18"/>
          <w:szCs w:val="18"/>
          <w:lang w:val="es-ES"/>
        </w:rPr>
        <w:t xml:space="preserve"> </w:t>
      </w:r>
      <w:r w:rsidRPr="0010610A">
        <w:rPr>
          <w:rFonts w:ascii="GHEA Grapalat" w:hAnsi="GHEA Grapalat"/>
          <w:sz w:val="18"/>
          <w:szCs w:val="18"/>
        </w:rPr>
        <w:t>սահմանված</w:t>
      </w:r>
      <w:r w:rsidRPr="0010610A">
        <w:rPr>
          <w:rFonts w:ascii="GHEA Grapalat" w:hAnsi="GHEA Grapalat"/>
          <w:sz w:val="18"/>
          <w:szCs w:val="18"/>
          <w:lang w:val="es-ES"/>
        </w:rPr>
        <w:t xml:space="preserve"> </w:t>
      </w:r>
      <w:r w:rsidRPr="0010610A">
        <w:rPr>
          <w:rFonts w:ascii="GHEA Grapalat" w:hAnsi="GHEA Grapalat"/>
          <w:sz w:val="18"/>
          <w:szCs w:val="18"/>
        </w:rPr>
        <w:t>փոխկապակցված</w:t>
      </w:r>
      <w:r w:rsidRPr="0010610A">
        <w:rPr>
          <w:rFonts w:ascii="GHEA Grapalat" w:hAnsi="GHEA Grapalat"/>
          <w:sz w:val="18"/>
          <w:szCs w:val="18"/>
          <w:lang w:val="es-ES"/>
        </w:rPr>
        <w:t xml:space="preserve"> </w:t>
      </w:r>
      <w:r w:rsidRPr="0010610A">
        <w:rPr>
          <w:rFonts w:ascii="GHEA Grapalat" w:hAnsi="GHEA Grapalat"/>
          <w:sz w:val="18"/>
          <w:szCs w:val="18"/>
        </w:rPr>
        <w:t>անձանց</w:t>
      </w:r>
      <w:r w:rsidRPr="0010610A">
        <w:rPr>
          <w:rFonts w:ascii="GHEA Grapalat" w:hAnsi="GHEA Grapalat"/>
          <w:sz w:val="18"/>
          <w:szCs w:val="18"/>
          <w:lang w:val="es-ES"/>
        </w:rPr>
        <w:t xml:space="preserve"> </w:t>
      </w:r>
      <w:r w:rsidRPr="0010610A">
        <w:rPr>
          <w:rFonts w:ascii="GHEA Grapalat" w:hAnsi="GHEA Grapalat"/>
          <w:sz w:val="18"/>
          <w:szCs w:val="18"/>
        </w:rPr>
        <w:t>և</w:t>
      </w:r>
      <w:r w:rsidRPr="0010610A">
        <w:rPr>
          <w:rFonts w:ascii="GHEA Grapalat" w:hAnsi="GHEA Grapalat"/>
          <w:sz w:val="18"/>
          <w:szCs w:val="18"/>
          <w:lang w:val="es-ES"/>
        </w:rPr>
        <w:t xml:space="preserve"> (</w:t>
      </w:r>
      <w:r w:rsidRPr="0010610A">
        <w:rPr>
          <w:rFonts w:ascii="GHEA Grapalat" w:hAnsi="GHEA Grapalat"/>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միևնույն</w:t>
      </w:r>
      <w:r w:rsidRPr="0010610A">
        <w:rPr>
          <w:rFonts w:ascii="GHEA Grapalat" w:hAnsi="GHEA Grapalat"/>
          <w:sz w:val="18"/>
          <w:szCs w:val="18"/>
          <w:lang w:val="es-ES"/>
        </w:rPr>
        <w:t xml:space="preserve"> </w:t>
      </w:r>
      <w:r w:rsidRPr="0010610A">
        <w:rPr>
          <w:rFonts w:ascii="GHEA Grapalat" w:hAnsi="GHEA Grapalat" w:cs="Sylfaen"/>
          <w:sz w:val="18"/>
          <w:szCs w:val="18"/>
        </w:rPr>
        <w:t>անձի</w:t>
      </w:r>
      <w:r w:rsidRPr="0010610A">
        <w:rPr>
          <w:rFonts w:ascii="GHEA Grapalat" w:hAnsi="GHEA Grapalat"/>
          <w:sz w:val="18"/>
          <w:szCs w:val="18"/>
          <w:lang w:val="es-ES"/>
        </w:rPr>
        <w:t xml:space="preserve"> (</w:t>
      </w:r>
      <w:r w:rsidRPr="0010610A">
        <w:rPr>
          <w:rFonts w:ascii="GHEA Grapalat" w:hAnsi="GHEA Grapalat" w:cs="Sylfaen"/>
          <w:sz w:val="18"/>
          <w:szCs w:val="18"/>
        </w:rPr>
        <w:t>անձանց</w:t>
      </w:r>
      <w:r w:rsidRPr="0010610A">
        <w:rPr>
          <w:rFonts w:ascii="GHEA Grapalat" w:hAnsi="GHEA Grapalat"/>
          <w:sz w:val="18"/>
          <w:szCs w:val="18"/>
          <w:lang w:val="es-ES"/>
        </w:rPr>
        <w:t xml:space="preserve">) </w:t>
      </w:r>
      <w:r w:rsidRPr="0010610A">
        <w:rPr>
          <w:rFonts w:ascii="GHEA Grapalat" w:hAnsi="GHEA Grapalat" w:cs="Sylfaen"/>
          <w:sz w:val="18"/>
          <w:szCs w:val="18"/>
        </w:rPr>
        <w:t>կողմից</w:t>
      </w:r>
      <w:r w:rsidRPr="0010610A">
        <w:rPr>
          <w:rFonts w:ascii="GHEA Grapalat" w:hAnsi="GHEA Grapalat"/>
          <w:sz w:val="18"/>
          <w:szCs w:val="18"/>
          <w:lang w:val="es-ES"/>
        </w:rPr>
        <w:t xml:space="preserve"> </w:t>
      </w:r>
      <w:r w:rsidRPr="0010610A">
        <w:rPr>
          <w:rFonts w:ascii="GHEA Grapalat" w:hAnsi="GHEA Grapalat" w:cs="Sylfaen"/>
          <w:sz w:val="18"/>
          <w:szCs w:val="18"/>
        </w:rPr>
        <w:t>հիմնադրված</w:t>
      </w:r>
      <w:r w:rsidRPr="0010610A">
        <w:rPr>
          <w:rFonts w:ascii="GHEA Grapalat" w:hAnsi="GHEA Grapalat"/>
          <w:sz w:val="18"/>
          <w:szCs w:val="18"/>
          <w:lang w:val="es-ES"/>
        </w:rPr>
        <w:t xml:space="preserve"> </w:t>
      </w:r>
      <w:r w:rsidRPr="0010610A">
        <w:rPr>
          <w:rFonts w:ascii="GHEA Grapalat" w:hAnsi="GHEA Grapalat" w:cs="Sylfaen"/>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ավելի</w:t>
      </w:r>
      <w:r w:rsidRPr="0010610A">
        <w:rPr>
          <w:rFonts w:ascii="GHEA Grapalat" w:hAnsi="GHEA Grapalat"/>
          <w:sz w:val="18"/>
          <w:szCs w:val="18"/>
          <w:lang w:val="es-ES"/>
        </w:rPr>
        <w:t xml:space="preserve"> </w:t>
      </w:r>
      <w:r w:rsidRPr="0010610A">
        <w:rPr>
          <w:rFonts w:ascii="GHEA Grapalat" w:hAnsi="GHEA Grapalat" w:cs="Sylfaen"/>
          <w:sz w:val="18"/>
          <w:szCs w:val="18"/>
        </w:rPr>
        <w:t>քան</w:t>
      </w:r>
      <w:r w:rsidRPr="0010610A">
        <w:rPr>
          <w:rFonts w:ascii="GHEA Grapalat" w:hAnsi="GHEA Grapalat"/>
          <w:sz w:val="18"/>
          <w:szCs w:val="18"/>
          <w:lang w:val="es-ES"/>
        </w:rPr>
        <w:t xml:space="preserve"> </w:t>
      </w:r>
      <w:r w:rsidRPr="0010610A">
        <w:rPr>
          <w:rFonts w:ascii="GHEA Grapalat" w:hAnsi="GHEA Grapalat" w:cs="Sylfaen"/>
          <w:sz w:val="18"/>
          <w:szCs w:val="18"/>
        </w:rPr>
        <w:t>հիսուն</w:t>
      </w:r>
      <w:r w:rsidRPr="0010610A">
        <w:rPr>
          <w:rFonts w:ascii="GHEA Grapalat" w:hAnsi="GHEA Grapalat"/>
          <w:sz w:val="18"/>
          <w:szCs w:val="18"/>
          <w:lang w:val="es-ES"/>
        </w:rPr>
        <w:t xml:space="preserve"> </w:t>
      </w:r>
      <w:r w:rsidRPr="0010610A">
        <w:rPr>
          <w:rFonts w:ascii="GHEA Grapalat" w:hAnsi="GHEA Grapalat" w:cs="Sylfaen"/>
          <w:sz w:val="18"/>
          <w:szCs w:val="18"/>
        </w:rPr>
        <w:t>տոկոս</w:t>
      </w:r>
      <w:r w:rsidRPr="0010610A">
        <w:rPr>
          <w:rFonts w:ascii="GHEA Grapalat" w:hAnsi="GHEA Grapalat"/>
          <w:sz w:val="18"/>
          <w:szCs w:val="18"/>
          <w:lang w:val="es-ES"/>
        </w:rPr>
        <w:t xml:space="preserve"> </w:t>
      </w:r>
      <w:r w:rsidRPr="0010610A">
        <w:rPr>
          <w:rFonts w:ascii="GHEA Grapalat" w:hAnsi="GHEA Grapalat" w:cs="Sylfaen"/>
          <w:sz w:val="18"/>
          <w:szCs w:val="18"/>
        </w:rPr>
        <w:t>միևնույն</w:t>
      </w:r>
      <w:r w:rsidRPr="0010610A">
        <w:rPr>
          <w:rFonts w:ascii="GHEA Grapalat" w:hAnsi="GHEA Grapalat"/>
          <w:sz w:val="18"/>
          <w:szCs w:val="18"/>
          <w:lang w:val="es-ES"/>
        </w:rPr>
        <w:t xml:space="preserve"> </w:t>
      </w:r>
      <w:r w:rsidRPr="0010610A">
        <w:rPr>
          <w:rFonts w:ascii="GHEA Grapalat" w:hAnsi="GHEA Grapalat" w:cs="Sylfaen"/>
          <w:sz w:val="18"/>
          <w:szCs w:val="18"/>
        </w:rPr>
        <w:t>անձի</w:t>
      </w:r>
      <w:r w:rsidRPr="0010610A">
        <w:rPr>
          <w:rFonts w:ascii="GHEA Grapalat" w:hAnsi="GHEA Grapalat"/>
          <w:sz w:val="18"/>
          <w:szCs w:val="18"/>
          <w:lang w:val="es-ES"/>
        </w:rPr>
        <w:t xml:space="preserve"> (</w:t>
      </w:r>
      <w:r w:rsidRPr="0010610A">
        <w:rPr>
          <w:rFonts w:ascii="GHEA Grapalat" w:hAnsi="GHEA Grapalat" w:cs="Sylfaen"/>
          <w:sz w:val="18"/>
          <w:szCs w:val="18"/>
        </w:rPr>
        <w:t>անձանց</w:t>
      </w:r>
      <w:r w:rsidRPr="0010610A">
        <w:rPr>
          <w:rFonts w:ascii="GHEA Grapalat" w:hAnsi="GHEA Grapalat"/>
          <w:sz w:val="18"/>
          <w:szCs w:val="18"/>
          <w:lang w:val="es-ES"/>
        </w:rPr>
        <w:t xml:space="preserve">) </w:t>
      </w:r>
      <w:r w:rsidRPr="0010610A">
        <w:rPr>
          <w:rFonts w:ascii="GHEA Grapalat" w:hAnsi="GHEA Grapalat" w:cs="Sylfaen"/>
          <w:sz w:val="18"/>
          <w:szCs w:val="18"/>
        </w:rPr>
        <w:t>պատկանող</w:t>
      </w:r>
      <w:r w:rsidRPr="0010610A">
        <w:rPr>
          <w:rFonts w:ascii="GHEA Grapalat" w:hAnsi="GHEA Grapalat"/>
          <w:sz w:val="18"/>
          <w:szCs w:val="18"/>
          <w:lang w:val="es-ES"/>
        </w:rPr>
        <w:t xml:space="preserve"> </w:t>
      </w:r>
      <w:r w:rsidRPr="0010610A">
        <w:rPr>
          <w:rFonts w:ascii="GHEA Grapalat" w:hAnsi="GHEA Grapalat" w:cs="Sylfaen"/>
          <w:sz w:val="18"/>
          <w:szCs w:val="18"/>
        </w:rPr>
        <w:t>բաժնեմաս</w:t>
      </w:r>
      <w:r w:rsidRPr="0010610A">
        <w:rPr>
          <w:rFonts w:ascii="GHEA Grapalat" w:hAnsi="GHEA Grapalat"/>
          <w:sz w:val="18"/>
          <w:szCs w:val="18"/>
          <w:lang w:val="es-ES"/>
        </w:rPr>
        <w:t xml:space="preserve"> </w:t>
      </w:r>
      <w:r w:rsidR="001B0D9A" w:rsidRPr="0010610A">
        <w:rPr>
          <w:rFonts w:ascii="GHEA Grapalat" w:hAnsi="GHEA Grapalat"/>
          <w:sz w:val="18"/>
          <w:szCs w:val="18"/>
          <w:lang w:val="es-ES"/>
        </w:rPr>
        <w:t>(</w:t>
      </w:r>
      <w:r w:rsidR="001B0D9A" w:rsidRPr="0010610A">
        <w:rPr>
          <w:rFonts w:ascii="GHEA Grapalat" w:hAnsi="GHEA Grapalat"/>
          <w:sz w:val="18"/>
          <w:szCs w:val="18"/>
        </w:rPr>
        <w:t>փայաբաժին</w:t>
      </w:r>
      <w:r w:rsidR="001B0D9A" w:rsidRPr="0010610A">
        <w:rPr>
          <w:rFonts w:ascii="GHEA Grapalat" w:hAnsi="GHEA Grapalat"/>
          <w:sz w:val="18"/>
          <w:szCs w:val="18"/>
          <w:lang w:val="es-ES"/>
        </w:rPr>
        <w:t xml:space="preserve">) </w:t>
      </w:r>
      <w:r w:rsidRPr="0010610A">
        <w:rPr>
          <w:rFonts w:ascii="GHEA Grapalat" w:hAnsi="GHEA Grapalat" w:cs="Sylfaen"/>
          <w:sz w:val="18"/>
          <w:szCs w:val="18"/>
        </w:rPr>
        <w:t>ունեցող</w:t>
      </w:r>
      <w:r w:rsidRPr="0010610A">
        <w:rPr>
          <w:rFonts w:ascii="GHEA Grapalat" w:hAnsi="GHEA Grapalat"/>
          <w:sz w:val="18"/>
          <w:szCs w:val="18"/>
          <w:lang w:val="es-ES"/>
        </w:rPr>
        <w:t xml:space="preserve"> </w:t>
      </w:r>
      <w:r w:rsidRPr="0010610A">
        <w:rPr>
          <w:rFonts w:ascii="GHEA Grapalat" w:hAnsi="GHEA Grapalat" w:cs="Sylfaen"/>
          <w:sz w:val="18"/>
          <w:szCs w:val="18"/>
        </w:rPr>
        <w:t>կազմակերպությունների</w:t>
      </w:r>
      <w:r w:rsidRPr="0010610A">
        <w:rPr>
          <w:rFonts w:ascii="GHEA Grapalat" w:hAnsi="GHEA Grapalat"/>
          <w:sz w:val="18"/>
          <w:szCs w:val="18"/>
          <w:lang w:val="es-ES"/>
        </w:rPr>
        <w:t xml:space="preserve"> </w:t>
      </w:r>
      <w:r w:rsidRPr="0010610A">
        <w:rPr>
          <w:rFonts w:ascii="GHEA Grapalat" w:hAnsi="GHEA Grapalat" w:cs="Sylfaen"/>
          <w:sz w:val="18"/>
          <w:szCs w:val="18"/>
        </w:rPr>
        <w:t>միաժամանակյա</w:t>
      </w:r>
      <w:r w:rsidRPr="0010610A">
        <w:rPr>
          <w:rFonts w:ascii="GHEA Grapalat" w:hAnsi="GHEA Grapalat"/>
          <w:sz w:val="18"/>
          <w:szCs w:val="18"/>
          <w:lang w:val="es-ES"/>
        </w:rPr>
        <w:t xml:space="preserve"> </w:t>
      </w:r>
      <w:r w:rsidRPr="0010610A">
        <w:rPr>
          <w:rFonts w:ascii="GHEA Grapalat" w:hAnsi="GHEA Grapalat" w:cs="Sylfaen"/>
          <w:sz w:val="18"/>
          <w:szCs w:val="18"/>
        </w:rPr>
        <w:t>մասնակցությունը</w:t>
      </w:r>
      <w:r w:rsidRPr="0010610A">
        <w:rPr>
          <w:rFonts w:ascii="GHEA Grapalat" w:hAnsi="GHEA Grapalat"/>
          <w:sz w:val="18"/>
          <w:szCs w:val="18"/>
          <w:lang w:val="es-ES"/>
        </w:rPr>
        <w:t xml:space="preserve"> </w:t>
      </w:r>
      <w:r w:rsidR="00EB487B" w:rsidRPr="0010610A">
        <w:rPr>
          <w:rFonts w:ascii="GHEA Grapalat" w:hAnsi="GHEA Grapalat"/>
          <w:sz w:val="18"/>
          <w:szCs w:val="18"/>
        </w:rPr>
        <w:t>սույն</w:t>
      </w:r>
      <w:r w:rsidR="00EB487B" w:rsidRPr="0010610A">
        <w:rPr>
          <w:rFonts w:ascii="GHEA Grapalat" w:hAnsi="GHEA Grapalat"/>
          <w:sz w:val="18"/>
          <w:szCs w:val="18"/>
          <w:lang w:val="es-ES"/>
        </w:rPr>
        <w:t xml:space="preserve"> </w:t>
      </w:r>
      <w:r w:rsidR="0028726A" w:rsidRPr="0010610A">
        <w:rPr>
          <w:rFonts w:ascii="GHEA Grapalat" w:hAnsi="GHEA Grapalat"/>
          <w:sz w:val="18"/>
          <w:szCs w:val="18"/>
        </w:rPr>
        <w:t>ընթացակարգին</w:t>
      </w:r>
      <w:r w:rsidR="008628EC" w:rsidRPr="0010610A">
        <w:rPr>
          <w:rFonts w:ascii="GHEA Grapalat" w:hAnsi="GHEA Grapalat"/>
          <w:sz w:val="18"/>
          <w:szCs w:val="18"/>
          <w:lang w:val="hy-AM"/>
        </w:rPr>
        <w:t xml:space="preserve"> </w:t>
      </w:r>
      <w:r w:rsidR="008628EC" w:rsidRPr="0010610A">
        <w:rPr>
          <w:rFonts w:ascii="GHEA Grapalat" w:hAnsi="GHEA Grapalat" w:cs="Sylfaen"/>
          <w:sz w:val="18"/>
          <w:szCs w:val="18"/>
          <w:lang w:val="es-ES"/>
        </w:rPr>
        <w:t>(</w:t>
      </w:r>
      <w:r w:rsidR="008628EC" w:rsidRPr="0010610A">
        <w:rPr>
          <w:rFonts w:ascii="GHEA Grapalat" w:hAnsi="GHEA Grapalat" w:cs="Sylfaen"/>
          <w:sz w:val="18"/>
          <w:szCs w:val="18"/>
        </w:rPr>
        <w:t>միևնույն</w:t>
      </w:r>
      <w:r w:rsidR="008628EC" w:rsidRPr="0010610A">
        <w:rPr>
          <w:rFonts w:ascii="GHEA Grapalat" w:hAnsi="GHEA Grapalat" w:cs="Sylfaen"/>
          <w:sz w:val="18"/>
          <w:szCs w:val="18"/>
          <w:lang w:val="es-ES"/>
        </w:rPr>
        <w:t xml:space="preserve"> </w:t>
      </w:r>
      <w:r w:rsidR="008628EC" w:rsidRPr="0010610A">
        <w:rPr>
          <w:rFonts w:ascii="GHEA Grapalat" w:hAnsi="GHEA Grapalat" w:cs="Sylfaen"/>
          <w:sz w:val="18"/>
          <w:szCs w:val="18"/>
        </w:rPr>
        <w:t>չափաբաժնին</w:t>
      </w:r>
      <w:r w:rsidR="008628EC" w:rsidRPr="0010610A">
        <w:rPr>
          <w:rFonts w:ascii="GHEA Grapalat" w:hAnsi="GHEA Grapalat" w:cs="Sylfaen"/>
          <w:sz w:val="18"/>
          <w:szCs w:val="18"/>
          <w:lang w:val="es-ES"/>
        </w:rPr>
        <w:t>),</w:t>
      </w:r>
      <w:r w:rsidRPr="0010610A">
        <w:rPr>
          <w:rFonts w:ascii="GHEA Grapalat" w:hAnsi="GHEA Grapalat" w:cs="Sylfaen"/>
          <w:sz w:val="18"/>
          <w:szCs w:val="18"/>
          <w:lang w:val="es-ES"/>
        </w:rPr>
        <w:t xml:space="preserve"> </w:t>
      </w:r>
      <w:r w:rsidRPr="0010610A">
        <w:rPr>
          <w:rFonts w:ascii="GHEA Grapalat" w:hAnsi="GHEA Grapalat" w:cs="Sylfaen"/>
          <w:sz w:val="18"/>
          <w:szCs w:val="18"/>
        </w:rPr>
        <w:t>բացառությամբ</w:t>
      </w:r>
      <w:r w:rsidRPr="0010610A">
        <w:rPr>
          <w:rFonts w:ascii="GHEA Grapalat" w:hAnsi="GHEA Grapalat"/>
          <w:sz w:val="18"/>
          <w:szCs w:val="18"/>
          <w:lang w:val="es-ES"/>
        </w:rPr>
        <w:t xml:space="preserve"> </w:t>
      </w:r>
      <w:r w:rsidRPr="0010610A">
        <w:rPr>
          <w:rFonts w:ascii="GHEA Grapalat" w:hAnsi="GHEA Grapalat" w:cs="Sylfaen"/>
          <w:sz w:val="18"/>
          <w:szCs w:val="18"/>
        </w:rPr>
        <w:t>պետության</w:t>
      </w:r>
      <w:r w:rsidRPr="0010610A">
        <w:rPr>
          <w:rFonts w:ascii="GHEA Grapalat" w:hAnsi="GHEA Grapalat"/>
          <w:sz w:val="18"/>
          <w:szCs w:val="18"/>
          <w:lang w:val="es-ES"/>
        </w:rPr>
        <w:t xml:space="preserve"> </w:t>
      </w:r>
      <w:r w:rsidRPr="0010610A">
        <w:rPr>
          <w:rFonts w:ascii="GHEA Grapalat" w:hAnsi="GHEA Grapalat" w:cs="Sylfaen"/>
          <w:sz w:val="18"/>
          <w:szCs w:val="18"/>
        </w:rPr>
        <w:t>կամ</w:t>
      </w:r>
      <w:r w:rsidRPr="0010610A">
        <w:rPr>
          <w:rFonts w:ascii="GHEA Grapalat" w:hAnsi="GHEA Grapalat"/>
          <w:sz w:val="18"/>
          <w:szCs w:val="18"/>
          <w:lang w:val="es-ES"/>
        </w:rPr>
        <w:t xml:space="preserve"> </w:t>
      </w:r>
      <w:r w:rsidRPr="0010610A">
        <w:rPr>
          <w:rFonts w:ascii="GHEA Grapalat" w:hAnsi="GHEA Grapalat" w:cs="Sylfaen"/>
          <w:sz w:val="18"/>
          <w:szCs w:val="18"/>
        </w:rPr>
        <w:t>համայնքների</w:t>
      </w:r>
      <w:r w:rsidRPr="0010610A">
        <w:rPr>
          <w:rFonts w:ascii="GHEA Grapalat" w:hAnsi="GHEA Grapalat"/>
          <w:sz w:val="18"/>
          <w:szCs w:val="18"/>
          <w:lang w:val="es-ES"/>
        </w:rPr>
        <w:t xml:space="preserve"> </w:t>
      </w:r>
      <w:r w:rsidRPr="0010610A">
        <w:rPr>
          <w:rFonts w:ascii="GHEA Grapalat" w:hAnsi="GHEA Grapalat" w:cs="Sylfaen"/>
          <w:sz w:val="18"/>
          <w:szCs w:val="18"/>
        </w:rPr>
        <w:t>կողմից</w:t>
      </w:r>
      <w:r w:rsidRPr="0010610A">
        <w:rPr>
          <w:rFonts w:ascii="GHEA Grapalat" w:hAnsi="GHEA Grapalat"/>
          <w:sz w:val="18"/>
          <w:szCs w:val="18"/>
          <w:lang w:val="es-ES"/>
        </w:rPr>
        <w:t xml:space="preserve"> </w:t>
      </w:r>
      <w:r w:rsidRPr="0010610A">
        <w:rPr>
          <w:rFonts w:ascii="GHEA Grapalat" w:hAnsi="GHEA Grapalat" w:cs="Sylfaen"/>
          <w:sz w:val="18"/>
          <w:szCs w:val="18"/>
        </w:rPr>
        <w:t>հիմնադրված</w:t>
      </w:r>
      <w:r w:rsidRPr="0010610A">
        <w:rPr>
          <w:rFonts w:ascii="GHEA Grapalat" w:hAnsi="GHEA Grapalat"/>
          <w:sz w:val="18"/>
          <w:szCs w:val="18"/>
          <w:lang w:val="es-ES"/>
        </w:rPr>
        <w:t xml:space="preserve"> </w:t>
      </w:r>
      <w:r w:rsidRPr="0010610A">
        <w:rPr>
          <w:rFonts w:ascii="GHEA Grapalat" w:hAnsi="GHEA Grapalat" w:cs="Sylfaen"/>
          <w:sz w:val="18"/>
          <w:szCs w:val="18"/>
        </w:rPr>
        <w:t>կազմակերպությունների</w:t>
      </w:r>
      <w:r w:rsidRPr="0010610A">
        <w:rPr>
          <w:rFonts w:ascii="GHEA Grapalat" w:hAnsi="GHEA Grapalat" w:cs="Sylfaen"/>
          <w:sz w:val="18"/>
          <w:szCs w:val="18"/>
          <w:lang w:val="es-ES"/>
        </w:rPr>
        <w:t xml:space="preserve"> </w:t>
      </w:r>
      <w:r w:rsidRPr="0010610A">
        <w:rPr>
          <w:rFonts w:ascii="GHEA Grapalat" w:hAnsi="GHEA Grapalat" w:cs="Sylfaen"/>
          <w:sz w:val="18"/>
          <w:szCs w:val="18"/>
        </w:rPr>
        <w:t>և</w:t>
      </w:r>
      <w:r w:rsidRPr="0010610A">
        <w:rPr>
          <w:rFonts w:ascii="GHEA Grapalat" w:hAnsi="GHEA Grapalat" w:cs="Sylfaen"/>
          <w:sz w:val="18"/>
          <w:szCs w:val="18"/>
          <w:lang w:val="es-ES"/>
        </w:rPr>
        <w:t xml:space="preserve"> (</w:t>
      </w:r>
      <w:r w:rsidRPr="0010610A">
        <w:rPr>
          <w:rFonts w:ascii="GHEA Grapalat" w:hAnsi="GHEA Grapalat" w:cs="Sylfaen"/>
          <w:sz w:val="18"/>
          <w:szCs w:val="18"/>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rPr>
        <w:t>համատեղ</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ործունեության</w:t>
      </w:r>
      <w:r w:rsidRPr="0010610A">
        <w:rPr>
          <w:rFonts w:ascii="GHEA Grapalat" w:hAnsi="GHEA Grapalat" w:cs="Times Armenian"/>
          <w:sz w:val="18"/>
          <w:szCs w:val="18"/>
          <w:lang w:val="af-ZA"/>
        </w:rPr>
        <w:t xml:space="preserve"> </w:t>
      </w:r>
      <w:r w:rsidRPr="0010610A">
        <w:rPr>
          <w:rFonts w:ascii="GHEA Grapalat" w:hAnsi="GHEA Grapalat" w:cs="Sylfaen"/>
          <w:sz w:val="18"/>
          <w:szCs w:val="18"/>
        </w:rPr>
        <w:t>կար</w:t>
      </w:r>
      <w:r w:rsidRPr="0010610A">
        <w:rPr>
          <w:rFonts w:ascii="GHEA Grapalat" w:hAnsi="GHEA Grapalat" w:cs="Times Armenian"/>
          <w:sz w:val="18"/>
          <w:szCs w:val="18"/>
        </w:rPr>
        <w:t>գ</w:t>
      </w:r>
      <w:r w:rsidRPr="0010610A">
        <w:rPr>
          <w:rFonts w:ascii="GHEA Grapalat" w:hAnsi="GHEA Grapalat" w:cs="Sylfaen"/>
          <w:sz w:val="18"/>
          <w:szCs w:val="18"/>
        </w:rPr>
        <w:t>ով</w:t>
      </w:r>
      <w:r w:rsidRPr="0010610A">
        <w:rPr>
          <w:rFonts w:ascii="GHEA Grapalat" w:hAnsi="GHEA Grapalat" w:cs="Sylfaen"/>
          <w:sz w:val="18"/>
          <w:szCs w:val="18"/>
          <w:lang w:val="af-ZA"/>
        </w:rPr>
        <w:t xml:space="preserve"> </w:t>
      </w:r>
      <w:r w:rsidRPr="0010610A">
        <w:rPr>
          <w:rFonts w:ascii="GHEA Grapalat" w:hAnsi="GHEA Grapalat" w:cs="Times Armenian"/>
          <w:sz w:val="18"/>
          <w:szCs w:val="18"/>
          <w:lang w:val="af-ZA"/>
        </w:rPr>
        <w:t>(</w:t>
      </w:r>
      <w:r w:rsidRPr="0010610A">
        <w:rPr>
          <w:rFonts w:ascii="GHEA Grapalat" w:hAnsi="GHEA Grapalat" w:cs="Sylfaen"/>
          <w:sz w:val="18"/>
          <w:szCs w:val="18"/>
        </w:rPr>
        <w:t>կոնսորցիումով</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նումների</w:t>
      </w:r>
      <w:r w:rsidRPr="0010610A">
        <w:rPr>
          <w:rFonts w:ascii="GHEA Grapalat" w:hAnsi="GHEA Grapalat" w:cs="Times Armenian"/>
          <w:sz w:val="18"/>
          <w:szCs w:val="18"/>
          <w:lang w:val="af-ZA"/>
        </w:rPr>
        <w:t xml:space="preserve"> </w:t>
      </w:r>
      <w:r w:rsidRPr="0010610A">
        <w:rPr>
          <w:rFonts w:ascii="GHEA Grapalat" w:hAnsi="GHEA Grapalat" w:cs="Times Armenian"/>
          <w:sz w:val="18"/>
          <w:szCs w:val="18"/>
        </w:rPr>
        <w:t>գ</w:t>
      </w:r>
      <w:r w:rsidRPr="0010610A">
        <w:rPr>
          <w:rFonts w:ascii="GHEA Grapalat" w:hAnsi="GHEA Grapalat" w:cs="Sylfaen"/>
          <w:sz w:val="18"/>
          <w:szCs w:val="18"/>
        </w:rPr>
        <w:t>ործընթացին</w:t>
      </w:r>
      <w:r w:rsidRPr="0010610A">
        <w:rPr>
          <w:rFonts w:ascii="GHEA Grapalat" w:hAnsi="GHEA Grapalat" w:cs="Sylfaen"/>
          <w:sz w:val="18"/>
          <w:szCs w:val="18"/>
          <w:lang w:val="es-ES"/>
        </w:rPr>
        <w:t xml:space="preserve"> </w:t>
      </w:r>
      <w:r w:rsidRPr="0010610A">
        <w:rPr>
          <w:rFonts w:ascii="GHEA Grapalat" w:hAnsi="GHEA Grapalat" w:cs="Sylfaen"/>
          <w:sz w:val="18"/>
          <w:szCs w:val="18"/>
        </w:rPr>
        <w:t>մասնակցության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rPr>
        <w:t>դեպքերի</w:t>
      </w:r>
      <w:r w:rsidRPr="0010610A">
        <w:rPr>
          <w:rFonts w:ascii="GHEA Grapalat" w:hAnsi="GHEA Grapalat" w:cs="Sylfaen"/>
          <w:sz w:val="18"/>
          <w:szCs w:val="18"/>
          <w:lang w:val="es-ES"/>
        </w:rPr>
        <w:t>:</w:t>
      </w:r>
    </w:p>
    <w:p w14:paraId="32D755BA" w14:textId="77777777" w:rsidR="00D5674E" w:rsidRPr="0010610A" w:rsidRDefault="009F18D0" w:rsidP="00EF3662">
      <w:pPr>
        <w:pStyle w:val="NormalWeb"/>
        <w:spacing w:before="0" w:beforeAutospacing="0" w:after="0" w:afterAutospacing="0"/>
        <w:ind w:firstLine="708"/>
        <w:jc w:val="both"/>
        <w:rPr>
          <w:rFonts w:ascii="GHEA Grapalat" w:hAnsi="GHEA Grapalat"/>
          <w:sz w:val="18"/>
          <w:szCs w:val="18"/>
          <w:lang w:val="hy-AM"/>
        </w:rPr>
      </w:pPr>
      <w:r w:rsidRPr="0010610A">
        <w:rPr>
          <w:rFonts w:ascii="GHEA Grapalat" w:hAnsi="GHEA Grapalat"/>
          <w:sz w:val="18"/>
          <w:szCs w:val="18"/>
        </w:rPr>
        <w:t>Կարգի</w:t>
      </w:r>
      <w:r w:rsidRPr="0010610A">
        <w:rPr>
          <w:rFonts w:ascii="GHEA Grapalat" w:hAnsi="GHEA Grapalat"/>
          <w:sz w:val="18"/>
          <w:szCs w:val="18"/>
          <w:lang w:val="es-ES"/>
        </w:rPr>
        <w:t xml:space="preserve"> 119-</w:t>
      </w:r>
      <w:r w:rsidRPr="0010610A">
        <w:rPr>
          <w:rFonts w:ascii="GHEA Grapalat" w:hAnsi="GHEA Grapalat"/>
          <w:sz w:val="18"/>
          <w:szCs w:val="18"/>
        </w:rPr>
        <w:t>րդ</w:t>
      </w:r>
      <w:r w:rsidRPr="0010610A">
        <w:rPr>
          <w:rFonts w:ascii="GHEA Grapalat" w:hAnsi="GHEA Grapalat"/>
          <w:sz w:val="18"/>
          <w:szCs w:val="18"/>
          <w:lang w:val="es-ES"/>
        </w:rPr>
        <w:t xml:space="preserve"> </w:t>
      </w:r>
      <w:r w:rsidR="00EB487B" w:rsidRPr="0010610A">
        <w:rPr>
          <w:rFonts w:ascii="GHEA Grapalat" w:hAnsi="GHEA Grapalat"/>
          <w:sz w:val="18"/>
          <w:szCs w:val="18"/>
        </w:rPr>
        <w:t>կետի</w:t>
      </w:r>
      <w:r w:rsidR="00EB487B" w:rsidRPr="0010610A">
        <w:rPr>
          <w:rFonts w:ascii="GHEA Grapalat" w:hAnsi="GHEA Grapalat"/>
          <w:sz w:val="18"/>
          <w:szCs w:val="18"/>
          <w:lang w:val="es-ES"/>
        </w:rPr>
        <w:t xml:space="preserve"> </w:t>
      </w:r>
      <w:r w:rsidR="00D5674E" w:rsidRPr="0010610A">
        <w:rPr>
          <w:rFonts w:ascii="GHEA Grapalat" w:hAnsi="GHEA Grapalat"/>
          <w:sz w:val="18"/>
          <w:szCs w:val="18"/>
          <w:lang w:val="hy-AM"/>
        </w:rPr>
        <w:t>իմաստով`</w:t>
      </w:r>
    </w:p>
    <w:p w14:paraId="0A008A9A"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sz w:val="18"/>
          <w:szCs w:val="18"/>
          <w:lang w:val="hy-AM"/>
        </w:rPr>
        <w:lastRenderedPageBreak/>
        <w:t>1</w:t>
      </w:r>
      <w:r w:rsidRPr="0010610A">
        <w:rPr>
          <w:rFonts w:ascii="GHEA Grapalat" w:hAnsi="GHEA Grapalat"/>
          <w:color w:val="000000"/>
          <w:sz w:val="18"/>
          <w:szCs w:val="18"/>
          <w:lang w:val="hy-AM"/>
        </w:rPr>
        <w:t xml:space="preserve">) </w:t>
      </w:r>
      <w:r w:rsidRPr="0010610A">
        <w:rPr>
          <w:rFonts w:ascii="GHEA Grapalat" w:hAnsi="GHEA Grapalat"/>
          <w:sz w:val="18"/>
          <w:szCs w:val="18"/>
          <w:lang w:val="hy-AM"/>
        </w:rPr>
        <w:t xml:space="preserve">ֆիզիկական </w:t>
      </w:r>
      <w:r w:rsidRPr="0010610A">
        <w:rPr>
          <w:rFonts w:ascii="GHEA Grapalat" w:hAnsi="GHEA Grapalat" w:cs="GHEA Grapalat"/>
          <w:color w:val="000000"/>
          <w:sz w:val="18"/>
          <w:szCs w:val="18"/>
          <w:lang w:val="hy-AM"/>
        </w:rPr>
        <w:t xml:space="preserve">անձինք համարվում են փոխկապակցված, </w:t>
      </w:r>
      <w:r w:rsidRPr="0010610A">
        <w:rPr>
          <w:rFonts w:ascii="GHEA Grapalat" w:hAnsi="GHEA Grapalat"/>
          <w:color w:val="000000"/>
          <w:sz w:val="18"/>
          <w:szCs w:val="18"/>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ա. տվյալ իրավաբանական անձի բաժնետոմսերի տաս տոկոսից ավելին տնօրինող մասնակից.</w:t>
      </w:r>
    </w:p>
    <w:p w14:paraId="79772CDD"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sz w:val="18"/>
          <w:szCs w:val="18"/>
          <w:lang w:val="hy-AM"/>
        </w:rPr>
        <w:t xml:space="preserve">3) ֆիզիկական անձի կարգավիճակ չունեցող մասնակիցները </w:t>
      </w:r>
      <w:r w:rsidRPr="0010610A">
        <w:rPr>
          <w:rFonts w:ascii="GHEA Grapalat" w:hAnsi="GHEA Grapalat"/>
          <w:color w:val="000000"/>
          <w:sz w:val="18"/>
          <w:szCs w:val="18"/>
          <w:lang w:val="hy-AM"/>
        </w:rPr>
        <w:t xml:space="preserve">համարվում են փոխկապակցված, եթե` </w:t>
      </w:r>
    </w:p>
    <w:p w14:paraId="74CD5235" w14:textId="77777777" w:rsidR="00D5674E" w:rsidRPr="0010610A" w:rsidRDefault="00D5674E" w:rsidP="00EF3662">
      <w:pPr>
        <w:pStyle w:val="NormalWeb"/>
        <w:spacing w:before="0" w:beforeAutospacing="0" w:after="0" w:afterAutospacing="0"/>
        <w:ind w:firstLine="269"/>
        <w:jc w:val="both"/>
        <w:rPr>
          <w:rFonts w:ascii="GHEA Grapalat" w:hAnsi="GHEA Grapalat"/>
          <w:color w:val="000000"/>
          <w:sz w:val="18"/>
          <w:szCs w:val="18"/>
          <w:lang w:val="hy-AM"/>
        </w:rPr>
      </w:pPr>
      <w:r w:rsidRPr="0010610A">
        <w:rPr>
          <w:rFonts w:ascii="GHEA Grapalat" w:hAnsi="GHEA Grapalat"/>
          <w:color w:val="000000"/>
          <w:sz w:val="18"/>
          <w:szCs w:val="18"/>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10610A" w:rsidRDefault="00D5674E" w:rsidP="00EF3662">
      <w:pPr>
        <w:pStyle w:val="NormalWeb"/>
        <w:spacing w:before="0" w:beforeAutospacing="0" w:after="0" w:afterAutospacing="0"/>
        <w:ind w:firstLine="269"/>
        <w:jc w:val="both"/>
        <w:rPr>
          <w:rFonts w:ascii="GHEA Grapalat" w:hAnsi="GHEA Grapalat"/>
          <w:color w:val="000000"/>
          <w:sz w:val="18"/>
          <w:szCs w:val="18"/>
          <w:lang w:val="hy-AM"/>
        </w:rPr>
      </w:pPr>
      <w:r w:rsidRPr="0010610A">
        <w:rPr>
          <w:rFonts w:ascii="GHEA Grapalat" w:hAnsi="GHEA Grapalat"/>
          <w:color w:val="000000"/>
          <w:sz w:val="18"/>
          <w:szCs w:val="18"/>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10610A" w:rsidRDefault="00D5674E" w:rsidP="00EF3662">
      <w:pPr>
        <w:pStyle w:val="NormalWeb"/>
        <w:spacing w:before="0" w:beforeAutospacing="0" w:after="0" w:afterAutospacing="0"/>
        <w:ind w:firstLine="708"/>
        <w:jc w:val="both"/>
        <w:rPr>
          <w:rFonts w:ascii="Sylfaen" w:hAnsi="Sylfaen"/>
          <w:sz w:val="18"/>
          <w:szCs w:val="18"/>
          <w:lang w:val="hy-AM"/>
        </w:rPr>
      </w:pPr>
      <w:r w:rsidRPr="0010610A">
        <w:rPr>
          <w:rFonts w:ascii="GHEA Grapalat" w:hAnsi="GHEA Grapalat"/>
          <w:color w:val="000000"/>
          <w:sz w:val="18"/>
          <w:szCs w:val="18"/>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10610A" w:rsidRDefault="00D5674E" w:rsidP="00EF3662">
      <w:pPr>
        <w:pStyle w:val="NormalWeb"/>
        <w:spacing w:before="0" w:beforeAutospacing="0" w:after="0" w:afterAutospacing="0"/>
        <w:ind w:firstLine="708"/>
        <w:jc w:val="both"/>
        <w:rPr>
          <w:rFonts w:ascii="GHEA Grapalat" w:hAnsi="GHEA Grapalat"/>
          <w:color w:val="000000"/>
          <w:sz w:val="18"/>
          <w:szCs w:val="18"/>
          <w:lang w:val="hy-AM"/>
        </w:rPr>
      </w:pPr>
      <w:r w:rsidRPr="0010610A">
        <w:rPr>
          <w:rFonts w:ascii="GHEA Grapalat" w:hAnsi="GHEA Grapalat"/>
          <w:color w:val="000000"/>
          <w:sz w:val="18"/>
          <w:szCs w:val="18"/>
          <w:lang w:val="hy-AM"/>
        </w:rPr>
        <w:t>դ. նրանք գործել կամ գործում են համաձայնեցված՝ ելնելով ընդհանուր տնտեսական շահերից.</w:t>
      </w:r>
    </w:p>
    <w:p w14:paraId="0D1806AA" w14:textId="07087D82" w:rsidR="00D5674E" w:rsidRPr="0010610A" w:rsidRDefault="00D5674E" w:rsidP="00EF3662">
      <w:pPr>
        <w:ind w:firstLine="284"/>
        <w:jc w:val="both"/>
        <w:rPr>
          <w:rFonts w:ascii="GHEA Grapalat" w:hAnsi="GHEA Grapalat"/>
          <w:color w:val="000000"/>
          <w:sz w:val="18"/>
          <w:szCs w:val="18"/>
          <w:lang w:val="hy-AM"/>
        </w:rPr>
      </w:pPr>
      <w:r w:rsidRPr="0010610A">
        <w:rPr>
          <w:rFonts w:ascii="GHEA Grapalat" w:hAnsi="GHEA Grapalat"/>
          <w:color w:val="000000"/>
          <w:sz w:val="18"/>
          <w:szCs w:val="18"/>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10610A">
        <w:rPr>
          <w:rFonts w:ascii="GHEA Grapalat" w:hAnsi="GHEA Grapalat"/>
          <w:color w:val="000000"/>
          <w:sz w:val="18"/>
          <w:szCs w:val="18"/>
          <w:lang w:val="hy-AM"/>
        </w:rPr>
        <w:t>թոռները,</w:t>
      </w:r>
      <w:r w:rsidRPr="0010610A">
        <w:rPr>
          <w:rFonts w:ascii="GHEA Grapalat" w:hAnsi="GHEA Grapalat"/>
          <w:color w:val="000000"/>
          <w:sz w:val="18"/>
          <w:szCs w:val="18"/>
          <w:lang w:val="hy-AM"/>
        </w:rPr>
        <w:t xml:space="preserve"> քրոջ կամ եղբոր ամուսինն ու երեխաները:</w:t>
      </w:r>
    </w:p>
    <w:p w14:paraId="6DC45CA8" w14:textId="49BFE75F" w:rsidR="003E093F" w:rsidRPr="0010610A" w:rsidRDefault="00096865" w:rsidP="003E093F">
      <w:pPr>
        <w:ind w:firstLine="567"/>
        <w:jc w:val="both"/>
        <w:rPr>
          <w:rFonts w:ascii="GHEA Grapalat" w:hAnsi="GHEA Grapalat" w:cs="Arial"/>
          <w:sz w:val="18"/>
          <w:szCs w:val="18"/>
          <w:lang w:val="hy-AM"/>
        </w:rPr>
      </w:pPr>
      <w:r w:rsidRPr="0010610A">
        <w:rPr>
          <w:rFonts w:ascii="GHEA Grapalat" w:hAnsi="GHEA Grapalat" w:cs="Arial Armenian"/>
          <w:sz w:val="18"/>
          <w:szCs w:val="18"/>
          <w:lang w:val="hy-AM"/>
        </w:rPr>
        <w:t>2.</w:t>
      </w:r>
      <w:r w:rsidR="007968A3" w:rsidRPr="0010610A">
        <w:rPr>
          <w:rFonts w:ascii="GHEA Grapalat" w:hAnsi="GHEA Grapalat" w:cs="Arial Armenian"/>
          <w:sz w:val="18"/>
          <w:szCs w:val="18"/>
          <w:lang w:val="hy-AM"/>
        </w:rPr>
        <w:t>4</w:t>
      </w:r>
      <w:r w:rsidR="00773485" w:rsidRPr="0010610A">
        <w:rPr>
          <w:rFonts w:ascii="GHEA Grapalat" w:hAnsi="GHEA Grapalat" w:cs="Arial Armenian"/>
          <w:sz w:val="18"/>
          <w:szCs w:val="18"/>
          <w:lang w:val="hy-AM"/>
        </w:rPr>
        <w:t xml:space="preserve"> </w:t>
      </w:r>
      <w:r w:rsidRPr="0010610A">
        <w:rPr>
          <w:rFonts w:ascii="GHEA Grapalat" w:hAnsi="GHEA Grapalat" w:cs="Sylfaen"/>
          <w:sz w:val="18"/>
          <w:szCs w:val="18"/>
          <w:lang w:val="hy-AM"/>
        </w:rPr>
        <w:t>Մասնակիցը</w:t>
      </w:r>
      <w:r w:rsidRPr="0010610A">
        <w:rPr>
          <w:rFonts w:ascii="GHEA Grapalat" w:hAnsi="GHEA Grapalat" w:cs="Arial"/>
          <w:sz w:val="18"/>
          <w:szCs w:val="18"/>
          <w:lang w:val="hy-AM"/>
        </w:rPr>
        <w:t xml:space="preserve"> </w:t>
      </w:r>
      <w:r w:rsidR="003A7A32" w:rsidRPr="0010610A">
        <w:rPr>
          <w:rFonts w:ascii="GHEA Grapalat" w:hAnsi="GHEA Grapalat" w:cs="Arial"/>
          <w:sz w:val="18"/>
          <w:szCs w:val="18"/>
          <w:lang w:val="hy-AM"/>
        </w:rPr>
        <w:t>ընտրված մասնակից ճանաչվելու դեպքում</w:t>
      </w:r>
      <w:r w:rsidR="00217530" w:rsidRPr="0010610A">
        <w:rPr>
          <w:rFonts w:ascii="GHEA Grapalat" w:hAnsi="GHEA Grapalat"/>
          <w:color w:val="000000"/>
          <w:sz w:val="18"/>
          <w:szCs w:val="18"/>
          <w:lang w:val="hy-AM"/>
        </w:rPr>
        <w:t xml:space="preserve"> ներկայացնում է որակավորման ապահովում՝ սույն հրավերով սահմանված կարգով և չափով:</w:t>
      </w:r>
    </w:p>
    <w:p w14:paraId="21237C04" w14:textId="77777777" w:rsidR="000A6B75" w:rsidRPr="0010610A" w:rsidRDefault="000A6B75" w:rsidP="00EF3662">
      <w:pPr>
        <w:pStyle w:val="norm"/>
        <w:spacing w:line="240" w:lineRule="auto"/>
        <w:ind w:firstLine="540"/>
        <w:rPr>
          <w:rFonts w:ascii="GHEA Grapalat" w:hAnsi="GHEA Grapalat" w:cs="Sylfaen"/>
          <w:sz w:val="18"/>
          <w:szCs w:val="18"/>
          <w:lang w:val="af-ZA" w:eastAsia="en-US"/>
        </w:rPr>
      </w:pPr>
      <w:r w:rsidRPr="0010610A">
        <w:rPr>
          <w:rFonts w:ascii="GHEA Grapalat" w:hAnsi="GHEA Grapalat" w:cs="Sylfaen"/>
          <w:sz w:val="18"/>
          <w:szCs w:val="18"/>
          <w:lang w:val="hy-AM" w:eastAsia="en-US"/>
        </w:rPr>
        <w:t>2.</w:t>
      </w:r>
      <w:r w:rsidR="00E6597C" w:rsidRPr="0010610A">
        <w:rPr>
          <w:rFonts w:ascii="GHEA Grapalat" w:hAnsi="GHEA Grapalat" w:cs="Sylfaen"/>
          <w:sz w:val="18"/>
          <w:szCs w:val="18"/>
          <w:lang w:val="hy-AM" w:eastAsia="en-US"/>
        </w:rPr>
        <w:t xml:space="preserve">5 </w:t>
      </w:r>
      <w:r w:rsidRPr="0010610A">
        <w:rPr>
          <w:rFonts w:ascii="GHEA Grapalat" w:hAnsi="GHEA Grapalat" w:cs="Sylfaen"/>
          <w:sz w:val="18"/>
          <w:szCs w:val="18"/>
          <w:lang w:val="hy-AM" w:eastAsia="en-US"/>
        </w:rPr>
        <w:t>Սույն ընթացակարգի շրջանակում կնքվելիք պայմանագիրը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կարող</w:t>
      </w:r>
      <w:r w:rsidRPr="0010610A">
        <w:rPr>
          <w:rFonts w:ascii="GHEA Grapalat" w:hAnsi="GHEA Grapalat" w:cs="Sylfaen"/>
          <w:sz w:val="18"/>
          <w:szCs w:val="18"/>
          <w:lang w:val="af-ZA" w:eastAsia="en-US"/>
        </w:rPr>
        <w:t xml:space="preserve"> է </w:t>
      </w:r>
      <w:r w:rsidRPr="0010610A">
        <w:rPr>
          <w:rFonts w:ascii="GHEA Grapalat" w:hAnsi="GHEA Grapalat" w:cs="Sylfaen"/>
          <w:sz w:val="18"/>
          <w:szCs w:val="18"/>
          <w:lang w:val="hy-AM" w:eastAsia="en-US"/>
        </w:rPr>
        <w:t>իրականացվել</w:t>
      </w:r>
      <w:r w:rsidRPr="0010610A">
        <w:rPr>
          <w:rFonts w:ascii="GHEA Grapalat" w:hAnsi="GHEA Grapalat" w:cs="Sylfaen"/>
          <w:sz w:val="18"/>
          <w:szCs w:val="18"/>
          <w:lang w:val="af-ZA" w:eastAsia="en-US"/>
        </w:rPr>
        <w:t xml:space="preserve"> </w:t>
      </w:r>
      <w:r w:rsidR="00C96127" w:rsidRPr="0010610A">
        <w:rPr>
          <w:rFonts w:ascii="GHEA Grapalat" w:hAnsi="GHEA Grapalat" w:cs="Sylfaen"/>
          <w:sz w:val="18"/>
          <w:szCs w:val="18"/>
          <w:lang w:val="af-ZA" w:eastAsia="en-US"/>
        </w:rPr>
        <w:t xml:space="preserve">ենթակապալի </w:t>
      </w:r>
      <w:r w:rsidRPr="0010610A">
        <w:rPr>
          <w:rFonts w:ascii="GHEA Grapalat" w:hAnsi="GHEA Grapalat" w:cs="Sylfaen"/>
          <w:sz w:val="18"/>
          <w:szCs w:val="18"/>
          <w:lang w:val="hy-AM" w:eastAsia="en-US"/>
        </w:rPr>
        <w:t>պայմանագիր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կնքելու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միջոցով։</w:t>
      </w:r>
      <w:r w:rsidRPr="0010610A">
        <w:rPr>
          <w:rFonts w:ascii="GHEA Grapalat" w:hAnsi="GHEA Grapalat" w:cs="Sylfaen"/>
          <w:sz w:val="18"/>
          <w:szCs w:val="18"/>
          <w:lang w:val="af-ZA" w:eastAsia="en-US"/>
        </w:rPr>
        <w:t xml:space="preserve"> </w:t>
      </w:r>
      <w:r w:rsidR="00C96127" w:rsidRPr="0010610A">
        <w:rPr>
          <w:rFonts w:ascii="GHEA Grapalat" w:hAnsi="GHEA Grapalat" w:cs="Sylfaen"/>
          <w:sz w:val="18"/>
          <w:szCs w:val="18"/>
          <w:lang w:val="af-ZA" w:eastAsia="en-US"/>
        </w:rPr>
        <w:t xml:space="preserve">Ենթակապալի </w:t>
      </w:r>
      <w:r w:rsidRPr="0010610A">
        <w:rPr>
          <w:rFonts w:ascii="GHEA Grapalat" w:hAnsi="GHEA Grapalat" w:cs="Sylfaen"/>
          <w:sz w:val="18"/>
          <w:szCs w:val="18"/>
          <w:lang w:eastAsia="en-US"/>
        </w:rPr>
        <w:t>պայմանագրի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կողմ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չի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կարող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հանդիսանալ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սույն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ընթացակարգին</w:t>
      </w:r>
      <w:r w:rsidRPr="0010610A">
        <w:rPr>
          <w:rFonts w:ascii="GHEA Grapalat" w:hAnsi="GHEA Grapalat" w:cs="Sylfaen"/>
          <w:sz w:val="18"/>
          <w:szCs w:val="18"/>
          <w:lang w:val="af-ZA" w:eastAsia="en-US"/>
        </w:rPr>
        <w:t xml:space="preserve"> </w:t>
      </w:r>
      <w:r w:rsidR="003A7A32" w:rsidRPr="0010610A">
        <w:rPr>
          <w:rFonts w:ascii="GHEA Grapalat" w:hAnsi="GHEA Grapalat" w:cs="Sylfaen"/>
          <w:sz w:val="18"/>
          <w:szCs w:val="18"/>
          <w:lang w:val="af-ZA"/>
        </w:rPr>
        <w:t>(</w:t>
      </w:r>
      <w:r w:rsidR="003A7A32" w:rsidRPr="0010610A">
        <w:rPr>
          <w:rFonts w:ascii="GHEA Grapalat" w:hAnsi="GHEA Grapalat" w:cs="Sylfaen"/>
          <w:sz w:val="18"/>
          <w:szCs w:val="18"/>
        </w:rPr>
        <w:t>միևնույն</w:t>
      </w:r>
      <w:r w:rsidR="003A7A32" w:rsidRPr="0010610A">
        <w:rPr>
          <w:rFonts w:ascii="GHEA Grapalat" w:hAnsi="GHEA Grapalat" w:cs="Sylfaen"/>
          <w:sz w:val="18"/>
          <w:szCs w:val="18"/>
          <w:lang w:val="af-ZA"/>
        </w:rPr>
        <w:t xml:space="preserve"> </w:t>
      </w:r>
      <w:r w:rsidR="003A7A32" w:rsidRPr="0010610A">
        <w:rPr>
          <w:rFonts w:ascii="GHEA Grapalat" w:hAnsi="GHEA Grapalat" w:cs="Sylfaen"/>
          <w:sz w:val="18"/>
          <w:szCs w:val="18"/>
        </w:rPr>
        <w:t>չափաբաժնին</w:t>
      </w:r>
      <w:r w:rsidR="003A7A32" w:rsidRPr="0010610A">
        <w:rPr>
          <w:rFonts w:ascii="GHEA Grapalat" w:hAnsi="GHEA Grapalat" w:cs="Sylfaen"/>
          <w:sz w:val="18"/>
          <w:szCs w:val="18"/>
          <w:lang w:val="af-ZA"/>
        </w:rPr>
        <w:t xml:space="preserve">) </w:t>
      </w:r>
      <w:r w:rsidRPr="0010610A">
        <w:rPr>
          <w:rFonts w:ascii="GHEA Grapalat" w:hAnsi="GHEA Grapalat" w:cs="Sylfaen"/>
          <w:sz w:val="18"/>
          <w:szCs w:val="18"/>
          <w:lang w:eastAsia="en-US"/>
        </w:rPr>
        <w:t>մասնակցելու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նպատակով</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հայտ</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ներկայացրած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մասնակիցը</w:t>
      </w:r>
      <w:r w:rsidRPr="0010610A">
        <w:rPr>
          <w:rFonts w:ascii="GHEA Grapalat" w:hAnsi="GHEA Grapalat" w:cs="Sylfaen"/>
          <w:sz w:val="18"/>
          <w:szCs w:val="18"/>
          <w:lang w:val="af-ZA" w:eastAsia="en-US"/>
        </w:rPr>
        <w:t xml:space="preserve">: </w:t>
      </w:r>
    </w:p>
    <w:p w14:paraId="695956FB" w14:textId="77777777" w:rsidR="000A6B75" w:rsidRPr="0010610A" w:rsidRDefault="000A6B75" w:rsidP="00EF3662">
      <w:pPr>
        <w:pStyle w:val="BodyTextIndent2"/>
        <w:spacing w:line="240" w:lineRule="auto"/>
        <w:rPr>
          <w:rFonts w:ascii="GHEA Grapalat" w:hAnsi="GHEA Grapalat" w:cs="Sylfaen"/>
          <w:sz w:val="18"/>
          <w:szCs w:val="18"/>
        </w:rPr>
      </w:pPr>
      <w:r w:rsidRPr="0010610A">
        <w:rPr>
          <w:rFonts w:ascii="GHEA Grapalat" w:hAnsi="GHEA Grapalat" w:cs="Sylfaen"/>
          <w:sz w:val="18"/>
          <w:szCs w:val="18"/>
        </w:rPr>
        <w:t xml:space="preserve"> 2</w:t>
      </w:r>
      <w:r w:rsidRPr="0010610A">
        <w:rPr>
          <w:rFonts w:ascii="GHEA Grapalat" w:hAnsi="GHEA Grapalat" w:cs="Sylfaen"/>
          <w:sz w:val="18"/>
          <w:szCs w:val="18"/>
          <w:lang w:val="hy-AM"/>
        </w:rPr>
        <w:t>.</w:t>
      </w:r>
      <w:r w:rsidR="00E6597C" w:rsidRPr="0010610A">
        <w:rPr>
          <w:rFonts w:ascii="GHEA Grapalat" w:hAnsi="GHEA Grapalat" w:cs="Sylfaen"/>
          <w:sz w:val="18"/>
          <w:szCs w:val="18"/>
        </w:rPr>
        <w:t xml:space="preserve">6 </w:t>
      </w:r>
      <w:r w:rsidRPr="0010610A">
        <w:rPr>
          <w:rFonts w:ascii="GHEA Grapalat" w:hAnsi="GHEA Grapalat" w:cs="Sylfaen"/>
          <w:sz w:val="18"/>
          <w:szCs w:val="18"/>
          <w:lang w:val="ru-RU"/>
        </w:rPr>
        <w:t>Մասնակիցները</w:t>
      </w:r>
      <w:r w:rsidRPr="0010610A">
        <w:rPr>
          <w:rFonts w:ascii="GHEA Grapalat" w:hAnsi="GHEA Grapalat" w:cs="Sylfaen"/>
          <w:sz w:val="18"/>
          <w:szCs w:val="18"/>
        </w:rPr>
        <w:t xml:space="preserve"> </w:t>
      </w:r>
      <w:r w:rsidRPr="0010610A">
        <w:rPr>
          <w:rFonts w:ascii="GHEA Grapalat" w:hAnsi="GHEA Grapalat" w:cs="Sylfaen"/>
          <w:sz w:val="18"/>
          <w:szCs w:val="18"/>
          <w:lang w:val="ru-RU"/>
        </w:rPr>
        <w:t>կարող</w:t>
      </w:r>
      <w:r w:rsidRPr="0010610A">
        <w:rPr>
          <w:rFonts w:ascii="GHEA Grapalat" w:hAnsi="GHEA Grapalat" w:cs="Sylfaen"/>
          <w:sz w:val="18"/>
          <w:szCs w:val="18"/>
        </w:rPr>
        <w:t xml:space="preserve"> </w:t>
      </w:r>
      <w:r w:rsidRPr="0010610A">
        <w:rPr>
          <w:rFonts w:ascii="GHEA Grapalat" w:hAnsi="GHEA Grapalat" w:cs="Sylfaen"/>
          <w:sz w:val="18"/>
          <w:szCs w:val="18"/>
          <w:lang w:val="ru-RU"/>
        </w:rPr>
        <w:t>են</w:t>
      </w:r>
      <w:r w:rsidRPr="0010610A">
        <w:rPr>
          <w:rFonts w:ascii="GHEA Grapalat" w:hAnsi="GHEA Grapalat" w:cs="Sylfaen"/>
          <w:sz w:val="18"/>
          <w:szCs w:val="18"/>
        </w:rPr>
        <w:t xml:space="preserve"> </w:t>
      </w:r>
      <w:r w:rsidRPr="0010610A">
        <w:rPr>
          <w:rFonts w:ascii="GHEA Grapalat" w:hAnsi="GHEA Grapalat" w:cs="Sylfaen"/>
          <w:sz w:val="18"/>
          <w:szCs w:val="18"/>
          <w:lang w:val="ru-RU"/>
        </w:rPr>
        <w:t>սույն</w:t>
      </w:r>
      <w:r w:rsidRPr="0010610A">
        <w:rPr>
          <w:rFonts w:ascii="GHEA Grapalat" w:hAnsi="GHEA Grapalat" w:cs="Sylfaen"/>
          <w:sz w:val="18"/>
          <w:szCs w:val="18"/>
        </w:rPr>
        <w:t xml:space="preserve"> </w:t>
      </w:r>
      <w:r w:rsidRPr="0010610A">
        <w:rPr>
          <w:rFonts w:ascii="GHEA Grapalat" w:hAnsi="GHEA Grapalat" w:cs="Sylfaen"/>
          <w:sz w:val="18"/>
          <w:szCs w:val="18"/>
          <w:lang w:val="ru-RU"/>
        </w:rPr>
        <w:t>ընթացակարգին</w:t>
      </w:r>
      <w:r w:rsidRPr="0010610A">
        <w:rPr>
          <w:rFonts w:ascii="GHEA Grapalat" w:hAnsi="GHEA Grapalat" w:cs="Sylfaen"/>
          <w:sz w:val="18"/>
          <w:szCs w:val="18"/>
        </w:rPr>
        <w:t xml:space="preserve"> </w:t>
      </w:r>
      <w:r w:rsidRPr="0010610A">
        <w:rPr>
          <w:rFonts w:ascii="GHEA Grapalat" w:hAnsi="GHEA Grapalat" w:cs="Sylfaen"/>
          <w:sz w:val="18"/>
          <w:szCs w:val="18"/>
          <w:lang w:val="ru-RU"/>
        </w:rPr>
        <w:t>մասնակցել</w:t>
      </w:r>
      <w:r w:rsidRPr="0010610A">
        <w:rPr>
          <w:rFonts w:ascii="GHEA Grapalat" w:hAnsi="GHEA Grapalat" w:cs="Sylfaen"/>
          <w:sz w:val="18"/>
          <w:szCs w:val="18"/>
        </w:rPr>
        <w:t xml:space="preserve"> </w:t>
      </w:r>
      <w:r w:rsidRPr="0010610A">
        <w:rPr>
          <w:rFonts w:ascii="GHEA Grapalat" w:hAnsi="GHEA Grapalat" w:cs="Sylfaen"/>
          <w:sz w:val="18"/>
          <w:szCs w:val="18"/>
          <w:lang w:val="ru-RU"/>
        </w:rPr>
        <w:t>համատեղ</w:t>
      </w:r>
      <w:r w:rsidRPr="0010610A">
        <w:rPr>
          <w:rFonts w:ascii="GHEA Grapalat" w:hAnsi="GHEA Grapalat" w:cs="Sylfaen"/>
          <w:sz w:val="18"/>
          <w:szCs w:val="18"/>
        </w:rPr>
        <w:t xml:space="preserve"> </w:t>
      </w:r>
      <w:r w:rsidRPr="0010610A">
        <w:rPr>
          <w:rFonts w:ascii="GHEA Grapalat" w:hAnsi="GHEA Grapalat" w:cs="Sylfaen"/>
          <w:sz w:val="18"/>
          <w:szCs w:val="18"/>
          <w:lang w:val="ru-RU"/>
        </w:rPr>
        <w:t>գործունեության</w:t>
      </w:r>
      <w:r w:rsidRPr="0010610A">
        <w:rPr>
          <w:rFonts w:ascii="GHEA Grapalat" w:hAnsi="GHEA Grapalat" w:cs="Sylfaen"/>
          <w:sz w:val="18"/>
          <w:szCs w:val="18"/>
        </w:rPr>
        <w:t xml:space="preserve"> </w:t>
      </w:r>
      <w:r w:rsidRPr="0010610A">
        <w:rPr>
          <w:rFonts w:ascii="GHEA Grapalat" w:hAnsi="GHEA Grapalat" w:cs="Sylfaen"/>
          <w:sz w:val="18"/>
          <w:szCs w:val="18"/>
          <w:lang w:val="ru-RU"/>
        </w:rPr>
        <w:t>կարգով</w:t>
      </w:r>
      <w:r w:rsidRPr="0010610A">
        <w:rPr>
          <w:rFonts w:ascii="GHEA Grapalat" w:hAnsi="GHEA Grapalat" w:cs="Sylfaen"/>
          <w:sz w:val="18"/>
          <w:szCs w:val="18"/>
        </w:rPr>
        <w:t xml:space="preserve"> (</w:t>
      </w:r>
      <w:r w:rsidRPr="0010610A">
        <w:rPr>
          <w:rFonts w:ascii="GHEA Grapalat" w:hAnsi="GHEA Grapalat" w:cs="Sylfaen"/>
          <w:sz w:val="18"/>
          <w:szCs w:val="18"/>
          <w:lang w:val="ru-RU"/>
        </w:rPr>
        <w:t>կոնսորցիումով</w:t>
      </w:r>
      <w:r w:rsidRPr="0010610A">
        <w:rPr>
          <w:rFonts w:ascii="GHEA Grapalat" w:hAnsi="GHEA Grapalat" w:cs="Sylfaen"/>
          <w:sz w:val="18"/>
          <w:szCs w:val="18"/>
        </w:rPr>
        <w:t>)</w:t>
      </w:r>
      <w:r w:rsidRPr="0010610A">
        <w:rPr>
          <w:rFonts w:ascii="GHEA Grapalat" w:hAnsi="GHEA Grapalat" w:cs="Sylfaen"/>
          <w:sz w:val="18"/>
          <w:szCs w:val="18"/>
          <w:lang w:val="ru-RU"/>
        </w:rPr>
        <w:t>։</w:t>
      </w:r>
      <w:r w:rsidRPr="0010610A">
        <w:rPr>
          <w:rFonts w:ascii="GHEA Grapalat" w:hAnsi="GHEA Grapalat" w:cs="Sylfaen"/>
          <w:sz w:val="18"/>
          <w:szCs w:val="18"/>
        </w:rPr>
        <w:t xml:space="preserve"> </w:t>
      </w:r>
      <w:r w:rsidRPr="0010610A">
        <w:rPr>
          <w:rFonts w:ascii="GHEA Grapalat" w:hAnsi="GHEA Grapalat" w:cs="Sylfaen"/>
          <w:sz w:val="18"/>
          <w:szCs w:val="18"/>
          <w:lang w:val="ru-RU"/>
        </w:rPr>
        <w:t>Նման</w:t>
      </w:r>
      <w:r w:rsidRPr="0010610A">
        <w:rPr>
          <w:rFonts w:ascii="GHEA Grapalat" w:hAnsi="GHEA Grapalat" w:cs="Sylfaen"/>
          <w:sz w:val="18"/>
          <w:szCs w:val="18"/>
        </w:rPr>
        <w:t xml:space="preserve"> </w:t>
      </w:r>
      <w:r w:rsidRPr="0010610A">
        <w:rPr>
          <w:rFonts w:ascii="GHEA Grapalat" w:hAnsi="GHEA Grapalat" w:cs="Sylfaen"/>
          <w:sz w:val="18"/>
          <w:szCs w:val="18"/>
          <w:lang w:val="ru-RU"/>
        </w:rPr>
        <w:t>դեպքում</w:t>
      </w:r>
      <w:r w:rsidRPr="0010610A">
        <w:rPr>
          <w:rFonts w:ascii="GHEA Grapalat" w:hAnsi="GHEA Grapalat" w:cs="Sylfaen"/>
          <w:sz w:val="18"/>
          <w:szCs w:val="18"/>
        </w:rPr>
        <w:t>`</w:t>
      </w:r>
    </w:p>
    <w:p w14:paraId="236AB77F" w14:textId="77777777" w:rsidR="000A6B75" w:rsidRPr="0010610A" w:rsidRDefault="00E6597C" w:rsidP="00EF3662">
      <w:pPr>
        <w:pStyle w:val="BodyTextIndent2"/>
        <w:spacing w:line="240" w:lineRule="auto"/>
        <w:rPr>
          <w:rFonts w:ascii="GHEA Grapalat" w:hAnsi="GHEA Grapalat" w:cs="Sylfaen"/>
          <w:sz w:val="18"/>
          <w:szCs w:val="18"/>
        </w:rPr>
      </w:pPr>
      <w:r w:rsidRPr="0010610A">
        <w:rPr>
          <w:rFonts w:ascii="GHEA Grapalat" w:hAnsi="GHEA Grapalat" w:cs="Sylfaen"/>
          <w:sz w:val="18"/>
          <w:szCs w:val="18"/>
        </w:rPr>
        <w:t>1</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գործունեության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կողմերից</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որևէ</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մեկը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չի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կարող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նույն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ընթացակարգին</w:t>
      </w:r>
      <w:r w:rsidR="000A6B75" w:rsidRPr="0010610A">
        <w:rPr>
          <w:rFonts w:ascii="GHEA Grapalat" w:hAnsi="GHEA Grapalat" w:cs="Sylfaen"/>
          <w:sz w:val="18"/>
          <w:szCs w:val="18"/>
        </w:rPr>
        <w:t xml:space="preserve"> </w:t>
      </w:r>
      <w:r w:rsidR="003A7A32" w:rsidRPr="0010610A">
        <w:rPr>
          <w:rFonts w:ascii="GHEA Grapalat" w:hAnsi="GHEA Grapalat" w:cs="Sylfaen"/>
          <w:sz w:val="18"/>
          <w:szCs w:val="18"/>
        </w:rPr>
        <w:t>(</w:t>
      </w:r>
      <w:r w:rsidR="003A7A32" w:rsidRPr="0010610A">
        <w:rPr>
          <w:rFonts w:ascii="GHEA Grapalat" w:hAnsi="GHEA Grapalat" w:cs="Sylfaen"/>
          <w:sz w:val="18"/>
          <w:szCs w:val="18"/>
          <w:lang w:val="en-US"/>
        </w:rPr>
        <w:t>միևնույն</w:t>
      </w:r>
      <w:r w:rsidR="003A7A32" w:rsidRPr="0010610A">
        <w:rPr>
          <w:rFonts w:ascii="GHEA Grapalat" w:hAnsi="GHEA Grapalat" w:cs="Sylfaen"/>
          <w:sz w:val="18"/>
          <w:szCs w:val="18"/>
        </w:rPr>
        <w:t xml:space="preserve"> </w:t>
      </w:r>
      <w:r w:rsidR="003A7A32" w:rsidRPr="0010610A">
        <w:rPr>
          <w:rFonts w:ascii="GHEA Grapalat" w:hAnsi="GHEA Grapalat" w:cs="Sylfaen"/>
          <w:sz w:val="18"/>
          <w:szCs w:val="18"/>
          <w:lang w:val="en-US"/>
        </w:rPr>
        <w:t>չափաբաժնին</w:t>
      </w:r>
      <w:r w:rsidR="003A7A32"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ներկայացնել</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առանձին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Սույն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պարբերության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պահանջի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չպահպանման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դեպքում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հայտերի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բացման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նիստում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մերժվում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ինչպես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գործունեության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կարգով</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այնպես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էլ</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առանձին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ներկայացված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հայտերը</w:t>
      </w:r>
      <w:r w:rsidR="000A6B75" w:rsidRPr="0010610A">
        <w:rPr>
          <w:rFonts w:ascii="GHEA Grapalat" w:hAnsi="GHEA Grapalat" w:cs="Sylfaen"/>
          <w:sz w:val="18"/>
          <w:szCs w:val="18"/>
        </w:rPr>
        <w:t>.</w:t>
      </w:r>
    </w:p>
    <w:p w14:paraId="500E5495" w14:textId="77777777" w:rsidR="000A6B75" w:rsidRPr="0010610A" w:rsidRDefault="00E6597C"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2</w:t>
      </w:r>
      <w:r w:rsidR="000A6B75" w:rsidRPr="0010610A">
        <w:rPr>
          <w:rFonts w:ascii="GHEA Grapalat" w:hAnsi="GHEA Grapalat" w:cs="Sylfaen"/>
          <w:sz w:val="18"/>
          <w:szCs w:val="18"/>
        </w:rPr>
        <w:t>) Մ</w:t>
      </w:r>
      <w:r w:rsidR="000A6B75" w:rsidRPr="0010610A">
        <w:rPr>
          <w:rFonts w:ascii="GHEA Grapalat" w:hAnsi="GHEA Grapalat" w:cs="Sylfaen"/>
          <w:sz w:val="18"/>
          <w:szCs w:val="18"/>
          <w:lang w:val="ru-RU"/>
        </w:rPr>
        <w:t>ասնակիցները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կրում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համատեղ</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և</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համապարտ</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պատասխանատվություն</w:t>
      </w:r>
      <w:r w:rsidR="000A6B75" w:rsidRPr="0010610A">
        <w:rPr>
          <w:rFonts w:ascii="GHEA Grapalat" w:hAnsi="GHEA Grapalat" w:cs="Sylfaen"/>
          <w:sz w:val="18"/>
          <w:szCs w:val="18"/>
        </w:rPr>
        <w:t>:</w:t>
      </w:r>
      <w:r w:rsidR="000A6B75" w:rsidRPr="0010610A">
        <w:rPr>
          <w:rFonts w:ascii="GHEA Grapalat" w:hAnsi="GHEA Grapalat" w:cs="Sylfaen"/>
          <w:sz w:val="18"/>
          <w:szCs w:val="18"/>
          <w:lang w:val="hy-AM"/>
        </w:rPr>
        <w:t xml:space="preserve"> </w:t>
      </w:r>
      <w:r w:rsidR="000A6B75" w:rsidRPr="0010610A">
        <w:rPr>
          <w:rFonts w:ascii="GHEA Grapalat" w:hAnsi="GHEA Grapalat" w:cs="Sylfaen"/>
          <w:sz w:val="18"/>
          <w:szCs w:val="18"/>
        </w:rPr>
        <w:t>Ընդ որում,</w:t>
      </w:r>
      <w:r w:rsidR="000A6B75" w:rsidRPr="0010610A">
        <w:rPr>
          <w:rFonts w:ascii="GHEA Grapalat" w:hAnsi="GHEA Grapalat" w:cs="Sylfaen"/>
          <w:sz w:val="18"/>
          <w:szCs w:val="18"/>
          <w:lang w:val="hy-AM"/>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անդամի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կոնսորցիումից</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դուրս</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գալու</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դեպքում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հետ</w:t>
      </w:r>
      <w:r w:rsidR="000A6B75" w:rsidRPr="0010610A">
        <w:rPr>
          <w:rFonts w:ascii="GHEA Grapalat" w:hAnsi="GHEA Grapalat" w:cs="Sylfaen"/>
          <w:sz w:val="18"/>
          <w:szCs w:val="18"/>
        </w:rPr>
        <w:t xml:space="preserve"> </w:t>
      </w:r>
      <w:r w:rsidR="00AE4008" w:rsidRPr="0010610A">
        <w:rPr>
          <w:rFonts w:ascii="GHEA Grapalat" w:hAnsi="GHEA Grapalat" w:cs="Sylfaen"/>
          <w:sz w:val="18"/>
          <w:szCs w:val="18"/>
          <w:lang w:val="en-US"/>
        </w:rPr>
        <w:t>պ</w:t>
      </w:r>
      <w:r w:rsidR="000A6B75" w:rsidRPr="0010610A">
        <w:rPr>
          <w:rFonts w:ascii="GHEA Grapalat" w:hAnsi="GHEA Grapalat" w:cs="Sylfaen"/>
          <w:sz w:val="18"/>
          <w:szCs w:val="18"/>
          <w:lang w:val="ru-RU"/>
        </w:rPr>
        <w:t>ատվիրատուի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կնքած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պայմանագիրը</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միակողմանիորեն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լուծվում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է</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և</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կոնսորցիումի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անդամների</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նկատմամբ</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կիրառվում</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են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պայմանագրով</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նախատեսված</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պատասխանատվության</w:t>
      </w:r>
      <w:r w:rsidR="000A6B75" w:rsidRPr="0010610A">
        <w:rPr>
          <w:rFonts w:ascii="GHEA Grapalat" w:hAnsi="GHEA Grapalat" w:cs="Sylfaen"/>
          <w:sz w:val="18"/>
          <w:szCs w:val="18"/>
        </w:rPr>
        <w:t xml:space="preserve"> </w:t>
      </w:r>
      <w:r w:rsidR="000A6B75" w:rsidRPr="0010610A">
        <w:rPr>
          <w:rFonts w:ascii="GHEA Grapalat" w:hAnsi="GHEA Grapalat" w:cs="Sylfaen"/>
          <w:sz w:val="18"/>
          <w:szCs w:val="18"/>
          <w:lang w:val="ru-RU"/>
        </w:rPr>
        <w:t>միջոցները</w:t>
      </w:r>
      <w:r w:rsidR="000A6B75" w:rsidRPr="0010610A">
        <w:rPr>
          <w:rFonts w:ascii="GHEA Grapalat" w:hAnsi="GHEA Grapalat" w:cs="Sylfaen"/>
          <w:sz w:val="18"/>
          <w:szCs w:val="18"/>
          <w:lang w:val="hy-AM"/>
        </w:rPr>
        <w:t>:</w:t>
      </w:r>
    </w:p>
    <w:p w14:paraId="50CFC2FA" w14:textId="77777777" w:rsidR="00096865" w:rsidRPr="0010610A" w:rsidRDefault="00096865" w:rsidP="00EF3662">
      <w:pPr>
        <w:ind w:firstLine="567"/>
        <w:jc w:val="both"/>
        <w:rPr>
          <w:rFonts w:ascii="GHEA Grapalat" w:hAnsi="GHEA Grapalat"/>
          <w:b/>
          <w:sz w:val="18"/>
          <w:szCs w:val="18"/>
          <w:lang w:val="af-ZA"/>
        </w:rPr>
      </w:pPr>
    </w:p>
    <w:p w14:paraId="1C2D84DB" w14:textId="77777777" w:rsidR="0033730A" w:rsidRDefault="0033730A" w:rsidP="00EF3662">
      <w:pPr>
        <w:jc w:val="center"/>
        <w:rPr>
          <w:rFonts w:ascii="GHEA Grapalat" w:hAnsi="GHEA Grapalat"/>
          <w:b/>
          <w:sz w:val="18"/>
          <w:szCs w:val="18"/>
          <w:lang w:val="hy-AM"/>
        </w:rPr>
      </w:pPr>
    </w:p>
    <w:p w14:paraId="55932B5C" w14:textId="77777777" w:rsidR="00096865" w:rsidRPr="0010610A" w:rsidRDefault="002B32D6" w:rsidP="00EF3662">
      <w:pPr>
        <w:jc w:val="center"/>
        <w:rPr>
          <w:rFonts w:ascii="GHEA Grapalat" w:hAnsi="GHEA Grapalat" w:cs="Arial"/>
          <w:b/>
          <w:sz w:val="18"/>
          <w:szCs w:val="18"/>
          <w:lang w:val="af-ZA"/>
        </w:rPr>
      </w:pPr>
      <w:r w:rsidRPr="0010610A">
        <w:rPr>
          <w:rFonts w:ascii="GHEA Grapalat" w:hAnsi="GHEA Grapalat"/>
          <w:b/>
          <w:sz w:val="18"/>
          <w:szCs w:val="18"/>
          <w:lang w:val="af-ZA"/>
        </w:rPr>
        <w:t xml:space="preserve">3.  </w:t>
      </w:r>
      <w:r w:rsidRPr="0010610A">
        <w:rPr>
          <w:rFonts w:ascii="GHEA Grapalat" w:hAnsi="GHEA Grapalat" w:cs="Sylfaen"/>
          <w:b/>
          <w:sz w:val="18"/>
          <w:szCs w:val="18"/>
        </w:rPr>
        <w:t>ՀՐԱՎԵՐԻ</w:t>
      </w:r>
      <w:r w:rsidRPr="0010610A">
        <w:rPr>
          <w:rFonts w:ascii="GHEA Grapalat" w:hAnsi="GHEA Grapalat" w:cs="Arial"/>
          <w:b/>
          <w:sz w:val="18"/>
          <w:szCs w:val="18"/>
          <w:lang w:val="af-ZA"/>
        </w:rPr>
        <w:t xml:space="preserve">  </w:t>
      </w:r>
      <w:r w:rsidRPr="0010610A">
        <w:rPr>
          <w:rFonts w:ascii="GHEA Grapalat" w:hAnsi="GHEA Grapalat" w:cs="Sylfaen"/>
          <w:b/>
          <w:sz w:val="18"/>
          <w:szCs w:val="18"/>
        </w:rPr>
        <w:t>ՊԱՐԶԱԲԱՆՈՒՄԸ</w:t>
      </w:r>
      <w:r w:rsidRPr="0010610A">
        <w:rPr>
          <w:rFonts w:ascii="GHEA Grapalat" w:hAnsi="GHEA Grapalat" w:cs="Arial"/>
          <w:b/>
          <w:sz w:val="18"/>
          <w:szCs w:val="18"/>
          <w:lang w:val="af-ZA"/>
        </w:rPr>
        <w:t xml:space="preserve">  </w:t>
      </w:r>
      <w:r w:rsidRPr="0010610A">
        <w:rPr>
          <w:rFonts w:ascii="GHEA Grapalat" w:hAnsi="GHEA Grapalat" w:cs="Arial"/>
          <w:b/>
          <w:sz w:val="18"/>
          <w:szCs w:val="18"/>
        </w:rPr>
        <w:t>ԵՎ</w:t>
      </w:r>
      <w:r w:rsidRPr="0010610A">
        <w:rPr>
          <w:rFonts w:ascii="GHEA Grapalat" w:hAnsi="GHEA Grapalat" w:cs="Arial"/>
          <w:b/>
          <w:sz w:val="18"/>
          <w:szCs w:val="18"/>
          <w:lang w:val="af-ZA"/>
        </w:rPr>
        <w:t xml:space="preserve"> </w:t>
      </w:r>
      <w:r w:rsidRPr="0010610A">
        <w:rPr>
          <w:rFonts w:ascii="GHEA Grapalat" w:hAnsi="GHEA Grapalat" w:cs="Sylfaen"/>
          <w:b/>
          <w:sz w:val="18"/>
          <w:szCs w:val="18"/>
        </w:rPr>
        <w:t>ՀՐԱՎԵՐՈՒՄ</w:t>
      </w:r>
      <w:r w:rsidRPr="0010610A">
        <w:rPr>
          <w:rFonts w:ascii="GHEA Grapalat" w:hAnsi="GHEA Grapalat" w:cs="Arial"/>
          <w:b/>
          <w:sz w:val="18"/>
          <w:szCs w:val="18"/>
          <w:lang w:val="af-ZA"/>
        </w:rPr>
        <w:t xml:space="preserve"> </w:t>
      </w:r>
      <w:r w:rsidRPr="0010610A">
        <w:rPr>
          <w:rFonts w:ascii="GHEA Grapalat" w:hAnsi="GHEA Grapalat" w:cs="Sylfaen"/>
          <w:b/>
          <w:sz w:val="18"/>
          <w:szCs w:val="18"/>
        </w:rPr>
        <w:t>ՓՈՓՈԽՈՒԹՅՈՒՆ</w:t>
      </w:r>
      <w:r w:rsidRPr="0010610A">
        <w:rPr>
          <w:rFonts w:ascii="GHEA Grapalat" w:hAnsi="GHEA Grapalat" w:cs="Arial"/>
          <w:b/>
          <w:sz w:val="18"/>
          <w:szCs w:val="18"/>
          <w:lang w:val="af-ZA"/>
        </w:rPr>
        <w:t xml:space="preserve"> </w:t>
      </w:r>
      <w:r w:rsidRPr="0010610A">
        <w:rPr>
          <w:rFonts w:ascii="GHEA Grapalat" w:hAnsi="GHEA Grapalat" w:cs="Sylfaen"/>
          <w:b/>
          <w:sz w:val="18"/>
          <w:szCs w:val="18"/>
        </w:rPr>
        <w:t>ԿԱՏԱՐԵԼՈՒ</w:t>
      </w:r>
      <w:r w:rsidRPr="0010610A">
        <w:rPr>
          <w:rFonts w:ascii="GHEA Grapalat" w:hAnsi="GHEA Grapalat" w:cs="Arial"/>
          <w:b/>
          <w:sz w:val="18"/>
          <w:szCs w:val="18"/>
          <w:lang w:val="af-ZA"/>
        </w:rPr>
        <w:t xml:space="preserve"> </w:t>
      </w:r>
      <w:r w:rsidRPr="0010610A">
        <w:rPr>
          <w:rFonts w:ascii="GHEA Grapalat" w:hAnsi="GHEA Grapalat" w:cs="Sylfaen"/>
          <w:b/>
          <w:sz w:val="18"/>
          <w:szCs w:val="18"/>
        </w:rPr>
        <w:t>ԿԱՐԳԸ</w:t>
      </w:r>
      <w:r w:rsidRPr="0010610A">
        <w:rPr>
          <w:rFonts w:ascii="GHEA Grapalat" w:hAnsi="GHEA Grapalat" w:cs="Arial"/>
          <w:b/>
          <w:sz w:val="18"/>
          <w:szCs w:val="18"/>
          <w:lang w:val="af-ZA"/>
        </w:rPr>
        <w:t xml:space="preserve"> </w:t>
      </w:r>
    </w:p>
    <w:p w14:paraId="09F34C88" w14:textId="77777777" w:rsidR="00096865" w:rsidRPr="0010610A" w:rsidRDefault="00096865" w:rsidP="00EF3662">
      <w:pPr>
        <w:jc w:val="center"/>
        <w:rPr>
          <w:rFonts w:ascii="GHEA Grapalat" w:hAnsi="GHEA Grapalat"/>
          <w:b/>
          <w:sz w:val="18"/>
          <w:szCs w:val="18"/>
          <w:lang w:val="af-ZA"/>
        </w:rPr>
      </w:pPr>
    </w:p>
    <w:p w14:paraId="55CBA44B" w14:textId="77777777" w:rsidR="00096865" w:rsidRPr="0010610A" w:rsidRDefault="00096865" w:rsidP="00EF3662">
      <w:pPr>
        <w:ind w:firstLine="567"/>
        <w:jc w:val="both"/>
        <w:rPr>
          <w:rFonts w:ascii="GHEA Grapalat" w:hAnsi="GHEA Grapalat"/>
          <w:sz w:val="18"/>
          <w:szCs w:val="18"/>
          <w:lang w:val="af-ZA"/>
        </w:rPr>
      </w:pPr>
      <w:r w:rsidRPr="0010610A">
        <w:rPr>
          <w:rFonts w:ascii="GHEA Grapalat" w:hAnsi="GHEA Grapalat"/>
          <w:sz w:val="18"/>
          <w:szCs w:val="18"/>
          <w:lang w:val="af-ZA"/>
        </w:rPr>
        <w:t xml:space="preserve">3.1 </w:t>
      </w:r>
      <w:r w:rsidRPr="0010610A">
        <w:rPr>
          <w:rFonts w:ascii="GHEA Grapalat" w:hAnsi="GHEA Grapalat" w:cs="Sylfaen"/>
          <w:sz w:val="18"/>
          <w:szCs w:val="18"/>
        </w:rPr>
        <w:t>Օրենքի</w:t>
      </w:r>
      <w:r w:rsidRPr="0010610A">
        <w:rPr>
          <w:rFonts w:ascii="GHEA Grapalat" w:hAnsi="GHEA Grapalat" w:cs="Arial"/>
          <w:sz w:val="18"/>
          <w:szCs w:val="18"/>
          <w:lang w:val="af-ZA"/>
        </w:rPr>
        <w:t xml:space="preserve"> 2</w:t>
      </w:r>
      <w:r w:rsidR="00525BD2" w:rsidRPr="0010610A">
        <w:rPr>
          <w:rFonts w:ascii="GHEA Grapalat" w:hAnsi="GHEA Grapalat" w:cs="Arial"/>
          <w:sz w:val="18"/>
          <w:szCs w:val="18"/>
          <w:lang w:val="af-ZA"/>
        </w:rPr>
        <w:t>9</w:t>
      </w:r>
      <w:r w:rsidRPr="0010610A">
        <w:rPr>
          <w:rFonts w:ascii="GHEA Grapalat" w:hAnsi="GHEA Grapalat" w:cs="Arial"/>
          <w:sz w:val="18"/>
          <w:szCs w:val="18"/>
          <w:lang w:val="af-ZA"/>
        </w:rPr>
        <w:t>-</w:t>
      </w:r>
      <w:r w:rsidRPr="0010610A">
        <w:rPr>
          <w:rFonts w:ascii="GHEA Grapalat" w:hAnsi="GHEA Grapalat" w:cs="Sylfaen"/>
          <w:sz w:val="18"/>
          <w:szCs w:val="18"/>
        </w:rPr>
        <w:t>րդ</w:t>
      </w:r>
      <w:r w:rsidRPr="0010610A">
        <w:rPr>
          <w:rFonts w:ascii="GHEA Grapalat" w:hAnsi="GHEA Grapalat" w:cs="Arial"/>
          <w:sz w:val="18"/>
          <w:szCs w:val="18"/>
          <w:lang w:val="af-ZA"/>
        </w:rPr>
        <w:t xml:space="preserve"> </w:t>
      </w:r>
      <w:r w:rsidRPr="0010610A">
        <w:rPr>
          <w:rFonts w:ascii="GHEA Grapalat" w:hAnsi="GHEA Grapalat" w:cs="Sylfaen"/>
          <w:sz w:val="18"/>
          <w:szCs w:val="18"/>
        </w:rPr>
        <w:t>հոդվածի</w:t>
      </w:r>
      <w:r w:rsidRPr="0010610A">
        <w:rPr>
          <w:rFonts w:ascii="GHEA Grapalat" w:hAnsi="GHEA Grapalat" w:cs="Arial"/>
          <w:sz w:val="18"/>
          <w:szCs w:val="18"/>
          <w:lang w:val="af-ZA"/>
        </w:rPr>
        <w:t xml:space="preserve"> </w:t>
      </w:r>
      <w:r w:rsidRPr="0010610A">
        <w:rPr>
          <w:rFonts w:ascii="GHEA Grapalat" w:hAnsi="GHEA Grapalat" w:cs="Sylfaen"/>
          <w:sz w:val="18"/>
          <w:szCs w:val="18"/>
        </w:rPr>
        <w:t>համաձայն</w:t>
      </w:r>
      <w:r w:rsidRPr="0010610A">
        <w:rPr>
          <w:rFonts w:ascii="GHEA Grapalat" w:hAnsi="GHEA Grapalat" w:cs="Arial"/>
          <w:sz w:val="18"/>
          <w:szCs w:val="18"/>
          <w:lang w:val="af-ZA"/>
        </w:rPr>
        <w:t xml:space="preserve">` </w:t>
      </w:r>
      <w:r w:rsidR="00051B7F" w:rsidRPr="0010610A">
        <w:rPr>
          <w:rFonts w:ascii="GHEA Grapalat" w:hAnsi="GHEA Grapalat" w:cs="Arial"/>
          <w:sz w:val="18"/>
          <w:szCs w:val="18"/>
        </w:rPr>
        <w:t>մ</w:t>
      </w:r>
      <w:r w:rsidRPr="0010610A">
        <w:rPr>
          <w:rFonts w:ascii="GHEA Grapalat" w:hAnsi="GHEA Grapalat" w:cs="Sylfaen"/>
          <w:sz w:val="18"/>
          <w:szCs w:val="18"/>
        </w:rPr>
        <w:t>ասնակիցն</w:t>
      </w:r>
      <w:r w:rsidRPr="0010610A">
        <w:rPr>
          <w:rFonts w:ascii="GHEA Grapalat" w:hAnsi="GHEA Grapalat" w:cs="Arial"/>
          <w:sz w:val="18"/>
          <w:szCs w:val="18"/>
          <w:lang w:val="af-ZA"/>
        </w:rPr>
        <w:t xml:space="preserve"> </w:t>
      </w:r>
      <w:r w:rsidRPr="0010610A">
        <w:rPr>
          <w:rFonts w:ascii="GHEA Grapalat" w:hAnsi="GHEA Grapalat" w:cs="Sylfaen"/>
          <w:sz w:val="18"/>
          <w:szCs w:val="18"/>
        </w:rPr>
        <w:t>իրավունք</w:t>
      </w:r>
      <w:r w:rsidRPr="0010610A">
        <w:rPr>
          <w:rFonts w:ascii="GHEA Grapalat" w:hAnsi="GHEA Grapalat" w:cs="Arial"/>
          <w:sz w:val="18"/>
          <w:szCs w:val="18"/>
          <w:lang w:val="af-ZA"/>
        </w:rPr>
        <w:t xml:space="preserve"> </w:t>
      </w:r>
      <w:r w:rsidRPr="0010610A">
        <w:rPr>
          <w:rFonts w:ascii="GHEA Grapalat" w:hAnsi="GHEA Grapalat" w:cs="Sylfaen"/>
          <w:sz w:val="18"/>
          <w:szCs w:val="18"/>
        </w:rPr>
        <w:t>ունի</w:t>
      </w:r>
      <w:r w:rsidRPr="0010610A">
        <w:rPr>
          <w:rFonts w:ascii="GHEA Grapalat" w:hAnsi="GHEA Grapalat" w:cs="Arial"/>
          <w:sz w:val="18"/>
          <w:szCs w:val="18"/>
          <w:lang w:val="af-ZA"/>
        </w:rPr>
        <w:t xml:space="preserve"> </w:t>
      </w:r>
      <w:r w:rsidR="00AE4008" w:rsidRPr="0010610A">
        <w:rPr>
          <w:rFonts w:ascii="GHEA Grapalat" w:hAnsi="GHEA Grapalat" w:cs="Sylfaen"/>
          <w:sz w:val="18"/>
          <w:szCs w:val="18"/>
        </w:rPr>
        <w:t>պ</w:t>
      </w:r>
      <w:r w:rsidRPr="0010610A">
        <w:rPr>
          <w:rFonts w:ascii="GHEA Grapalat" w:hAnsi="GHEA Grapalat" w:cs="Sylfaen"/>
          <w:sz w:val="18"/>
          <w:szCs w:val="18"/>
        </w:rPr>
        <w:t>ատվիրատուից</w:t>
      </w:r>
      <w:r w:rsidRPr="0010610A">
        <w:rPr>
          <w:rFonts w:ascii="GHEA Grapalat" w:hAnsi="GHEA Grapalat" w:cs="Arial"/>
          <w:sz w:val="18"/>
          <w:szCs w:val="18"/>
          <w:lang w:val="af-ZA"/>
        </w:rPr>
        <w:t xml:space="preserve"> </w:t>
      </w:r>
      <w:r w:rsidRPr="0010610A">
        <w:rPr>
          <w:rFonts w:ascii="GHEA Grapalat" w:hAnsi="GHEA Grapalat" w:cs="Sylfaen"/>
          <w:sz w:val="18"/>
          <w:szCs w:val="18"/>
        </w:rPr>
        <w:t>պահանջել</w:t>
      </w:r>
      <w:r w:rsidRPr="0010610A">
        <w:rPr>
          <w:rFonts w:ascii="GHEA Grapalat" w:hAnsi="GHEA Grapalat" w:cs="Arial"/>
          <w:sz w:val="18"/>
          <w:szCs w:val="18"/>
          <w:lang w:val="af-ZA"/>
        </w:rPr>
        <w:t xml:space="preserve"> </w:t>
      </w:r>
      <w:r w:rsidRPr="0010610A">
        <w:rPr>
          <w:rFonts w:ascii="GHEA Grapalat" w:hAnsi="GHEA Grapalat" w:cs="Sylfaen"/>
          <w:sz w:val="18"/>
          <w:szCs w:val="18"/>
        </w:rPr>
        <w:t>հրավերի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w:t>
      </w:r>
      <w:r w:rsidR="004D5671" w:rsidRPr="0010610A">
        <w:rPr>
          <w:rFonts w:ascii="GHEA Grapalat" w:hAnsi="GHEA Grapalat" w:cs="Tahoma"/>
          <w:sz w:val="18"/>
          <w:szCs w:val="18"/>
        </w:rPr>
        <w:t>։</w:t>
      </w:r>
    </w:p>
    <w:p w14:paraId="006AB581" w14:textId="58585AA7" w:rsidR="00096865" w:rsidRPr="0010610A" w:rsidRDefault="00096865" w:rsidP="00EF3662">
      <w:pPr>
        <w:autoSpaceDE w:val="0"/>
        <w:autoSpaceDN w:val="0"/>
        <w:adjustRightInd w:val="0"/>
        <w:ind w:firstLine="567"/>
        <w:jc w:val="both"/>
        <w:rPr>
          <w:rFonts w:ascii="GHEA Grapalat" w:hAnsi="GHEA Grapalat"/>
          <w:sz w:val="18"/>
          <w:szCs w:val="18"/>
          <w:lang w:val="af-ZA"/>
        </w:rPr>
      </w:pPr>
      <w:r w:rsidRPr="0010610A">
        <w:rPr>
          <w:rFonts w:ascii="GHEA Grapalat" w:hAnsi="GHEA Grapalat" w:cs="Sylfaen"/>
          <w:sz w:val="18"/>
          <w:szCs w:val="18"/>
        </w:rPr>
        <w:t>Մասնակիցն</w:t>
      </w:r>
      <w:r w:rsidRPr="0010610A">
        <w:rPr>
          <w:rFonts w:ascii="GHEA Grapalat" w:hAnsi="GHEA Grapalat" w:cs="Arial"/>
          <w:sz w:val="18"/>
          <w:szCs w:val="18"/>
          <w:lang w:val="af-ZA"/>
        </w:rPr>
        <w:t xml:space="preserve"> </w:t>
      </w:r>
      <w:r w:rsidRPr="0010610A">
        <w:rPr>
          <w:rFonts w:ascii="GHEA Grapalat" w:hAnsi="GHEA Grapalat" w:cs="Sylfaen"/>
          <w:sz w:val="18"/>
          <w:szCs w:val="18"/>
        </w:rPr>
        <w:t>իրավունք</w:t>
      </w:r>
      <w:r w:rsidRPr="0010610A">
        <w:rPr>
          <w:rFonts w:ascii="GHEA Grapalat" w:hAnsi="GHEA Grapalat" w:cs="Arial"/>
          <w:sz w:val="18"/>
          <w:szCs w:val="18"/>
          <w:lang w:val="af-ZA"/>
        </w:rPr>
        <w:t xml:space="preserve"> </w:t>
      </w:r>
      <w:r w:rsidRPr="0010610A">
        <w:rPr>
          <w:rFonts w:ascii="GHEA Grapalat" w:hAnsi="GHEA Grapalat" w:cs="Sylfaen"/>
          <w:sz w:val="18"/>
          <w:szCs w:val="18"/>
        </w:rPr>
        <w:t>ունի</w:t>
      </w:r>
      <w:r w:rsidRPr="0010610A">
        <w:rPr>
          <w:rFonts w:ascii="GHEA Grapalat" w:hAnsi="GHEA Grapalat" w:cs="Arial"/>
          <w:sz w:val="18"/>
          <w:szCs w:val="18"/>
          <w:lang w:val="af-ZA"/>
        </w:rPr>
        <w:t xml:space="preserve"> </w:t>
      </w:r>
      <w:r w:rsidRPr="0010610A">
        <w:rPr>
          <w:rFonts w:ascii="GHEA Grapalat" w:hAnsi="GHEA Grapalat" w:cs="Sylfaen"/>
          <w:sz w:val="18"/>
          <w:szCs w:val="18"/>
        </w:rPr>
        <w:t>հայտերի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ներկայացման</w:t>
      </w:r>
      <w:r w:rsidRPr="0010610A">
        <w:rPr>
          <w:rFonts w:ascii="GHEA Grapalat" w:hAnsi="GHEA Grapalat" w:cs="Arial"/>
          <w:sz w:val="18"/>
          <w:szCs w:val="18"/>
          <w:lang w:val="af-ZA"/>
        </w:rPr>
        <w:t xml:space="preserve"> </w:t>
      </w:r>
      <w:r w:rsidRPr="0010610A">
        <w:rPr>
          <w:rFonts w:ascii="GHEA Grapalat" w:hAnsi="GHEA Grapalat" w:cs="Sylfaen"/>
          <w:sz w:val="18"/>
          <w:szCs w:val="18"/>
        </w:rPr>
        <w:t>վերջնաժամկետը</w:t>
      </w:r>
      <w:r w:rsidRPr="0010610A">
        <w:rPr>
          <w:rFonts w:ascii="GHEA Grapalat" w:hAnsi="GHEA Grapalat" w:cs="Arial"/>
          <w:sz w:val="18"/>
          <w:szCs w:val="18"/>
          <w:lang w:val="af-ZA"/>
        </w:rPr>
        <w:t xml:space="preserve"> </w:t>
      </w:r>
      <w:r w:rsidRPr="0010610A">
        <w:rPr>
          <w:rFonts w:ascii="GHEA Grapalat" w:hAnsi="GHEA Grapalat" w:cs="Sylfaen"/>
          <w:sz w:val="18"/>
          <w:szCs w:val="18"/>
        </w:rPr>
        <w:t>լրանալուց</w:t>
      </w:r>
      <w:r w:rsidRPr="0010610A">
        <w:rPr>
          <w:rFonts w:ascii="GHEA Grapalat" w:hAnsi="GHEA Grapalat" w:cs="Arial"/>
          <w:sz w:val="18"/>
          <w:szCs w:val="18"/>
          <w:lang w:val="af-ZA"/>
        </w:rPr>
        <w:t xml:space="preserve"> </w:t>
      </w:r>
      <w:r w:rsidRPr="0010610A">
        <w:rPr>
          <w:rFonts w:ascii="GHEA Grapalat" w:hAnsi="GHEA Grapalat" w:cs="Sylfaen"/>
          <w:sz w:val="18"/>
          <w:szCs w:val="18"/>
        </w:rPr>
        <w:t>առնվազն</w:t>
      </w:r>
      <w:r w:rsidRPr="0010610A">
        <w:rPr>
          <w:rFonts w:ascii="GHEA Grapalat" w:hAnsi="GHEA Grapalat" w:cs="Arial"/>
          <w:sz w:val="18"/>
          <w:szCs w:val="18"/>
          <w:lang w:val="af-ZA"/>
        </w:rPr>
        <w:t xml:space="preserve"> </w:t>
      </w:r>
      <w:r w:rsidRPr="0010610A">
        <w:rPr>
          <w:rFonts w:ascii="GHEA Grapalat" w:hAnsi="GHEA Grapalat" w:cs="Sylfaen"/>
          <w:sz w:val="18"/>
          <w:szCs w:val="18"/>
        </w:rPr>
        <w:t>հինգ</w:t>
      </w:r>
      <w:r w:rsidRPr="0010610A">
        <w:rPr>
          <w:rFonts w:ascii="GHEA Grapalat" w:hAnsi="GHEA Grapalat" w:cs="Arial"/>
          <w:sz w:val="18"/>
          <w:szCs w:val="18"/>
          <w:lang w:val="af-ZA"/>
        </w:rPr>
        <w:t xml:space="preserve"> </w:t>
      </w:r>
      <w:r w:rsidRPr="0010610A">
        <w:rPr>
          <w:rFonts w:ascii="GHEA Grapalat" w:hAnsi="GHEA Grapalat" w:cs="Sylfaen"/>
          <w:sz w:val="18"/>
          <w:szCs w:val="18"/>
        </w:rPr>
        <w:t>օրացուցային</w:t>
      </w:r>
      <w:r w:rsidRPr="0010610A">
        <w:rPr>
          <w:rFonts w:ascii="GHEA Grapalat" w:hAnsi="GHEA Grapalat" w:cs="Arial"/>
          <w:sz w:val="18"/>
          <w:szCs w:val="18"/>
          <w:lang w:val="af-ZA"/>
        </w:rPr>
        <w:t xml:space="preserve"> </w:t>
      </w:r>
      <w:r w:rsidRPr="0010610A">
        <w:rPr>
          <w:rFonts w:ascii="GHEA Grapalat" w:hAnsi="GHEA Grapalat" w:cs="Sylfaen"/>
          <w:sz w:val="18"/>
          <w:szCs w:val="18"/>
        </w:rPr>
        <w:t>օր</w:t>
      </w:r>
      <w:r w:rsidR="002B5F87" w:rsidRPr="0010610A">
        <w:rPr>
          <w:rFonts w:ascii="GHEA Grapalat" w:hAnsi="GHEA Grapalat" w:cs="Sylfaen"/>
          <w:sz w:val="18"/>
          <w:szCs w:val="18"/>
          <w:lang w:val="af-ZA"/>
        </w:rPr>
        <w:t xml:space="preserve"> </w:t>
      </w:r>
      <w:r w:rsidRPr="0010610A">
        <w:rPr>
          <w:rFonts w:ascii="GHEA Grapalat" w:hAnsi="GHEA Grapalat" w:cs="Sylfaen"/>
          <w:sz w:val="18"/>
          <w:szCs w:val="18"/>
        </w:rPr>
        <w:t>առաջ</w:t>
      </w:r>
      <w:r w:rsidRPr="0010610A">
        <w:rPr>
          <w:rFonts w:ascii="GHEA Grapalat" w:hAnsi="GHEA Grapalat" w:cs="Arial"/>
          <w:sz w:val="18"/>
          <w:szCs w:val="18"/>
          <w:lang w:val="af-ZA"/>
        </w:rPr>
        <w:t xml:space="preserve"> </w:t>
      </w:r>
      <w:r w:rsidR="00B61894" w:rsidRPr="0010610A">
        <w:rPr>
          <w:rFonts w:ascii="GHEA Grapalat" w:hAnsi="GHEA Grapalat" w:cs="Arial"/>
          <w:sz w:val="18"/>
          <w:szCs w:val="18"/>
          <w:lang w:val="af-ZA"/>
        </w:rPr>
        <w:t xml:space="preserve">գրավոր </w:t>
      </w:r>
      <w:r w:rsidR="000946A3" w:rsidRPr="0010610A">
        <w:rPr>
          <w:rFonts w:ascii="GHEA Grapalat" w:hAnsi="GHEA Grapalat" w:cs="Sylfaen"/>
          <w:sz w:val="18"/>
          <w:szCs w:val="18"/>
        </w:rPr>
        <w:t>հանձնաժողովից</w:t>
      </w:r>
      <w:r w:rsidR="000946A3" w:rsidRPr="0010610A">
        <w:rPr>
          <w:rFonts w:ascii="GHEA Grapalat" w:hAnsi="GHEA Grapalat" w:cs="Sylfaen"/>
          <w:sz w:val="18"/>
          <w:szCs w:val="18"/>
          <w:lang w:val="af-ZA"/>
        </w:rPr>
        <w:t xml:space="preserve"> </w:t>
      </w:r>
      <w:r w:rsidRPr="0010610A">
        <w:rPr>
          <w:rFonts w:ascii="GHEA Grapalat" w:hAnsi="GHEA Grapalat" w:cs="Sylfaen"/>
          <w:sz w:val="18"/>
          <w:szCs w:val="18"/>
        </w:rPr>
        <w:t>պահանջելու</w:t>
      </w:r>
      <w:r w:rsidRPr="0010610A">
        <w:rPr>
          <w:rFonts w:ascii="GHEA Grapalat" w:hAnsi="GHEA Grapalat" w:cs="Arial"/>
          <w:sz w:val="18"/>
          <w:szCs w:val="18"/>
          <w:lang w:val="af-ZA"/>
        </w:rPr>
        <w:t xml:space="preserve"> </w:t>
      </w:r>
      <w:r w:rsidRPr="0010610A">
        <w:rPr>
          <w:rFonts w:ascii="GHEA Grapalat" w:hAnsi="GHEA Grapalat" w:cs="Sylfaen"/>
          <w:sz w:val="18"/>
          <w:szCs w:val="18"/>
        </w:rPr>
        <w:t>հրավերի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w:t>
      </w:r>
      <w:r w:rsidR="004D5671" w:rsidRPr="0010610A">
        <w:rPr>
          <w:rFonts w:ascii="GHEA Grapalat" w:hAnsi="GHEA Grapalat" w:cs="Tahoma"/>
          <w:sz w:val="18"/>
          <w:szCs w:val="18"/>
        </w:rPr>
        <w:t>։</w:t>
      </w:r>
      <w:r w:rsidRPr="0010610A">
        <w:rPr>
          <w:rFonts w:ascii="GHEA Grapalat" w:hAnsi="GHEA Grapalat"/>
          <w:sz w:val="18"/>
          <w:szCs w:val="18"/>
          <w:lang w:val="af-ZA"/>
        </w:rPr>
        <w:t xml:space="preserve"> </w:t>
      </w:r>
      <w:r w:rsidR="000946A3" w:rsidRPr="0010610A">
        <w:rPr>
          <w:rFonts w:ascii="GHEA Grapalat" w:hAnsi="GHEA Grapalat"/>
          <w:sz w:val="18"/>
          <w:szCs w:val="18"/>
        </w:rPr>
        <w:t>Հանձնաժողովը</w:t>
      </w:r>
      <w:r w:rsidR="000946A3" w:rsidRPr="0010610A">
        <w:rPr>
          <w:rFonts w:ascii="GHEA Grapalat" w:hAnsi="GHEA Grapalat"/>
          <w:sz w:val="18"/>
          <w:szCs w:val="18"/>
          <w:lang w:val="af-ZA"/>
        </w:rPr>
        <w:t xml:space="preserve"> </w:t>
      </w:r>
      <w:r w:rsidR="000946A3" w:rsidRPr="0010610A">
        <w:rPr>
          <w:rFonts w:ascii="GHEA Grapalat" w:hAnsi="GHEA Grapalat" w:cs="Sylfaen"/>
          <w:sz w:val="18"/>
          <w:szCs w:val="18"/>
        </w:rPr>
        <w:t>հարցումը</w:t>
      </w:r>
      <w:r w:rsidR="000946A3" w:rsidRPr="0010610A">
        <w:rPr>
          <w:rFonts w:ascii="GHEA Grapalat" w:hAnsi="GHEA Grapalat" w:cs="Arial"/>
          <w:sz w:val="18"/>
          <w:szCs w:val="18"/>
          <w:lang w:val="af-ZA"/>
        </w:rPr>
        <w:t xml:space="preserve"> </w:t>
      </w:r>
      <w:r w:rsidRPr="0010610A">
        <w:rPr>
          <w:rFonts w:ascii="GHEA Grapalat" w:hAnsi="GHEA Grapalat" w:cs="Sylfaen"/>
          <w:sz w:val="18"/>
          <w:szCs w:val="18"/>
        </w:rPr>
        <w:t>կատարած</w:t>
      </w:r>
      <w:r w:rsidRPr="0010610A">
        <w:rPr>
          <w:rFonts w:ascii="GHEA Grapalat" w:hAnsi="GHEA Grapalat" w:cs="Arial"/>
          <w:sz w:val="18"/>
          <w:szCs w:val="18"/>
          <w:lang w:val="af-ZA"/>
        </w:rPr>
        <w:t xml:space="preserve"> </w:t>
      </w:r>
      <w:r w:rsidR="000946A3" w:rsidRPr="0010610A">
        <w:rPr>
          <w:rFonts w:ascii="GHEA Grapalat" w:hAnsi="GHEA Grapalat" w:cs="Arial"/>
          <w:sz w:val="18"/>
          <w:szCs w:val="18"/>
        </w:rPr>
        <w:t>մ</w:t>
      </w:r>
      <w:r w:rsidR="000946A3" w:rsidRPr="0010610A">
        <w:rPr>
          <w:rFonts w:ascii="GHEA Grapalat" w:hAnsi="GHEA Grapalat" w:cs="Sylfaen"/>
          <w:sz w:val="18"/>
          <w:szCs w:val="18"/>
        </w:rPr>
        <w:t>ասնակցին</w:t>
      </w:r>
      <w:r w:rsidR="000946A3"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պարզաբանումը</w:t>
      </w:r>
      <w:r w:rsidRPr="0010610A">
        <w:rPr>
          <w:rFonts w:ascii="GHEA Grapalat" w:hAnsi="GHEA Grapalat" w:cs="Arial"/>
          <w:sz w:val="18"/>
          <w:szCs w:val="18"/>
          <w:lang w:val="af-ZA"/>
        </w:rPr>
        <w:t xml:space="preserve"> </w:t>
      </w:r>
      <w:r w:rsidRPr="0010610A">
        <w:rPr>
          <w:rFonts w:ascii="GHEA Grapalat" w:hAnsi="GHEA Grapalat" w:cs="Sylfaen"/>
          <w:sz w:val="18"/>
          <w:szCs w:val="18"/>
        </w:rPr>
        <w:t>տրամադրում</w:t>
      </w:r>
      <w:r w:rsidRPr="0010610A">
        <w:rPr>
          <w:rFonts w:ascii="GHEA Grapalat" w:hAnsi="GHEA Grapalat" w:cs="Arial"/>
          <w:sz w:val="18"/>
          <w:szCs w:val="18"/>
          <w:lang w:val="af-ZA"/>
        </w:rPr>
        <w:t xml:space="preserve"> </w:t>
      </w:r>
      <w:r w:rsidRPr="0010610A">
        <w:rPr>
          <w:rFonts w:ascii="GHEA Grapalat" w:hAnsi="GHEA Grapalat" w:cs="Sylfaen"/>
          <w:sz w:val="18"/>
          <w:szCs w:val="18"/>
        </w:rPr>
        <w:t>է</w:t>
      </w:r>
      <w:r w:rsidR="00A93710" w:rsidRPr="0010610A">
        <w:rPr>
          <w:rFonts w:ascii="GHEA Grapalat" w:hAnsi="GHEA Grapalat" w:cs="Sylfaen"/>
          <w:sz w:val="18"/>
          <w:szCs w:val="18"/>
          <w:lang w:val="af-ZA"/>
        </w:rPr>
        <w:t xml:space="preserve"> </w:t>
      </w:r>
      <w:r w:rsidR="00B61894" w:rsidRPr="0010610A">
        <w:rPr>
          <w:rFonts w:ascii="GHEA Grapalat" w:hAnsi="GHEA Grapalat" w:cs="Sylfaen"/>
          <w:sz w:val="18"/>
          <w:szCs w:val="18"/>
          <w:lang w:val="af-ZA"/>
        </w:rPr>
        <w:t>գրավոր</w:t>
      </w:r>
      <w:r w:rsidR="00B61894" w:rsidRPr="0010610A" w:rsidDel="00B61894">
        <w:rPr>
          <w:rFonts w:ascii="GHEA Grapalat" w:hAnsi="GHEA Grapalat" w:cs="Sylfaen"/>
          <w:sz w:val="18"/>
          <w:szCs w:val="18"/>
          <w:lang w:val="af-ZA"/>
        </w:rPr>
        <w:t xml:space="preserve"> </w:t>
      </w:r>
      <w:r w:rsidR="00926875" w:rsidRPr="0010610A">
        <w:rPr>
          <w:rFonts w:ascii="GHEA Grapalat" w:hAnsi="GHEA Grapalat" w:cs="Sylfaen"/>
          <w:sz w:val="18"/>
          <w:szCs w:val="18"/>
          <w:lang w:val="af-ZA"/>
        </w:rPr>
        <w:t xml:space="preserve">` </w:t>
      </w:r>
      <w:r w:rsidRPr="0010610A">
        <w:rPr>
          <w:rFonts w:ascii="GHEA Grapalat" w:hAnsi="GHEA Grapalat" w:cs="Sylfaen"/>
          <w:sz w:val="18"/>
          <w:szCs w:val="18"/>
        </w:rPr>
        <w:t>հարցում</w:t>
      </w:r>
      <w:r w:rsidR="000946A3" w:rsidRPr="0010610A">
        <w:rPr>
          <w:rFonts w:ascii="GHEA Grapalat" w:hAnsi="GHEA Grapalat" w:cs="Sylfaen"/>
          <w:sz w:val="18"/>
          <w:szCs w:val="18"/>
        </w:rPr>
        <w:t>ը</w:t>
      </w:r>
      <w:r w:rsidRPr="0010610A">
        <w:rPr>
          <w:rFonts w:ascii="GHEA Grapalat" w:hAnsi="GHEA Grapalat" w:cs="Arial"/>
          <w:sz w:val="18"/>
          <w:szCs w:val="18"/>
          <w:lang w:val="af-ZA"/>
        </w:rPr>
        <w:t xml:space="preserve"> </w:t>
      </w:r>
      <w:r w:rsidRPr="0010610A">
        <w:rPr>
          <w:rFonts w:ascii="GHEA Grapalat" w:hAnsi="GHEA Grapalat" w:cs="Sylfaen"/>
          <w:sz w:val="18"/>
          <w:szCs w:val="18"/>
        </w:rPr>
        <w:t>ստանալու</w:t>
      </w:r>
      <w:r w:rsidRPr="0010610A">
        <w:rPr>
          <w:rFonts w:ascii="GHEA Grapalat" w:hAnsi="GHEA Grapalat" w:cs="Arial"/>
          <w:sz w:val="18"/>
          <w:szCs w:val="18"/>
          <w:lang w:val="af-ZA"/>
        </w:rPr>
        <w:t xml:space="preserve"> </w:t>
      </w:r>
      <w:r w:rsidRPr="0010610A">
        <w:rPr>
          <w:rFonts w:ascii="GHEA Grapalat" w:hAnsi="GHEA Grapalat" w:cs="Sylfaen"/>
          <w:sz w:val="18"/>
          <w:szCs w:val="18"/>
        </w:rPr>
        <w:t>օրվան</w:t>
      </w:r>
      <w:r w:rsidRPr="0010610A">
        <w:rPr>
          <w:rFonts w:ascii="GHEA Grapalat" w:hAnsi="GHEA Grapalat" w:cs="Arial"/>
          <w:sz w:val="18"/>
          <w:szCs w:val="18"/>
          <w:lang w:val="af-ZA"/>
        </w:rPr>
        <w:t xml:space="preserve"> </w:t>
      </w:r>
      <w:r w:rsidRPr="0010610A">
        <w:rPr>
          <w:rFonts w:ascii="GHEA Grapalat" w:hAnsi="GHEA Grapalat" w:cs="Sylfaen"/>
          <w:sz w:val="18"/>
          <w:szCs w:val="18"/>
        </w:rPr>
        <w:t>հաջորդող</w:t>
      </w:r>
      <w:r w:rsidRPr="0010610A">
        <w:rPr>
          <w:rFonts w:ascii="GHEA Grapalat" w:hAnsi="GHEA Grapalat" w:cs="Arial"/>
          <w:sz w:val="18"/>
          <w:szCs w:val="18"/>
          <w:lang w:val="af-ZA"/>
        </w:rPr>
        <w:t xml:space="preserve"> </w:t>
      </w:r>
      <w:r w:rsidRPr="0010610A">
        <w:rPr>
          <w:rFonts w:ascii="GHEA Grapalat" w:hAnsi="GHEA Grapalat" w:cs="Sylfaen"/>
          <w:sz w:val="18"/>
          <w:szCs w:val="18"/>
        </w:rPr>
        <w:t>եր</w:t>
      </w:r>
      <w:r w:rsidR="00A93710" w:rsidRPr="0010610A">
        <w:rPr>
          <w:rFonts w:ascii="GHEA Grapalat" w:hAnsi="GHEA Grapalat" w:cs="Sylfaen"/>
          <w:sz w:val="18"/>
          <w:szCs w:val="18"/>
        </w:rPr>
        <w:t>կու</w:t>
      </w:r>
      <w:r w:rsidRPr="0010610A">
        <w:rPr>
          <w:rFonts w:ascii="GHEA Grapalat" w:hAnsi="GHEA Grapalat" w:cs="Arial"/>
          <w:sz w:val="18"/>
          <w:szCs w:val="18"/>
          <w:lang w:val="af-ZA"/>
        </w:rPr>
        <w:t xml:space="preserve"> </w:t>
      </w:r>
      <w:r w:rsidRPr="0010610A">
        <w:rPr>
          <w:rFonts w:ascii="GHEA Grapalat" w:hAnsi="GHEA Grapalat" w:cs="Sylfaen"/>
          <w:sz w:val="18"/>
          <w:szCs w:val="18"/>
        </w:rPr>
        <w:t>օրացուցային</w:t>
      </w:r>
      <w:r w:rsidRPr="0010610A">
        <w:rPr>
          <w:rFonts w:ascii="GHEA Grapalat" w:hAnsi="GHEA Grapalat" w:cs="Arial"/>
          <w:sz w:val="18"/>
          <w:szCs w:val="18"/>
          <w:lang w:val="af-ZA"/>
        </w:rPr>
        <w:t xml:space="preserve"> </w:t>
      </w:r>
      <w:r w:rsidRPr="0010610A">
        <w:rPr>
          <w:rFonts w:ascii="GHEA Grapalat" w:hAnsi="GHEA Grapalat" w:cs="Sylfaen"/>
          <w:sz w:val="18"/>
          <w:szCs w:val="18"/>
        </w:rPr>
        <w:t>օրվա</w:t>
      </w:r>
      <w:r w:rsidRPr="0010610A">
        <w:rPr>
          <w:rFonts w:ascii="GHEA Grapalat" w:hAnsi="GHEA Grapalat" w:cs="Arial"/>
          <w:sz w:val="18"/>
          <w:szCs w:val="18"/>
          <w:lang w:val="af-ZA"/>
        </w:rPr>
        <w:t xml:space="preserve"> </w:t>
      </w:r>
      <w:r w:rsidRPr="0010610A">
        <w:rPr>
          <w:rFonts w:ascii="GHEA Grapalat" w:hAnsi="GHEA Grapalat" w:cs="Sylfaen"/>
          <w:sz w:val="18"/>
          <w:szCs w:val="18"/>
        </w:rPr>
        <w:t>ընթացքում</w:t>
      </w:r>
      <w:r w:rsidR="004D5671" w:rsidRPr="0010610A">
        <w:rPr>
          <w:rFonts w:ascii="GHEA Grapalat" w:hAnsi="GHEA Grapalat" w:cs="Tahoma"/>
          <w:sz w:val="18"/>
          <w:szCs w:val="18"/>
        </w:rPr>
        <w:t>։</w:t>
      </w:r>
      <w:r w:rsidR="00781688" w:rsidRPr="0010610A">
        <w:rPr>
          <w:rFonts w:ascii="GHEA Grapalat" w:hAnsi="GHEA Grapalat" w:cs="Tahoma"/>
          <w:sz w:val="18"/>
          <w:szCs w:val="18"/>
          <w:lang w:val="af-ZA"/>
        </w:rPr>
        <w:t xml:space="preserve"> </w:t>
      </w:r>
      <w:r w:rsidRPr="0010610A">
        <w:rPr>
          <w:rFonts w:ascii="GHEA Grapalat" w:hAnsi="GHEA Grapalat"/>
          <w:sz w:val="18"/>
          <w:szCs w:val="18"/>
          <w:lang w:val="af-ZA"/>
        </w:rPr>
        <w:t xml:space="preserve"> </w:t>
      </w:r>
    </w:p>
    <w:p w14:paraId="18C1CAB1" w14:textId="77777777" w:rsidR="00096865" w:rsidRPr="0010610A" w:rsidRDefault="00096865" w:rsidP="00EF3662">
      <w:pPr>
        <w:ind w:firstLine="567"/>
        <w:jc w:val="both"/>
        <w:rPr>
          <w:rFonts w:ascii="GHEA Grapalat" w:hAnsi="GHEA Grapalat"/>
          <w:sz w:val="18"/>
          <w:szCs w:val="18"/>
          <w:lang w:val="af-ZA"/>
        </w:rPr>
      </w:pPr>
      <w:r w:rsidRPr="0010610A">
        <w:rPr>
          <w:rFonts w:ascii="GHEA Grapalat" w:hAnsi="GHEA Grapalat"/>
          <w:sz w:val="18"/>
          <w:szCs w:val="18"/>
          <w:lang w:val="af-ZA"/>
        </w:rPr>
        <w:t xml:space="preserve">3.2 </w:t>
      </w:r>
      <w:r w:rsidRPr="0010610A">
        <w:rPr>
          <w:rFonts w:ascii="GHEA Grapalat" w:hAnsi="GHEA Grapalat" w:cs="Sylfaen"/>
          <w:sz w:val="18"/>
          <w:szCs w:val="18"/>
        </w:rPr>
        <w:t>Հարցման</w:t>
      </w:r>
      <w:r w:rsidRPr="0010610A">
        <w:rPr>
          <w:rFonts w:ascii="GHEA Grapalat" w:hAnsi="GHEA Grapalat" w:cs="Arial"/>
          <w:sz w:val="18"/>
          <w:szCs w:val="18"/>
          <w:lang w:val="af-ZA"/>
        </w:rPr>
        <w:t xml:space="preserve"> </w:t>
      </w:r>
      <w:r w:rsidRPr="0010610A">
        <w:rPr>
          <w:rFonts w:ascii="GHEA Grapalat" w:hAnsi="GHEA Grapalat" w:cs="Sylfaen"/>
          <w:sz w:val="18"/>
          <w:szCs w:val="18"/>
        </w:rPr>
        <w:t>և</w:t>
      </w:r>
      <w:r w:rsidRPr="0010610A">
        <w:rPr>
          <w:rFonts w:ascii="GHEA Grapalat" w:hAnsi="GHEA Grapalat" w:cs="Arial"/>
          <w:sz w:val="18"/>
          <w:szCs w:val="18"/>
          <w:lang w:val="af-ZA"/>
        </w:rPr>
        <w:t xml:space="preserve"> </w:t>
      </w:r>
      <w:r w:rsidRPr="0010610A">
        <w:rPr>
          <w:rFonts w:ascii="GHEA Grapalat" w:hAnsi="GHEA Grapalat" w:cs="Sylfaen"/>
          <w:sz w:val="18"/>
          <w:szCs w:val="18"/>
        </w:rPr>
        <w:t>պարզաբանումների</w:t>
      </w:r>
      <w:r w:rsidRPr="0010610A">
        <w:rPr>
          <w:rFonts w:ascii="GHEA Grapalat" w:hAnsi="GHEA Grapalat" w:cs="Arial"/>
          <w:sz w:val="18"/>
          <w:szCs w:val="18"/>
          <w:lang w:val="af-ZA"/>
        </w:rPr>
        <w:t xml:space="preserve"> </w:t>
      </w:r>
      <w:r w:rsidRPr="0010610A">
        <w:rPr>
          <w:rFonts w:ascii="GHEA Grapalat" w:hAnsi="GHEA Grapalat" w:cs="Sylfaen"/>
          <w:sz w:val="18"/>
          <w:szCs w:val="18"/>
        </w:rPr>
        <w:t>բովանդակության</w:t>
      </w:r>
      <w:r w:rsidRPr="0010610A">
        <w:rPr>
          <w:rFonts w:ascii="GHEA Grapalat" w:hAnsi="GHEA Grapalat" w:cs="Arial"/>
          <w:sz w:val="18"/>
          <w:szCs w:val="18"/>
          <w:lang w:val="af-ZA"/>
        </w:rPr>
        <w:t xml:space="preserve"> </w:t>
      </w:r>
      <w:r w:rsidRPr="0010610A">
        <w:rPr>
          <w:rFonts w:ascii="GHEA Grapalat" w:hAnsi="GHEA Grapalat" w:cs="Sylfaen"/>
          <w:sz w:val="18"/>
          <w:szCs w:val="18"/>
        </w:rPr>
        <w:t>մասին</w:t>
      </w:r>
      <w:r w:rsidRPr="0010610A">
        <w:rPr>
          <w:rFonts w:ascii="GHEA Grapalat" w:hAnsi="GHEA Grapalat" w:cs="Arial"/>
          <w:sz w:val="18"/>
          <w:szCs w:val="18"/>
          <w:lang w:val="af-ZA"/>
        </w:rPr>
        <w:t xml:space="preserve"> </w:t>
      </w:r>
      <w:r w:rsidRPr="0010610A">
        <w:rPr>
          <w:rFonts w:ascii="GHEA Grapalat" w:hAnsi="GHEA Grapalat" w:cs="Sylfaen"/>
          <w:sz w:val="18"/>
          <w:szCs w:val="18"/>
        </w:rPr>
        <w:t>հայտարարությունը</w:t>
      </w:r>
      <w:r w:rsidRPr="0010610A">
        <w:rPr>
          <w:rFonts w:ascii="GHEA Grapalat" w:hAnsi="GHEA Grapalat" w:cs="Arial"/>
          <w:sz w:val="18"/>
          <w:szCs w:val="18"/>
          <w:lang w:val="af-ZA"/>
        </w:rPr>
        <w:t xml:space="preserve"> </w:t>
      </w:r>
      <w:r w:rsidR="00781688" w:rsidRPr="0010610A">
        <w:rPr>
          <w:rFonts w:ascii="GHEA Grapalat" w:hAnsi="GHEA Grapalat" w:cs="Arial"/>
          <w:sz w:val="18"/>
          <w:szCs w:val="18"/>
        </w:rPr>
        <w:t>պարզաբանումը</w:t>
      </w:r>
      <w:r w:rsidR="00781688" w:rsidRPr="0010610A">
        <w:rPr>
          <w:rFonts w:ascii="GHEA Grapalat" w:hAnsi="GHEA Grapalat" w:cs="Arial"/>
          <w:sz w:val="18"/>
          <w:szCs w:val="18"/>
          <w:lang w:val="af-ZA"/>
        </w:rPr>
        <w:t xml:space="preserve"> </w:t>
      </w:r>
      <w:r w:rsidR="00781688" w:rsidRPr="0010610A">
        <w:rPr>
          <w:rFonts w:ascii="GHEA Grapalat" w:hAnsi="GHEA Grapalat" w:cs="Arial"/>
          <w:sz w:val="18"/>
          <w:szCs w:val="18"/>
        </w:rPr>
        <w:t>տրամադրելու</w:t>
      </w:r>
      <w:r w:rsidR="00781688" w:rsidRPr="0010610A">
        <w:rPr>
          <w:rFonts w:ascii="GHEA Grapalat" w:hAnsi="GHEA Grapalat" w:cs="Arial"/>
          <w:sz w:val="18"/>
          <w:szCs w:val="18"/>
          <w:lang w:val="af-ZA"/>
        </w:rPr>
        <w:t xml:space="preserve"> </w:t>
      </w:r>
      <w:r w:rsidR="00781688" w:rsidRPr="0010610A">
        <w:rPr>
          <w:rFonts w:ascii="GHEA Grapalat" w:hAnsi="GHEA Grapalat" w:cs="Arial"/>
          <w:sz w:val="18"/>
          <w:szCs w:val="18"/>
        </w:rPr>
        <w:t>օրը</w:t>
      </w:r>
      <w:r w:rsidR="00781688" w:rsidRPr="0010610A">
        <w:rPr>
          <w:rFonts w:ascii="GHEA Grapalat" w:hAnsi="GHEA Grapalat" w:cs="Arial"/>
          <w:sz w:val="18"/>
          <w:szCs w:val="18"/>
          <w:lang w:val="af-ZA"/>
        </w:rPr>
        <w:t xml:space="preserve"> </w:t>
      </w:r>
      <w:r w:rsidRPr="0010610A">
        <w:rPr>
          <w:rFonts w:ascii="GHEA Grapalat" w:hAnsi="GHEA Grapalat" w:cs="Sylfaen"/>
          <w:sz w:val="18"/>
          <w:szCs w:val="18"/>
        </w:rPr>
        <w:t>հրապարակվում</w:t>
      </w:r>
      <w:r w:rsidRPr="0010610A">
        <w:rPr>
          <w:rFonts w:ascii="GHEA Grapalat" w:hAnsi="GHEA Grapalat" w:cs="Arial"/>
          <w:sz w:val="18"/>
          <w:szCs w:val="18"/>
          <w:lang w:val="af-ZA"/>
        </w:rPr>
        <w:t xml:space="preserve"> </w:t>
      </w:r>
      <w:r w:rsidRPr="0010610A">
        <w:rPr>
          <w:rFonts w:ascii="GHEA Grapalat" w:hAnsi="GHEA Grapalat" w:cs="Sylfaen"/>
          <w:sz w:val="18"/>
          <w:szCs w:val="18"/>
        </w:rPr>
        <w:t>է</w:t>
      </w:r>
      <w:r w:rsidRPr="0010610A">
        <w:rPr>
          <w:rFonts w:ascii="GHEA Grapalat" w:hAnsi="GHEA Grapalat" w:cs="Arial"/>
          <w:sz w:val="18"/>
          <w:szCs w:val="18"/>
          <w:lang w:val="af-ZA"/>
        </w:rPr>
        <w:t xml:space="preserve"> </w:t>
      </w:r>
      <w:r w:rsidR="00757A3F" w:rsidRPr="0010610A">
        <w:rPr>
          <w:rFonts w:ascii="GHEA Grapalat" w:hAnsi="GHEA Grapalat" w:cs="Sylfaen"/>
          <w:sz w:val="18"/>
          <w:szCs w:val="18"/>
          <w:lang w:val="af-ZA"/>
        </w:rPr>
        <w:t xml:space="preserve">www.procurement.am </w:t>
      </w:r>
      <w:r w:rsidR="00757A3F" w:rsidRPr="0010610A">
        <w:rPr>
          <w:rFonts w:ascii="GHEA Grapalat" w:hAnsi="GHEA Grapalat" w:cs="Sylfaen"/>
          <w:sz w:val="18"/>
          <w:szCs w:val="18"/>
          <w:lang w:val="ru-RU"/>
        </w:rPr>
        <w:t>հասցեով</w:t>
      </w:r>
      <w:r w:rsidR="00757A3F" w:rsidRPr="0010610A">
        <w:rPr>
          <w:rFonts w:ascii="GHEA Grapalat" w:hAnsi="GHEA Grapalat" w:cs="Sylfaen"/>
          <w:sz w:val="18"/>
          <w:szCs w:val="18"/>
          <w:lang w:val="af-ZA"/>
        </w:rPr>
        <w:t xml:space="preserve"> </w:t>
      </w:r>
      <w:r w:rsidR="00757A3F" w:rsidRPr="0010610A">
        <w:rPr>
          <w:rFonts w:ascii="GHEA Grapalat" w:hAnsi="GHEA Grapalat" w:cs="Sylfaen"/>
          <w:sz w:val="18"/>
          <w:szCs w:val="18"/>
        </w:rPr>
        <w:t>գործող</w:t>
      </w:r>
      <w:r w:rsidR="00757A3F" w:rsidRPr="0010610A">
        <w:rPr>
          <w:rFonts w:ascii="GHEA Grapalat" w:hAnsi="GHEA Grapalat" w:cs="Sylfaen"/>
          <w:sz w:val="18"/>
          <w:szCs w:val="18"/>
          <w:lang w:val="af-ZA"/>
        </w:rPr>
        <w:t xml:space="preserve"> </w:t>
      </w:r>
      <w:r w:rsidR="00757A3F" w:rsidRPr="0010610A">
        <w:rPr>
          <w:rFonts w:ascii="GHEA Grapalat" w:hAnsi="GHEA Grapalat" w:cs="Sylfaen"/>
          <w:sz w:val="18"/>
          <w:szCs w:val="18"/>
          <w:lang w:val="ru-RU"/>
        </w:rPr>
        <w:t>տեղեկագր</w:t>
      </w:r>
      <w:r w:rsidR="009A73D5" w:rsidRPr="0010610A">
        <w:rPr>
          <w:rFonts w:ascii="GHEA Grapalat" w:hAnsi="GHEA Grapalat" w:cs="Sylfaen"/>
          <w:sz w:val="18"/>
          <w:szCs w:val="18"/>
        </w:rPr>
        <w:t>ի</w:t>
      </w:r>
      <w:r w:rsidR="009A73D5" w:rsidRPr="0010610A">
        <w:rPr>
          <w:rFonts w:ascii="GHEA Grapalat" w:hAnsi="GHEA Grapalat" w:cs="Sylfaen"/>
          <w:sz w:val="18"/>
          <w:szCs w:val="18"/>
          <w:lang w:val="af-ZA"/>
        </w:rPr>
        <w:t xml:space="preserve"> (</w:t>
      </w:r>
      <w:r w:rsidR="009A73D5" w:rsidRPr="0010610A">
        <w:rPr>
          <w:rFonts w:ascii="GHEA Grapalat" w:hAnsi="GHEA Grapalat" w:cs="Sylfaen"/>
          <w:sz w:val="18"/>
          <w:szCs w:val="18"/>
          <w:lang w:val="ru-RU"/>
        </w:rPr>
        <w:t>այսուհետ</w:t>
      </w:r>
      <w:r w:rsidR="009A73D5" w:rsidRPr="0010610A">
        <w:rPr>
          <w:rFonts w:ascii="GHEA Grapalat" w:hAnsi="GHEA Grapalat" w:cs="Sylfaen"/>
          <w:sz w:val="18"/>
          <w:szCs w:val="18"/>
          <w:lang w:val="af-ZA"/>
        </w:rPr>
        <w:t xml:space="preserve">` </w:t>
      </w:r>
      <w:r w:rsidR="009A73D5" w:rsidRPr="0010610A">
        <w:rPr>
          <w:rFonts w:ascii="GHEA Grapalat" w:hAnsi="GHEA Grapalat" w:cs="Sylfaen"/>
          <w:sz w:val="18"/>
          <w:szCs w:val="18"/>
          <w:lang w:val="ru-RU"/>
        </w:rPr>
        <w:t>տեղեկագիր</w:t>
      </w:r>
      <w:r w:rsidR="009A73D5" w:rsidRPr="0010610A">
        <w:rPr>
          <w:rFonts w:ascii="GHEA Grapalat" w:hAnsi="GHEA Grapalat" w:cs="Sylfaen"/>
          <w:sz w:val="18"/>
          <w:szCs w:val="18"/>
          <w:lang w:val="af-ZA"/>
        </w:rPr>
        <w:t xml:space="preserve">) </w:t>
      </w:r>
      <w:r w:rsidR="001C76F7" w:rsidRPr="0010610A">
        <w:rPr>
          <w:rFonts w:ascii="GHEA Grapalat" w:hAnsi="GHEA Grapalat"/>
          <w:sz w:val="18"/>
          <w:szCs w:val="18"/>
          <w:lang w:val="af-ZA"/>
        </w:rPr>
        <w:t>«</w:t>
      </w:r>
      <w:r w:rsidR="00051B7F" w:rsidRPr="0010610A">
        <w:rPr>
          <w:rFonts w:ascii="GHEA Grapalat" w:hAnsi="GHEA Grapalat" w:cs="Sylfaen"/>
          <w:sz w:val="18"/>
          <w:szCs w:val="18"/>
        </w:rPr>
        <w:t>Գնումների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հայտարարություններ</w:t>
      </w:r>
      <w:r w:rsidR="001C76F7" w:rsidRPr="0010610A">
        <w:rPr>
          <w:rFonts w:ascii="GHEA Grapalat" w:hAnsi="GHEA Grapalat"/>
          <w:sz w:val="18"/>
          <w:szCs w:val="18"/>
          <w:lang w:val="af-ZA"/>
        </w:rPr>
        <w:t>»</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բաժնի</w:t>
      </w:r>
      <w:r w:rsidR="00051B7F" w:rsidRPr="0010610A">
        <w:rPr>
          <w:rFonts w:ascii="GHEA Grapalat" w:hAnsi="GHEA Grapalat" w:cs="Sylfaen"/>
          <w:sz w:val="18"/>
          <w:szCs w:val="18"/>
          <w:lang w:val="af-ZA"/>
        </w:rPr>
        <w:t xml:space="preserve"> </w:t>
      </w:r>
      <w:r w:rsidR="001C76F7" w:rsidRPr="0010610A">
        <w:rPr>
          <w:rFonts w:ascii="GHEA Grapalat" w:hAnsi="GHEA Grapalat"/>
          <w:sz w:val="18"/>
          <w:szCs w:val="18"/>
          <w:lang w:val="af-ZA"/>
        </w:rPr>
        <w:t>«</w:t>
      </w:r>
      <w:r w:rsidR="00051B7F" w:rsidRPr="0010610A">
        <w:rPr>
          <w:rFonts w:ascii="GHEA Grapalat" w:hAnsi="GHEA Grapalat" w:cs="Sylfaen"/>
          <w:sz w:val="18"/>
          <w:szCs w:val="18"/>
        </w:rPr>
        <w:t>Հրավերների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պարզաբանումների</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վերաբերյալ</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հայտարարություններ</w:t>
      </w:r>
      <w:r w:rsidR="001C76F7" w:rsidRPr="0010610A">
        <w:rPr>
          <w:rFonts w:ascii="GHEA Grapalat" w:hAnsi="GHEA Grapalat"/>
          <w:sz w:val="18"/>
          <w:szCs w:val="18"/>
          <w:lang w:val="af-ZA"/>
        </w:rPr>
        <w:t>»</w:t>
      </w:r>
      <w:r w:rsidR="00051B7F" w:rsidRPr="0010610A">
        <w:rPr>
          <w:rFonts w:ascii="GHEA Grapalat" w:hAnsi="GHEA Grapalat" w:cs="Sylfaen"/>
          <w:sz w:val="18"/>
          <w:szCs w:val="18"/>
          <w:lang w:val="af-ZA"/>
        </w:rPr>
        <w:t xml:space="preserve"> </w:t>
      </w:r>
      <w:r w:rsidR="00051B7F" w:rsidRPr="0010610A">
        <w:rPr>
          <w:rFonts w:ascii="GHEA Grapalat" w:hAnsi="GHEA Grapalat" w:cs="Sylfaen"/>
          <w:sz w:val="18"/>
          <w:szCs w:val="18"/>
        </w:rPr>
        <w:t>ենթաբա</w:t>
      </w:r>
      <w:r w:rsidR="009A73D5" w:rsidRPr="0010610A">
        <w:rPr>
          <w:rFonts w:ascii="GHEA Grapalat" w:hAnsi="GHEA Grapalat" w:cs="Sylfaen"/>
          <w:sz w:val="18"/>
          <w:szCs w:val="18"/>
        </w:rPr>
        <w:t>բաժնում</w:t>
      </w:r>
      <w:r w:rsidR="00781688" w:rsidRPr="0010610A">
        <w:rPr>
          <w:rFonts w:ascii="GHEA Grapalat" w:hAnsi="GHEA Grapalat" w:cs="Sylfaen"/>
          <w:sz w:val="18"/>
          <w:szCs w:val="18"/>
          <w:lang w:val="af-ZA"/>
        </w:rPr>
        <w:t>`</w:t>
      </w:r>
      <w:r w:rsidR="009A73D5" w:rsidRPr="0010610A">
        <w:rPr>
          <w:rFonts w:ascii="GHEA Grapalat" w:hAnsi="GHEA Grapalat" w:cs="Sylfaen"/>
          <w:sz w:val="18"/>
          <w:szCs w:val="18"/>
          <w:lang w:val="af-ZA"/>
        </w:rPr>
        <w:t xml:space="preserve"> </w:t>
      </w:r>
      <w:r w:rsidRPr="0010610A">
        <w:rPr>
          <w:rFonts w:ascii="GHEA Grapalat" w:hAnsi="GHEA Grapalat" w:cs="Sylfaen"/>
          <w:sz w:val="18"/>
          <w:szCs w:val="18"/>
        </w:rPr>
        <w:t>առանց</w:t>
      </w:r>
      <w:r w:rsidRPr="0010610A">
        <w:rPr>
          <w:rFonts w:ascii="GHEA Grapalat" w:hAnsi="GHEA Grapalat" w:cs="Arial"/>
          <w:sz w:val="18"/>
          <w:szCs w:val="18"/>
          <w:lang w:val="af-ZA"/>
        </w:rPr>
        <w:t xml:space="preserve"> </w:t>
      </w:r>
      <w:r w:rsidRPr="0010610A">
        <w:rPr>
          <w:rFonts w:ascii="GHEA Grapalat" w:hAnsi="GHEA Grapalat" w:cs="Sylfaen"/>
          <w:sz w:val="18"/>
          <w:szCs w:val="18"/>
        </w:rPr>
        <w:t>նշելու</w:t>
      </w:r>
      <w:r w:rsidRPr="0010610A">
        <w:rPr>
          <w:rFonts w:ascii="GHEA Grapalat" w:hAnsi="GHEA Grapalat" w:cs="Arial"/>
          <w:sz w:val="18"/>
          <w:szCs w:val="18"/>
          <w:lang w:val="af-ZA"/>
        </w:rPr>
        <w:t xml:space="preserve"> </w:t>
      </w:r>
      <w:r w:rsidRPr="0010610A">
        <w:rPr>
          <w:rFonts w:ascii="GHEA Grapalat" w:hAnsi="GHEA Grapalat" w:cs="Sylfaen"/>
          <w:sz w:val="18"/>
          <w:szCs w:val="18"/>
        </w:rPr>
        <w:t>հարցումը</w:t>
      </w:r>
      <w:r w:rsidRPr="0010610A">
        <w:rPr>
          <w:rFonts w:ascii="GHEA Grapalat" w:hAnsi="GHEA Grapalat" w:cs="Arial"/>
          <w:sz w:val="18"/>
          <w:szCs w:val="18"/>
          <w:lang w:val="af-ZA"/>
        </w:rPr>
        <w:t xml:space="preserve"> </w:t>
      </w:r>
      <w:r w:rsidRPr="0010610A">
        <w:rPr>
          <w:rFonts w:ascii="GHEA Grapalat" w:hAnsi="GHEA Grapalat" w:cs="Sylfaen"/>
          <w:sz w:val="18"/>
          <w:szCs w:val="18"/>
        </w:rPr>
        <w:t>կատարած</w:t>
      </w:r>
      <w:r w:rsidRPr="0010610A">
        <w:rPr>
          <w:rFonts w:ascii="GHEA Grapalat" w:hAnsi="GHEA Grapalat" w:cs="Arial"/>
          <w:sz w:val="18"/>
          <w:szCs w:val="18"/>
          <w:lang w:val="af-ZA"/>
        </w:rPr>
        <w:t xml:space="preserve"> </w:t>
      </w:r>
      <w:r w:rsidR="00051B7F" w:rsidRPr="0010610A">
        <w:rPr>
          <w:rFonts w:ascii="GHEA Grapalat" w:hAnsi="GHEA Grapalat" w:cs="Arial"/>
          <w:sz w:val="18"/>
          <w:szCs w:val="18"/>
        </w:rPr>
        <w:t>մ</w:t>
      </w:r>
      <w:r w:rsidRPr="0010610A">
        <w:rPr>
          <w:rFonts w:ascii="GHEA Grapalat" w:hAnsi="GHEA Grapalat" w:cs="Sylfaen"/>
          <w:sz w:val="18"/>
          <w:szCs w:val="18"/>
        </w:rPr>
        <w:t>ասնակցի</w:t>
      </w:r>
      <w:r w:rsidRPr="0010610A">
        <w:rPr>
          <w:rFonts w:ascii="GHEA Grapalat" w:hAnsi="GHEA Grapalat" w:cs="Arial"/>
          <w:sz w:val="18"/>
          <w:szCs w:val="18"/>
          <w:lang w:val="af-ZA"/>
        </w:rPr>
        <w:t xml:space="preserve"> </w:t>
      </w:r>
      <w:r w:rsidRPr="0010610A">
        <w:rPr>
          <w:rFonts w:ascii="GHEA Grapalat" w:hAnsi="GHEA Grapalat" w:cs="Sylfaen"/>
          <w:sz w:val="18"/>
          <w:szCs w:val="18"/>
        </w:rPr>
        <w:t>տվյալները</w:t>
      </w:r>
      <w:r w:rsidR="004D5671" w:rsidRPr="0010610A">
        <w:rPr>
          <w:rFonts w:ascii="GHEA Grapalat" w:hAnsi="GHEA Grapalat" w:cs="Tahoma"/>
          <w:sz w:val="18"/>
          <w:szCs w:val="18"/>
        </w:rPr>
        <w:t>։</w:t>
      </w:r>
      <w:r w:rsidR="00A93710" w:rsidRPr="0010610A">
        <w:rPr>
          <w:rFonts w:ascii="GHEA Grapalat" w:hAnsi="GHEA Grapalat" w:cs="Tahoma"/>
          <w:sz w:val="18"/>
          <w:szCs w:val="18"/>
          <w:lang w:val="af-ZA"/>
        </w:rPr>
        <w:t xml:space="preserve"> </w:t>
      </w:r>
    </w:p>
    <w:p w14:paraId="5D899DF3" w14:textId="77777777" w:rsidR="00096865" w:rsidRPr="0010610A" w:rsidRDefault="00096865" w:rsidP="00EF3662">
      <w:pPr>
        <w:autoSpaceDE w:val="0"/>
        <w:autoSpaceDN w:val="0"/>
        <w:adjustRightInd w:val="0"/>
        <w:ind w:firstLine="567"/>
        <w:jc w:val="both"/>
        <w:rPr>
          <w:rFonts w:ascii="GHEA Grapalat" w:hAnsi="GHEA Grapalat" w:cs="Arial Unicode"/>
          <w:sz w:val="18"/>
          <w:szCs w:val="18"/>
          <w:lang w:val="af-ZA"/>
        </w:rPr>
      </w:pPr>
      <w:r w:rsidRPr="0010610A">
        <w:rPr>
          <w:rFonts w:ascii="GHEA Grapalat" w:hAnsi="GHEA Grapalat" w:cs="Arial Unicode"/>
          <w:sz w:val="18"/>
          <w:szCs w:val="18"/>
          <w:lang w:val="af-ZA"/>
        </w:rPr>
        <w:t xml:space="preserve">3.3 </w:t>
      </w:r>
      <w:r w:rsidRPr="0010610A">
        <w:rPr>
          <w:rFonts w:ascii="GHEA Grapalat" w:hAnsi="GHEA Grapalat" w:cs="Sylfaen"/>
          <w:sz w:val="18"/>
          <w:szCs w:val="18"/>
          <w:lang w:val="ru-RU"/>
        </w:rPr>
        <w:t>Պարզաբանում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տրամադրվում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հարցումը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կատարվել</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սույն</w:t>
      </w:r>
      <w:r w:rsidRPr="0010610A">
        <w:rPr>
          <w:rFonts w:ascii="GHEA Grapalat" w:hAnsi="GHEA Grapalat" w:cs="Arial Unicode"/>
          <w:sz w:val="18"/>
          <w:szCs w:val="18"/>
          <w:lang w:val="af-ZA"/>
        </w:rPr>
        <w:t xml:space="preserve"> </w:t>
      </w:r>
      <w:r w:rsidRPr="0010610A">
        <w:rPr>
          <w:rFonts w:ascii="GHEA Grapalat" w:hAnsi="GHEA Grapalat" w:cs="Sylfaen"/>
          <w:sz w:val="18"/>
          <w:szCs w:val="18"/>
        </w:rPr>
        <w:t>բաժն</w:t>
      </w:r>
      <w:r w:rsidRPr="0010610A">
        <w:rPr>
          <w:rFonts w:ascii="GHEA Grapalat" w:hAnsi="GHEA Grapalat" w:cs="Sylfaen"/>
          <w:sz w:val="18"/>
          <w:szCs w:val="18"/>
          <w:lang w:val="ru-RU"/>
        </w:rPr>
        <w:t>ով</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սահմանված</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ժամկետի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խախտմամբ</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ինչպես</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նաև</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հարցումը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դուրս</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009A73D5" w:rsidRPr="0010610A">
        <w:rPr>
          <w:rFonts w:ascii="GHEA Grapalat" w:hAnsi="GHEA Grapalat" w:cs="Arial Unicode"/>
          <w:sz w:val="18"/>
          <w:szCs w:val="18"/>
        </w:rPr>
        <w:t>սույն</w:t>
      </w:r>
      <w:r w:rsidR="009A73D5"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հրավերի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բովանդակության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շրջանակից</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կամ</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եթե</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հարցումը</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վերաբերում</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է</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վերջինիս</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կողմից</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առաջարկվելիք</w:t>
      </w:r>
      <w:r w:rsidR="005A16C6" w:rsidRPr="0010610A">
        <w:rPr>
          <w:rFonts w:ascii="GHEA Grapalat" w:hAnsi="GHEA Grapalat" w:cs="Sylfaen"/>
          <w:sz w:val="18"/>
          <w:szCs w:val="18"/>
          <w:lang w:val="af-ZA"/>
        </w:rPr>
        <w:t xml:space="preserve"> </w:t>
      </w:r>
      <w:r w:rsidR="00E6597C" w:rsidRPr="0010610A">
        <w:rPr>
          <w:rFonts w:ascii="GHEA Grapalat" w:hAnsi="GHEA Grapalat" w:cs="Sylfaen"/>
          <w:sz w:val="18"/>
          <w:szCs w:val="18"/>
          <w:lang w:val="af-ZA"/>
        </w:rPr>
        <w:t xml:space="preserve">սարքերի և </w:t>
      </w:r>
      <w:r w:rsidR="00444EBF" w:rsidRPr="0010610A">
        <w:rPr>
          <w:rFonts w:ascii="GHEA Grapalat" w:hAnsi="GHEA Grapalat" w:cs="Sylfaen"/>
          <w:sz w:val="18"/>
          <w:szCs w:val="18"/>
          <w:lang w:val="af-ZA"/>
        </w:rPr>
        <w:t xml:space="preserve">սարքավորումների </w:t>
      </w:r>
      <w:r w:rsidR="005A16C6" w:rsidRPr="0010610A">
        <w:rPr>
          <w:rFonts w:ascii="GHEA Grapalat" w:hAnsi="GHEA Grapalat" w:cs="Sylfaen"/>
          <w:sz w:val="18"/>
          <w:szCs w:val="18"/>
          <w:lang w:val="ru-RU"/>
        </w:rPr>
        <w:t>տեխնիկական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բնութագրերի</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սույն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հրավերով</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նախատեսված</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տեխնիկական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բնութագրերին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համարժեքության</w:t>
      </w:r>
      <w:r w:rsidR="005A16C6" w:rsidRPr="0010610A">
        <w:rPr>
          <w:rFonts w:ascii="GHEA Grapalat" w:hAnsi="GHEA Grapalat" w:cs="Sylfaen"/>
          <w:sz w:val="18"/>
          <w:szCs w:val="18"/>
          <w:lang w:val="af-ZA"/>
        </w:rPr>
        <w:t xml:space="preserve"> </w:t>
      </w:r>
      <w:r w:rsidR="005A16C6" w:rsidRPr="0010610A">
        <w:rPr>
          <w:rFonts w:ascii="GHEA Grapalat" w:hAnsi="GHEA Grapalat" w:cs="Sylfaen"/>
          <w:sz w:val="18"/>
          <w:szCs w:val="18"/>
          <w:lang w:val="ru-RU"/>
        </w:rPr>
        <w:t>համա</w:t>
      </w:r>
      <w:r w:rsidR="005A16C6" w:rsidRPr="0010610A">
        <w:rPr>
          <w:rFonts w:ascii="GHEA Grapalat" w:hAnsi="GHEA Grapalat" w:cs="Sylfaen"/>
          <w:sz w:val="18"/>
          <w:szCs w:val="18"/>
          <w:lang w:val="af-ZA"/>
        </w:rPr>
        <w:softHyphen/>
      </w:r>
      <w:r w:rsidR="005A16C6" w:rsidRPr="0010610A">
        <w:rPr>
          <w:rFonts w:ascii="GHEA Grapalat" w:hAnsi="GHEA Grapalat" w:cs="Sylfaen"/>
          <w:sz w:val="18"/>
          <w:szCs w:val="18"/>
          <w:lang w:val="ru-RU"/>
        </w:rPr>
        <w:t>պատասխանությանը</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r w:rsidR="00A4729F" w:rsidRPr="0010610A">
        <w:rPr>
          <w:rFonts w:ascii="GHEA Grapalat" w:hAnsi="GHEA Grapalat"/>
          <w:sz w:val="18"/>
          <w:szCs w:val="18"/>
        </w:rPr>
        <w:t>Ընդ</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որում</w:t>
      </w:r>
      <w:r w:rsidR="00A4729F" w:rsidRPr="0010610A">
        <w:rPr>
          <w:rFonts w:ascii="GHEA Grapalat" w:hAnsi="GHEA Grapalat"/>
          <w:sz w:val="18"/>
          <w:szCs w:val="18"/>
          <w:lang w:val="af-ZA"/>
        </w:rPr>
        <w:t xml:space="preserve">, </w:t>
      </w:r>
      <w:r w:rsidR="00051B7F" w:rsidRPr="0010610A">
        <w:rPr>
          <w:rFonts w:ascii="GHEA Grapalat" w:hAnsi="GHEA Grapalat"/>
          <w:sz w:val="18"/>
          <w:szCs w:val="18"/>
        </w:rPr>
        <w:t>մ</w:t>
      </w:r>
      <w:r w:rsidR="00A4729F" w:rsidRPr="0010610A">
        <w:rPr>
          <w:rFonts w:ascii="GHEA Grapalat" w:hAnsi="GHEA Grapalat"/>
          <w:sz w:val="18"/>
          <w:szCs w:val="18"/>
        </w:rPr>
        <w:t>ասնակիցը</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գրավոր</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ծանուցվում</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է</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պարզաբանում</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չտրամադրելու</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հիմքերի</w:t>
      </w:r>
      <w:r w:rsidR="00A4729F" w:rsidRPr="0010610A">
        <w:rPr>
          <w:rFonts w:ascii="GHEA Grapalat" w:hAnsi="GHEA Grapalat"/>
          <w:sz w:val="18"/>
          <w:szCs w:val="18"/>
          <w:lang w:val="af-ZA"/>
        </w:rPr>
        <w:t xml:space="preserve"> </w:t>
      </w:r>
      <w:r w:rsidR="00A4729F" w:rsidRPr="0010610A">
        <w:rPr>
          <w:rFonts w:ascii="GHEA Grapalat" w:hAnsi="GHEA Grapalat"/>
          <w:sz w:val="18"/>
          <w:szCs w:val="18"/>
        </w:rPr>
        <w:t>մասին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հարցումը</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ստանալու</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օրվան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հաջորդող</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երկու</w:t>
      </w:r>
      <w:r w:rsidR="00A4729F" w:rsidRPr="0010610A">
        <w:rPr>
          <w:rFonts w:ascii="GHEA Grapalat" w:hAnsi="GHEA Grapalat" w:cs="Sylfaen"/>
          <w:sz w:val="18"/>
          <w:szCs w:val="18"/>
          <w:lang w:val="af-ZA"/>
        </w:rPr>
        <w:t xml:space="preserve"> </w:t>
      </w:r>
      <w:r w:rsidR="00A4729F" w:rsidRPr="0010610A">
        <w:rPr>
          <w:rFonts w:ascii="GHEA Grapalat" w:hAnsi="GHEA Grapalat" w:cs="Sylfaen"/>
          <w:sz w:val="18"/>
          <w:szCs w:val="18"/>
        </w:rPr>
        <w:t>օրացուցային</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օրվա</w:t>
      </w:r>
      <w:r w:rsidR="00A4729F" w:rsidRPr="0010610A">
        <w:rPr>
          <w:rFonts w:ascii="GHEA Grapalat" w:hAnsi="GHEA Grapalat"/>
          <w:sz w:val="18"/>
          <w:szCs w:val="18"/>
          <w:lang w:val="af-ZA"/>
        </w:rPr>
        <w:t xml:space="preserve"> </w:t>
      </w:r>
      <w:r w:rsidR="00A4729F" w:rsidRPr="0010610A">
        <w:rPr>
          <w:rFonts w:ascii="GHEA Grapalat" w:hAnsi="GHEA Grapalat" w:cs="Sylfaen"/>
          <w:sz w:val="18"/>
          <w:szCs w:val="18"/>
        </w:rPr>
        <w:t>ընթացքում</w:t>
      </w:r>
      <w:r w:rsidR="00A4729F" w:rsidRPr="0010610A">
        <w:rPr>
          <w:rFonts w:ascii="GHEA Grapalat" w:hAnsi="GHEA Grapalat"/>
          <w:sz w:val="18"/>
          <w:szCs w:val="18"/>
          <w:lang w:val="af-ZA"/>
        </w:rPr>
        <w:t>:</w:t>
      </w:r>
    </w:p>
    <w:p w14:paraId="037D5AB8" w14:textId="77777777" w:rsidR="00096865" w:rsidRPr="0010610A" w:rsidRDefault="00096865" w:rsidP="00EF3662">
      <w:pPr>
        <w:autoSpaceDE w:val="0"/>
        <w:autoSpaceDN w:val="0"/>
        <w:adjustRightInd w:val="0"/>
        <w:ind w:firstLine="567"/>
        <w:jc w:val="both"/>
        <w:rPr>
          <w:rFonts w:ascii="GHEA Grapalat" w:hAnsi="GHEA Grapalat" w:cs="Arial Unicode"/>
          <w:sz w:val="18"/>
          <w:szCs w:val="18"/>
          <w:lang w:val="hy-AM"/>
        </w:rPr>
      </w:pPr>
      <w:r w:rsidRPr="0010610A">
        <w:rPr>
          <w:rFonts w:ascii="GHEA Grapalat" w:hAnsi="GHEA Grapalat" w:cs="Arial Unicode"/>
          <w:sz w:val="18"/>
          <w:szCs w:val="18"/>
          <w:lang w:val="af-ZA"/>
        </w:rPr>
        <w:t xml:space="preserve">3.4 </w:t>
      </w:r>
      <w:r w:rsidRPr="0010610A">
        <w:rPr>
          <w:rFonts w:ascii="GHEA Grapalat" w:hAnsi="GHEA Grapalat" w:cs="Sylfaen"/>
          <w:sz w:val="18"/>
          <w:szCs w:val="18"/>
          <w:lang w:val="ru-RU"/>
        </w:rPr>
        <w:t>Հայտերի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ներկայացման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վերջնաժամկետը</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լրանալուց</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առնվազն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հինգ</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օրացուցային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առաջ</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հրավերում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կարող</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կատարվել</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փոփոխություններ</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r w:rsidRPr="0010610A">
        <w:rPr>
          <w:rFonts w:ascii="GHEA Grapalat" w:hAnsi="GHEA Grapalat" w:cs="Sylfaen"/>
          <w:sz w:val="18"/>
          <w:szCs w:val="18"/>
        </w:rPr>
        <w:t>Փ</w:t>
      </w:r>
      <w:r w:rsidRPr="0010610A">
        <w:rPr>
          <w:rFonts w:ascii="GHEA Grapalat" w:hAnsi="GHEA Grapalat" w:cs="Sylfaen"/>
          <w:sz w:val="18"/>
          <w:szCs w:val="18"/>
          <w:lang w:val="ru-RU"/>
        </w:rPr>
        <w:t>ոփոխություն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օրվան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հաջորդող</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երեք</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օրացուցային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օրվա</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ընթացքում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փոփոխություն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կատարելու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և</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դրանք</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տրամադրելու</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պայմանների</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մասին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հայտարարություն</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հրապարակվում</w:t>
      </w:r>
      <w:r w:rsidRPr="0010610A">
        <w:rPr>
          <w:rFonts w:ascii="GHEA Grapalat" w:hAnsi="GHEA Grapalat" w:cs="Arial Unicode"/>
          <w:sz w:val="18"/>
          <w:szCs w:val="18"/>
          <w:lang w:val="af-ZA"/>
        </w:rPr>
        <w:t xml:space="preserve"> </w:t>
      </w:r>
      <w:r w:rsidRPr="0010610A">
        <w:rPr>
          <w:rFonts w:ascii="GHEA Grapalat" w:hAnsi="GHEA Grapalat" w:cs="Sylfaen"/>
          <w:sz w:val="18"/>
          <w:szCs w:val="18"/>
          <w:lang w:val="ru-RU"/>
        </w:rPr>
        <w:t>տեղեկագրում</w:t>
      </w:r>
      <w:r w:rsidR="004D5671" w:rsidRPr="0010610A">
        <w:rPr>
          <w:rFonts w:ascii="GHEA Grapalat" w:hAnsi="GHEA Grapalat" w:cs="Tahoma"/>
          <w:sz w:val="18"/>
          <w:szCs w:val="18"/>
        </w:rPr>
        <w:t>։</w:t>
      </w:r>
      <w:r w:rsidRPr="0010610A">
        <w:rPr>
          <w:rFonts w:ascii="GHEA Grapalat" w:hAnsi="GHEA Grapalat" w:cs="Arial Unicode"/>
          <w:sz w:val="18"/>
          <w:szCs w:val="18"/>
          <w:lang w:val="af-ZA"/>
        </w:rPr>
        <w:t xml:space="preserve"> </w:t>
      </w:r>
    </w:p>
    <w:p w14:paraId="7B0E0222" w14:textId="77777777" w:rsidR="005D30FC" w:rsidRPr="0010610A" w:rsidRDefault="005754F7" w:rsidP="00EF3662">
      <w:pPr>
        <w:autoSpaceDE w:val="0"/>
        <w:autoSpaceDN w:val="0"/>
        <w:adjustRightInd w:val="0"/>
        <w:ind w:firstLine="567"/>
        <w:jc w:val="both"/>
        <w:rPr>
          <w:rFonts w:ascii="GHEA Grapalat" w:hAnsi="GHEA Grapalat" w:cs="Sylfaen"/>
          <w:sz w:val="18"/>
          <w:szCs w:val="18"/>
          <w:lang w:val="hy-AM"/>
        </w:rPr>
      </w:pPr>
      <w:r w:rsidRPr="0010610A">
        <w:rPr>
          <w:rFonts w:ascii="GHEA Grapalat" w:hAnsi="GHEA Grapalat" w:cs="Sylfaen"/>
          <w:sz w:val="18"/>
          <w:szCs w:val="18"/>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10610A">
        <w:rPr>
          <w:rFonts w:ascii="GHEA Grapalat" w:hAnsi="GHEA Grapalat" w:cs="Sylfaen"/>
          <w:sz w:val="18"/>
          <w:szCs w:val="18"/>
          <w:lang w:val="hy-AM"/>
        </w:rPr>
        <w:t>ս</w:t>
      </w:r>
      <w:r w:rsidRPr="0010610A">
        <w:rPr>
          <w:rFonts w:ascii="GHEA Grapalat" w:hAnsi="GHEA Grapalat" w:cs="Sylfaen"/>
          <w:sz w:val="18"/>
          <w:szCs w:val="18"/>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DDEBC3A" w14:textId="77777777" w:rsidR="00FF61C9" w:rsidRPr="0010610A" w:rsidRDefault="00FF61C9" w:rsidP="00EF3662">
      <w:pPr>
        <w:jc w:val="center"/>
        <w:rPr>
          <w:rFonts w:ascii="GHEA Grapalat" w:hAnsi="GHEA Grapalat"/>
          <w:b/>
          <w:sz w:val="18"/>
          <w:szCs w:val="18"/>
          <w:lang w:val="hy-AM"/>
        </w:rPr>
      </w:pPr>
    </w:p>
    <w:p w14:paraId="04E7C228" w14:textId="77777777" w:rsidR="00FF61C9" w:rsidRPr="0010610A" w:rsidRDefault="00FF61C9" w:rsidP="00EF3662">
      <w:pPr>
        <w:jc w:val="center"/>
        <w:rPr>
          <w:rFonts w:ascii="GHEA Grapalat" w:hAnsi="GHEA Grapalat"/>
          <w:b/>
          <w:sz w:val="18"/>
          <w:szCs w:val="18"/>
          <w:lang w:val="hy-AM"/>
        </w:rPr>
      </w:pPr>
    </w:p>
    <w:p w14:paraId="5B190FA2" w14:textId="77777777" w:rsidR="00096865" w:rsidRPr="0010610A" w:rsidRDefault="00955A1E" w:rsidP="00EF3662">
      <w:pPr>
        <w:jc w:val="center"/>
        <w:rPr>
          <w:rFonts w:ascii="GHEA Grapalat" w:hAnsi="GHEA Grapalat" w:cs="Arial"/>
          <w:b/>
          <w:sz w:val="18"/>
          <w:szCs w:val="18"/>
          <w:lang w:val="hy-AM"/>
        </w:rPr>
      </w:pPr>
      <w:r w:rsidRPr="0010610A">
        <w:rPr>
          <w:rFonts w:ascii="GHEA Grapalat" w:hAnsi="GHEA Grapalat"/>
          <w:b/>
          <w:sz w:val="18"/>
          <w:szCs w:val="18"/>
          <w:lang w:val="hy-AM"/>
        </w:rPr>
        <w:t xml:space="preserve">4.  </w:t>
      </w:r>
      <w:r w:rsidRPr="0010610A">
        <w:rPr>
          <w:rFonts w:ascii="GHEA Grapalat" w:hAnsi="GHEA Grapalat" w:cs="Sylfaen"/>
          <w:b/>
          <w:sz w:val="18"/>
          <w:szCs w:val="18"/>
          <w:lang w:val="hy-AM"/>
        </w:rPr>
        <w:t>ՀԱՅՏԸ</w:t>
      </w:r>
      <w:r w:rsidRPr="0010610A">
        <w:rPr>
          <w:rFonts w:ascii="GHEA Grapalat" w:hAnsi="GHEA Grapalat" w:cs="Arial"/>
          <w:b/>
          <w:sz w:val="18"/>
          <w:szCs w:val="18"/>
          <w:lang w:val="hy-AM"/>
        </w:rPr>
        <w:t xml:space="preserve"> </w:t>
      </w:r>
      <w:r w:rsidRPr="0010610A">
        <w:rPr>
          <w:rFonts w:ascii="GHEA Grapalat" w:hAnsi="GHEA Grapalat" w:cs="Sylfaen"/>
          <w:b/>
          <w:sz w:val="18"/>
          <w:szCs w:val="18"/>
          <w:lang w:val="hy-AM"/>
        </w:rPr>
        <w:t>ՆԵՐԿԱՅԱՑՆԵԼՈՒ</w:t>
      </w:r>
      <w:r w:rsidRPr="0010610A">
        <w:rPr>
          <w:rFonts w:ascii="GHEA Grapalat" w:hAnsi="GHEA Grapalat" w:cs="Arial"/>
          <w:b/>
          <w:sz w:val="18"/>
          <w:szCs w:val="18"/>
          <w:lang w:val="hy-AM"/>
        </w:rPr>
        <w:t xml:space="preserve"> </w:t>
      </w:r>
      <w:r w:rsidRPr="0010610A">
        <w:rPr>
          <w:rFonts w:ascii="GHEA Grapalat" w:hAnsi="GHEA Grapalat" w:cs="Sylfaen"/>
          <w:b/>
          <w:sz w:val="18"/>
          <w:szCs w:val="18"/>
          <w:lang w:val="hy-AM"/>
        </w:rPr>
        <w:t>ԿԱՐԳԸ</w:t>
      </w:r>
    </w:p>
    <w:p w14:paraId="6B79A6DF" w14:textId="77777777" w:rsidR="00096865" w:rsidRPr="0010610A" w:rsidRDefault="00096865" w:rsidP="00EF3662">
      <w:pPr>
        <w:jc w:val="center"/>
        <w:rPr>
          <w:rFonts w:ascii="GHEA Grapalat" w:hAnsi="GHEA Grapalat"/>
          <w:b/>
          <w:sz w:val="18"/>
          <w:szCs w:val="18"/>
          <w:lang w:val="hy-AM"/>
        </w:rPr>
      </w:pPr>
      <w:r w:rsidRPr="0010610A">
        <w:rPr>
          <w:rFonts w:ascii="GHEA Grapalat" w:hAnsi="GHEA Grapalat"/>
          <w:b/>
          <w:sz w:val="18"/>
          <w:szCs w:val="18"/>
          <w:lang w:val="hy-AM"/>
        </w:rPr>
        <w:t xml:space="preserve">  </w:t>
      </w:r>
    </w:p>
    <w:p w14:paraId="35039DDE" w14:textId="77777777" w:rsidR="00096865" w:rsidRPr="0010610A" w:rsidRDefault="00096865" w:rsidP="00EF3662">
      <w:pPr>
        <w:ind w:firstLine="567"/>
        <w:jc w:val="both"/>
        <w:rPr>
          <w:rFonts w:ascii="GHEA Grapalat" w:hAnsi="GHEA Grapalat"/>
          <w:sz w:val="18"/>
          <w:szCs w:val="18"/>
          <w:lang w:val="hy-AM"/>
        </w:rPr>
      </w:pPr>
      <w:r w:rsidRPr="0010610A">
        <w:rPr>
          <w:rFonts w:ascii="GHEA Grapalat" w:hAnsi="GHEA Grapalat"/>
          <w:sz w:val="18"/>
          <w:szCs w:val="18"/>
          <w:lang w:val="hy-AM"/>
        </w:rPr>
        <w:t>4</w:t>
      </w:r>
      <w:r w:rsidRPr="0010610A">
        <w:rPr>
          <w:rFonts w:ascii="GHEA Grapalat" w:hAnsi="GHEA Grapalat" w:cs="Sylfaen"/>
          <w:sz w:val="18"/>
          <w:szCs w:val="18"/>
          <w:lang w:val="hy-AM"/>
        </w:rPr>
        <w:t xml:space="preserve">.1 Սույն ընթացակարգին մասնակցելու համար </w:t>
      </w:r>
      <w:r w:rsidR="000946A3" w:rsidRPr="0010610A">
        <w:rPr>
          <w:rFonts w:ascii="GHEA Grapalat" w:hAnsi="GHEA Grapalat" w:cs="Sylfaen"/>
          <w:sz w:val="18"/>
          <w:szCs w:val="18"/>
          <w:lang w:val="hy-AM"/>
        </w:rPr>
        <w:t xml:space="preserve">մասնակիցը </w:t>
      </w:r>
      <w:r w:rsidR="00926875" w:rsidRPr="0010610A">
        <w:rPr>
          <w:rFonts w:ascii="GHEA Grapalat" w:hAnsi="GHEA Grapalat" w:cs="Sylfaen"/>
          <w:sz w:val="18"/>
          <w:szCs w:val="18"/>
          <w:lang w:val="hy-AM"/>
        </w:rPr>
        <w:t xml:space="preserve">հանձնաժողովին ներկայացնում է </w:t>
      </w:r>
      <w:r w:rsidR="000946A3" w:rsidRPr="0010610A">
        <w:rPr>
          <w:rFonts w:ascii="GHEA Grapalat" w:hAnsi="GHEA Grapalat" w:cs="Sylfaen"/>
          <w:sz w:val="18"/>
          <w:szCs w:val="18"/>
          <w:lang w:val="hy-AM"/>
        </w:rPr>
        <w:t>հայտ</w:t>
      </w:r>
      <w:r w:rsidR="004D5671" w:rsidRPr="0010610A">
        <w:rPr>
          <w:rFonts w:ascii="GHEA Grapalat" w:hAnsi="GHEA Grapalat" w:cs="Tahoma"/>
          <w:sz w:val="18"/>
          <w:szCs w:val="18"/>
          <w:lang w:val="hy-AM"/>
        </w:rPr>
        <w:t>։</w:t>
      </w:r>
      <w:r w:rsidRPr="0010610A">
        <w:rPr>
          <w:rFonts w:ascii="GHEA Grapalat" w:hAnsi="GHEA Grapalat"/>
          <w:sz w:val="18"/>
          <w:szCs w:val="18"/>
          <w:lang w:val="hy-AM"/>
        </w:rPr>
        <w:t xml:space="preserve"> </w:t>
      </w:r>
      <w:r w:rsidR="00220ACB" w:rsidRPr="0010610A">
        <w:rPr>
          <w:rFonts w:ascii="GHEA Grapalat" w:hAnsi="GHEA Grapalat" w:cs="Sylfaen"/>
          <w:sz w:val="18"/>
          <w:szCs w:val="18"/>
          <w:lang w:val="hy-AM"/>
        </w:rPr>
        <w:t xml:space="preserve">Հայտը սույն հրավերի հիման վրա </w:t>
      </w:r>
      <w:r w:rsidR="00051B7F" w:rsidRPr="0010610A">
        <w:rPr>
          <w:rFonts w:ascii="GHEA Grapalat" w:hAnsi="GHEA Grapalat" w:cs="Sylfaen"/>
          <w:sz w:val="18"/>
          <w:szCs w:val="18"/>
          <w:lang w:val="hy-AM"/>
        </w:rPr>
        <w:t>մ</w:t>
      </w:r>
      <w:r w:rsidR="00220ACB" w:rsidRPr="0010610A">
        <w:rPr>
          <w:rFonts w:ascii="GHEA Grapalat" w:hAnsi="GHEA Grapalat" w:cs="Sylfaen"/>
          <w:sz w:val="18"/>
          <w:szCs w:val="18"/>
          <w:lang w:val="hy-AM"/>
        </w:rPr>
        <w:t>ասնակցի կողմից ներկայացվող առաջարկն</w:t>
      </w:r>
      <w:r w:rsidR="005F1F95" w:rsidRPr="0010610A">
        <w:rPr>
          <w:rFonts w:ascii="GHEA Grapalat" w:hAnsi="GHEA Grapalat" w:cs="Sylfaen"/>
          <w:sz w:val="18"/>
          <w:szCs w:val="18"/>
          <w:lang w:val="hy-AM"/>
        </w:rPr>
        <w:t xml:space="preserve"> է:</w:t>
      </w:r>
    </w:p>
    <w:p w14:paraId="66CC1401" w14:textId="77777777" w:rsidR="00486B55" w:rsidRPr="0010610A" w:rsidRDefault="00096865"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Մասնակիցը</w:t>
      </w:r>
      <w:r w:rsidRPr="0010610A">
        <w:rPr>
          <w:rFonts w:ascii="GHEA Grapalat" w:hAnsi="GHEA Grapalat"/>
          <w:sz w:val="18"/>
          <w:szCs w:val="18"/>
          <w:lang w:val="hy-AM"/>
        </w:rPr>
        <w:t xml:space="preserve"> </w:t>
      </w:r>
      <w:r w:rsidRPr="0010610A">
        <w:rPr>
          <w:rFonts w:ascii="GHEA Grapalat" w:hAnsi="GHEA Grapalat" w:cs="Sylfaen"/>
          <w:sz w:val="18"/>
          <w:szCs w:val="18"/>
        </w:rPr>
        <w:t>կարող</w:t>
      </w:r>
      <w:r w:rsidRPr="0010610A">
        <w:rPr>
          <w:rFonts w:ascii="GHEA Grapalat" w:hAnsi="GHEA Grapalat"/>
          <w:sz w:val="18"/>
          <w:szCs w:val="18"/>
          <w:lang w:val="hy-AM"/>
        </w:rPr>
        <w:t xml:space="preserve"> </w:t>
      </w:r>
      <w:r w:rsidR="000946A3" w:rsidRPr="0010610A">
        <w:rPr>
          <w:rFonts w:ascii="GHEA Grapalat" w:hAnsi="GHEA Grapalat" w:cs="Sylfaen"/>
          <w:sz w:val="18"/>
          <w:szCs w:val="18"/>
        </w:rPr>
        <w:t>է</w:t>
      </w:r>
      <w:r w:rsidR="000946A3" w:rsidRPr="0010610A">
        <w:rPr>
          <w:rFonts w:ascii="GHEA Grapalat" w:hAnsi="GHEA Grapalat"/>
          <w:sz w:val="18"/>
          <w:szCs w:val="18"/>
          <w:lang w:val="hy-AM"/>
        </w:rPr>
        <w:t xml:space="preserve"> </w:t>
      </w:r>
      <w:r w:rsidRPr="0010610A">
        <w:rPr>
          <w:rFonts w:ascii="GHEA Grapalat" w:hAnsi="GHEA Grapalat" w:cs="Sylfaen"/>
          <w:sz w:val="18"/>
          <w:szCs w:val="18"/>
        </w:rPr>
        <w:t>հայտ</w:t>
      </w:r>
      <w:r w:rsidRPr="0010610A">
        <w:rPr>
          <w:rFonts w:ascii="GHEA Grapalat" w:hAnsi="GHEA Grapalat"/>
          <w:sz w:val="18"/>
          <w:szCs w:val="18"/>
          <w:lang w:val="hy-AM"/>
        </w:rPr>
        <w:t xml:space="preserve"> </w:t>
      </w:r>
      <w:r w:rsidRPr="0010610A">
        <w:rPr>
          <w:rFonts w:ascii="GHEA Grapalat" w:hAnsi="GHEA Grapalat" w:cs="Sylfaen"/>
          <w:sz w:val="18"/>
          <w:szCs w:val="18"/>
        </w:rPr>
        <w:t>ներկայացնել</w:t>
      </w:r>
      <w:r w:rsidRPr="0010610A">
        <w:rPr>
          <w:rFonts w:ascii="GHEA Grapalat" w:hAnsi="GHEA Grapalat"/>
          <w:sz w:val="18"/>
          <w:szCs w:val="18"/>
          <w:lang w:val="hy-AM"/>
        </w:rPr>
        <w:t xml:space="preserve"> </w:t>
      </w:r>
      <w:r w:rsidRPr="0010610A">
        <w:rPr>
          <w:rFonts w:ascii="GHEA Grapalat" w:hAnsi="GHEA Grapalat" w:cs="Sylfaen"/>
          <w:sz w:val="18"/>
          <w:szCs w:val="18"/>
        </w:rPr>
        <w:t>ինչպես</w:t>
      </w:r>
      <w:r w:rsidRPr="0010610A">
        <w:rPr>
          <w:rFonts w:ascii="GHEA Grapalat" w:hAnsi="GHEA Grapalat"/>
          <w:sz w:val="18"/>
          <w:szCs w:val="18"/>
          <w:lang w:val="hy-AM"/>
        </w:rPr>
        <w:t xml:space="preserve"> </w:t>
      </w:r>
      <w:r w:rsidRPr="0010610A">
        <w:rPr>
          <w:rFonts w:ascii="GHEA Grapalat" w:hAnsi="GHEA Grapalat" w:cs="Sylfaen"/>
          <w:sz w:val="18"/>
          <w:szCs w:val="18"/>
        </w:rPr>
        <w:t>յուրաքանչյուր</w:t>
      </w:r>
      <w:r w:rsidRPr="0010610A">
        <w:rPr>
          <w:rFonts w:ascii="GHEA Grapalat" w:hAnsi="GHEA Grapalat"/>
          <w:sz w:val="18"/>
          <w:szCs w:val="18"/>
          <w:lang w:val="hy-AM"/>
        </w:rPr>
        <w:t xml:space="preserve"> </w:t>
      </w:r>
      <w:r w:rsidRPr="0010610A">
        <w:rPr>
          <w:rFonts w:ascii="GHEA Grapalat" w:hAnsi="GHEA Grapalat" w:cs="Sylfaen"/>
          <w:sz w:val="18"/>
          <w:szCs w:val="18"/>
        </w:rPr>
        <w:t>չափաբաժնի</w:t>
      </w:r>
      <w:r w:rsidRPr="0010610A">
        <w:rPr>
          <w:rFonts w:ascii="GHEA Grapalat" w:hAnsi="GHEA Grapalat"/>
          <w:sz w:val="18"/>
          <w:szCs w:val="18"/>
          <w:lang w:val="hy-AM"/>
        </w:rPr>
        <w:t xml:space="preserve">, </w:t>
      </w:r>
      <w:r w:rsidRPr="0010610A">
        <w:rPr>
          <w:rFonts w:ascii="GHEA Grapalat" w:hAnsi="GHEA Grapalat" w:cs="Sylfaen"/>
          <w:sz w:val="18"/>
          <w:szCs w:val="18"/>
        </w:rPr>
        <w:t>այնպես</w:t>
      </w:r>
      <w:r w:rsidRPr="0010610A">
        <w:rPr>
          <w:rFonts w:ascii="GHEA Grapalat" w:hAnsi="GHEA Grapalat"/>
          <w:sz w:val="18"/>
          <w:szCs w:val="18"/>
          <w:lang w:val="hy-AM"/>
        </w:rPr>
        <w:t xml:space="preserve"> </w:t>
      </w:r>
      <w:r w:rsidRPr="0010610A">
        <w:rPr>
          <w:rFonts w:ascii="GHEA Grapalat" w:hAnsi="GHEA Grapalat" w:cs="Sylfaen"/>
          <w:sz w:val="18"/>
          <w:szCs w:val="18"/>
        </w:rPr>
        <w:t>էլ</w:t>
      </w:r>
      <w:r w:rsidRPr="0010610A">
        <w:rPr>
          <w:rFonts w:ascii="GHEA Grapalat" w:hAnsi="GHEA Grapalat"/>
          <w:sz w:val="18"/>
          <w:szCs w:val="18"/>
          <w:lang w:val="hy-AM"/>
        </w:rPr>
        <w:t xml:space="preserve"> </w:t>
      </w:r>
      <w:r w:rsidRPr="0010610A">
        <w:rPr>
          <w:rFonts w:ascii="GHEA Grapalat" w:hAnsi="GHEA Grapalat" w:cs="Sylfaen"/>
          <w:sz w:val="18"/>
          <w:szCs w:val="18"/>
        </w:rPr>
        <w:t>մի</w:t>
      </w:r>
      <w:r w:rsidRPr="0010610A">
        <w:rPr>
          <w:rFonts w:ascii="GHEA Grapalat" w:hAnsi="GHEA Grapalat"/>
          <w:sz w:val="18"/>
          <w:szCs w:val="18"/>
          <w:lang w:val="hy-AM"/>
        </w:rPr>
        <w:t xml:space="preserve"> </w:t>
      </w:r>
      <w:r w:rsidRPr="0010610A">
        <w:rPr>
          <w:rFonts w:ascii="GHEA Grapalat" w:hAnsi="GHEA Grapalat" w:cs="Sylfaen"/>
          <w:sz w:val="18"/>
          <w:szCs w:val="18"/>
        </w:rPr>
        <w:t>քանի</w:t>
      </w:r>
      <w:r w:rsidRPr="0010610A">
        <w:rPr>
          <w:rFonts w:ascii="GHEA Grapalat" w:hAnsi="GHEA Grapalat"/>
          <w:sz w:val="18"/>
          <w:szCs w:val="18"/>
          <w:lang w:val="hy-AM"/>
        </w:rPr>
        <w:t xml:space="preserve"> </w:t>
      </w:r>
      <w:r w:rsidRPr="0010610A">
        <w:rPr>
          <w:rFonts w:ascii="GHEA Grapalat" w:hAnsi="GHEA Grapalat" w:cs="Sylfaen"/>
          <w:sz w:val="18"/>
          <w:szCs w:val="18"/>
        </w:rPr>
        <w:t>կամ</w:t>
      </w:r>
      <w:r w:rsidRPr="0010610A">
        <w:rPr>
          <w:rFonts w:ascii="GHEA Grapalat" w:hAnsi="GHEA Grapalat"/>
          <w:sz w:val="18"/>
          <w:szCs w:val="18"/>
          <w:lang w:val="hy-AM"/>
        </w:rPr>
        <w:t xml:space="preserve"> </w:t>
      </w:r>
      <w:r w:rsidRPr="0010610A">
        <w:rPr>
          <w:rFonts w:ascii="GHEA Grapalat" w:hAnsi="GHEA Grapalat" w:cs="Sylfaen"/>
          <w:sz w:val="18"/>
          <w:szCs w:val="18"/>
        </w:rPr>
        <w:t>բոլոր</w:t>
      </w:r>
      <w:r w:rsidRPr="0010610A">
        <w:rPr>
          <w:rFonts w:ascii="GHEA Grapalat" w:hAnsi="GHEA Grapalat"/>
          <w:sz w:val="18"/>
          <w:szCs w:val="18"/>
          <w:lang w:val="hy-AM"/>
        </w:rPr>
        <w:t xml:space="preserve"> </w:t>
      </w:r>
      <w:r w:rsidRPr="0010610A">
        <w:rPr>
          <w:rFonts w:ascii="GHEA Grapalat" w:hAnsi="GHEA Grapalat" w:cs="Sylfaen"/>
          <w:sz w:val="18"/>
          <w:szCs w:val="18"/>
        </w:rPr>
        <w:t>չափաբաժինների</w:t>
      </w:r>
      <w:r w:rsidRPr="0010610A">
        <w:rPr>
          <w:rFonts w:ascii="GHEA Grapalat" w:hAnsi="GHEA Grapalat"/>
          <w:sz w:val="18"/>
          <w:szCs w:val="18"/>
          <w:lang w:val="hy-AM"/>
        </w:rPr>
        <w:t xml:space="preserve"> </w:t>
      </w:r>
      <w:r w:rsidRPr="0010610A">
        <w:rPr>
          <w:rFonts w:ascii="GHEA Grapalat" w:hAnsi="GHEA Grapalat" w:cs="Sylfaen"/>
          <w:sz w:val="18"/>
          <w:szCs w:val="18"/>
        </w:rPr>
        <w:t>համար</w:t>
      </w:r>
      <w:r w:rsidR="004D5671" w:rsidRPr="0010610A">
        <w:rPr>
          <w:rFonts w:ascii="GHEA Grapalat" w:hAnsi="GHEA Grapalat" w:cs="Sylfaen"/>
          <w:sz w:val="18"/>
          <w:szCs w:val="18"/>
          <w:lang w:val="hy-AM"/>
        </w:rPr>
        <w:t>։</w:t>
      </w:r>
      <w:r w:rsidRPr="0010610A">
        <w:rPr>
          <w:rFonts w:ascii="GHEA Grapalat" w:hAnsi="GHEA Grapalat" w:cs="Sylfaen"/>
          <w:sz w:val="18"/>
          <w:szCs w:val="18"/>
          <w:lang w:val="hy-AM"/>
        </w:rPr>
        <w:t xml:space="preserve">  </w:t>
      </w:r>
    </w:p>
    <w:p w14:paraId="3E2859B5" w14:textId="77777777" w:rsidR="00096865" w:rsidRPr="0010610A" w:rsidRDefault="000946A3"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Հ</w:t>
      </w:r>
      <w:r w:rsidR="00096865" w:rsidRPr="0010610A">
        <w:rPr>
          <w:rFonts w:ascii="GHEA Grapalat" w:hAnsi="GHEA Grapalat" w:cs="Sylfaen"/>
          <w:sz w:val="18"/>
          <w:szCs w:val="18"/>
          <w:lang w:val="hy-AM"/>
        </w:rPr>
        <w:t xml:space="preserve">այտը ներկայացվում </w:t>
      </w:r>
      <w:r w:rsidRPr="0010610A">
        <w:rPr>
          <w:rFonts w:ascii="GHEA Grapalat" w:hAnsi="GHEA Grapalat" w:cs="Sylfaen"/>
          <w:sz w:val="18"/>
          <w:szCs w:val="18"/>
          <w:lang w:val="hy-AM"/>
        </w:rPr>
        <w:t xml:space="preserve">է </w:t>
      </w:r>
      <w:r w:rsidR="00096865" w:rsidRPr="0010610A">
        <w:rPr>
          <w:rFonts w:ascii="GHEA Grapalat" w:hAnsi="GHEA Grapalat" w:cs="Sylfaen"/>
          <w:sz w:val="18"/>
          <w:szCs w:val="18"/>
          <w:lang w:val="hy-AM"/>
        </w:rPr>
        <w:t>մինչև դրա համար սույն հրավերով սահմանված ժամկետի ավարտը</w:t>
      </w:r>
      <w:r w:rsidR="004D5671" w:rsidRPr="0010610A">
        <w:rPr>
          <w:rFonts w:ascii="GHEA Grapalat" w:hAnsi="GHEA Grapalat" w:cs="Sylfaen"/>
          <w:sz w:val="18"/>
          <w:szCs w:val="18"/>
          <w:lang w:val="hy-AM"/>
        </w:rPr>
        <w:t>։</w:t>
      </w:r>
    </w:p>
    <w:p w14:paraId="2D064B73" w14:textId="77777777" w:rsidR="00096865" w:rsidRPr="0010610A" w:rsidRDefault="000946A3"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Հ</w:t>
      </w:r>
      <w:r w:rsidR="00096865" w:rsidRPr="0010610A">
        <w:rPr>
          <w:rFonts w:ascii="GHEA Grapalat" w:hAnsi="GHEA Grapalat" w:cs="Sylfaen"/>
          <w:sz w:val="18"/>
          <w:szCs w:val="18"/>
          <w:lang w:val="hy-AM"/>
        </w:rPr>
        <w:t xml:space="preserve">այտի պատրաստման կարգը նկարագրված է սույն հրավերի </w:t>
      </w:r>
      <w:r w:rsidR="00DD4F48" w:rsidRPr="0010610A">
        <w:rPr>
          <w:rFonts w:ascii="GHEA Grapalat" w:hAnsi="GHEA Grapalat" w:cs="Sylfaen"/>
          <w:sz w:val="18"/>
          <w:szCs w:val="18"/>
          <w:lang w:val="hy-AM"/>
        </w:rPr>
        <w:t>2-րդ</w:t>
      </w:r>
      <w:r w:rsidR="00096865" w:rsidRPr="0010610A">
        <w:rPr>
          <w:rFonts w:ascii="GHEA Grapalat" w:hAnsi="GHEA Grapalat" w:cs="Sylfaen"/>
          <w:sz w:val="18"/>
          <w:szCs w:val="18"/>
          <w:lang w:val="hy-AM"/>
        </w:rPr>
        <w:t xml:space="preserve"> մասում` </w:t>
      </w:r>
      <w:r w:rsidRPr="0010610A">
        <w:rPr>
          <w:rFonts w:ascii="GHEA Grapalat" w:hAnsi="GHEA Grapalat" w:cs="Sylfaen"/>
          <w:sz w:val="18"/>
          <w:szCs w:val="18"/>
          <w:lang w:val="hy-AM"/>
        </w:rPr>
        <w:t>բ</w:t>
      </w:r>
      <w:r w:rsidR="00096865" w:rsidRPr="0010610A">
        <w:rPr>
          <w:rFonts w:ascii="GHEA Grapalat" w:hAnsi="GHEA Grapalat" w:cs="Sylfaen"/>
          <w:sz w:val="18"/>
          <w:szCs w:val="18"/>
          <w:lang w:val="hy-AM"/>
        </w:rPr>
        <w:t xml:space="preserve">աց </w:t>
      </w:r>
      <w:r w:rsidR="00AE26C8" w:rsidRPr="0010610A">
        <w:rPr>
          <w:rFonts w:ascii="GHEA Grapalat" w:hAnsi="GHEA Grapalat" w:cs="Sylfaen"/>
          <w:sz w:val="18"/>
          <w:szCs w:val="18"/>
          <w:lang w:val="hy-AM"/>
        </w:rPr>
        <w:t xml:space="preserve">մրցույթի </w:t>
      </w:r>
      <w:r w:rsidR="00096865" w:rsidRPr="0010610A">
        <w:rPr>
          <w:rFonts w:ascii="GHEA Grapalat" w:hAnsi="GHEA Grapalat" w:cs="Sylfaen"/>
          <w:sz w:val="18"/>
          <w:szCs w:val="18"/>
          <w:lang w:val="hy-AM"/>
        </w:rPr>
        <w:t>հայտերը պատրաստելու հրահանգում</w:t>
      </w:r>
      <w:r w:rsidR="004D5671" w:rsidRPr="0010610A">
        <w:rPr>
          <w:rFonts w:ascii="GHEA Grapalat" w:hAnsi="GHEA Grapalat" w:cs="Sylfaen"/>
          <w:sz w:val="18"/>
          <w:szCs w:val="18"/>
          <w:lang w:val="hy-AM"/>
        </w:rPr>
        <w:t>։</w:t>
      </w:r>
    </w:p>
    <w:p w14:paraId="65893452" w14:textId="01B62C50" w:rsidR="00B61894" w:rsidRPr="0010610A" w:rsidRDefault="00096865" w:rsidP="00B61894">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4.2  </w:t>
      </w:r>
      <w:r w:rsidR="00B61894" w:rsidRPr="0010610A">
        <w:rPr>
          <w:rFonts w:ascii="GHEA Grapalat" w:hAnsi="GHEA Grapalat" w:cs="Sylfaen"/>
          <w:sz w:val="18"/>
          <w:szCs w:val="18"/>
          <w:lang w:val="hy-AM"/>
        </w:rPr>
        <w:t xml:space="preserve">Ընթացակարգի հայտերն անհրաժեշտ է ներկայացնել </w:t>
      </w:r>
      <w:r w:rsidR="00B61894" w:rsidRPr="0010610A">
        <w:rPr>
          <w:rFonts w:ascii="GHEA Grapalat" w:hAnsi="GHEA Grapalat" w:cs="Sylfaen"/>
          <w:sz w:val="18"/>
          <w:szCs w:val="18"/>
        </w:rPr>
        <w:t>հանձնաժողովին</w:t>
      </w:r>
      <w:r w:rsidR="00B61894" w:rsidRPr="0010610A">
        <w:rPr>
          <w:rFonts w:ascii="GHEA Grapalat" w:hAnsi="GHEA Grapalat" w:cs="Sylfaen"/>
          <w:sz w:val="18"/>
          <w:szCs w:val="18"/>
          <w:lang w:val="hy-AM"/>
        </w:rPr>
        <w:t xml:space="preserve"> ոչ ուշ, քան սույն ընթացակարգի հայտարարությունը և հրավերը տեղեկագրում հրապարակվելու օրվանից հաշված «</w:t>
      </w:r>
      <w:r w:rsidR="00FF61C9" w:rsidRPr="0010610A">
        <w:rPr>
          <w:rFonts w:ascii="GHEA Grapalat" w:hAnsi="GHEA Grapalat" w:cs="Sylfaen"/>
          <w:sz w:val="18"/>
          <w:szCs w:val="18"/>
          <w:lang w:val="hy-AM"/>
        </w:rPr>
        <w:t>10</w:t>
      </w:r>
      <w:r w:rsidR="00B61894" w:rsidRPr="0010610A">
        <w:rPr>
          <w:rFonts w:ascii="GHEA Grapalat" w:hAnsi="GHEA Grapalat" w:cs="Sylfaen"/>
          <w:sz w:val="18"/>
          <w:szCs w:val="18"/>
          <w:lang w:val="hy-AM"/>
        </w:rPr>
        <w:t xml:space="preserve">»րդ օրվա ժամը </w:t>
      </w:r>
      <w:r w:rsidR="00B61894" w:rsidRPr="0010610A">
        <w:rPr>
          <w:rFonts w:ascii="GHEA Grapalat" w:hAnsi="GHEA Grapalat" w:cs="Sylfaen"/>
          <w:b/>
          <w:sz w:val="18"/>
          <w:szCs w:val="18"/>
          <w:lang w:val="hy-AM"/>
        </w:rPr>
        <w:t>«</w:t>
      </w:r>
      <w:r w:rsidR="00603338" w:rsidRPr="0010610A">
        <w:rPr>
          <w:rFonts w:ascii="GHEA Grapalat" w:hAnsi="GHEA Grapalat" w:cs="Sylfaen"/>
          <w:b/>
          <w:sz w:val="18"/>
          <w:szCs w:val="18"/>
          <w:lang w:val="hy-AM"/>
        </w:rPr>
        <w:t>11։00</w:t>
      </w:r>
      <w:r w:rsidR="00B61894" w:rsidRPr="0010610A">
        <w:rPr>
          <w:rFonts w:ascii="GHEA Grapalat" w:hAnsi="GHEA Grapalat" w:cs="Sylfaen"/>
          <w:b/>
          <w:sz w:val="18"/>
          <w:szCs w:val="18"/>
          <w:lang w:val="hy-AM"/>
        </w:rPr>
        <w:t>»-ն, «</w:t>
      </w:r>
      <w:r w:rsidR="00603338" w:rsidRPr="0010610A">
        <w:rPr>
          <w:rFonts w:ascii="GHEA Grapalat" w:hAnsi="GHEA Grapalat" w:cs="Sylfaen"/>
          <w:b/>
          <w:sz w:val="18"/>
          <w:szCs w:val="18"/>
          <w:lang w:val="hy-AM"/>
        </w:rPr>
        <w:t>ք.Հրազդան, Սահմանադրության հրապարակ 1, վարչական շենքի</w:t>
      </w:r>
      <w:r w:rsidR="00603338" w:rsidRPr="0010610A">
        <w:rPr>
          <w:rFonts w:ascii="GHEA Grapalat" w:hAnsi="GHEA Grapalat" w:cs="Sylfaen"/>
          <w:sz w:val="18"/>
          <w:szCs w:val="18"/>
          <w:vertAlign w:val="subscript"/>
          <w:lang w:val="hy-AM"/>
        </w:rPr>
        <w:t xml:space="preserve"> </w:t>
      </w:r>
      <w:r w:rsidR="00603338" w:rsidRPr="0010610A">
        <w:rPr>
          <w:rFonts w:ascii="GHEA Grapalat" w:hAnsi="GHEA Grapalat" w:cs="Sylfaen"/>
          <w:b/>
          <w:sz w:val="18"/>
          <w:szCs w:val="18"/>
          <w:lang w:val="hy-AM"/>
        </w:rPr>
        <w:t>6-րդ հարկ, 20-րդ սե</w:t>
      </w:r>
      <w:r w:rsidR="001407F9" w:rsidRPr="0010610A">
        <w:rPr>
          <w:rFonts w:ascii="GHEA Grapalat" w:hAnsi="GHEA Grapalat" w:cs="Sylfaen"/>
          <w:b/>
          <w:sz w:val="18"/>
          <w:szCs w:val="18"/>
          <w:lang w:val="hy-AM"/>
        </w:rPr>
        <w:t>նյակ</w:t>
      </w:r>
      <w:r w:rsidR="00B61894" w:rsidRPr="0010610A">
        <w:rPr>
          <w:rFonts w:ascii="GHEA Grapalat" w:hAnsi="GHEA Grapalat" w:cs="Sylfaen"/>
          <w:sz w:val="18"/>
          <w:szCs w:val="18"/>
          <w:lang w:val="hy-AM"/>
        </w:rPr>
        <w:t>» հասցեով:</w:t>
      </w:r>
    </w:p>
    <w:p w14:paraId="5BA91ACF" w14:textId="28D4A923" w:rsidR="00B61894" w:rsidRPr="0010610A" w:rsidRDefault="00B61894" w:rsidP="00B61894">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Ընթացակարգի հայտերը ստանում և հայտերի գրանցամատյանում գրանցում է հանձնաժողովի քարտուղար </w:t>
      </w:r>
      <w:r w:rsidRPr="0010610A">
        <w:rPr>
          <w:rFonts w:ascii="GHEA Grapalat" w:hAnsi="GHEA Grapalat"/>
          <w:b/>
          <w:sz w:val="18"/>
          <w:szCs w:val="18"/>
        </w:rPr>
        <w:t>«</w:t>
      </w:r>
      <w:r w:rsidR="001407F9" w:rsidRPr="0010610A">
        <w:rPr>
          <w:rFonts w:ascii="GHEA Grapalat" w:hAnsi="GHEA Grapalat"/>
          <w:b/>
          <w:sz w:val="18"/>
          <w:szCs w:val="18"/>
          <w:lang w:val="hy-AM"/>
        </w:rPr>
        <w:t>Քրիստինե Բաղդասարյանը</w:t>
      </w:r>
      <w:r w:rsidRPr="0010610A">
        <w:rPr>
          <w:rFonts w:ascii="GHEA Grapalat" w:hAnsi="GHEA Grapalat"/>
          <w:b/>
          <w:sz w:val="18"/>
          <w:szCs w:val="18"/>
        </w:rPr>
        <w:t>»</w:t>
      </w:r>
      <w:r w:rsidRPr="0010610A">
        <w:rPr>
          <w:rFonts w:ascii="GHEA Grapalat" w:hAnsi="GHEA Grapalat" w:cs="Sylfaen"/>
          <w:b/>
          <w:sz w:val="18"/>
          <w:szCs w:val="18"/>
          <w:lang w:val="hy-AM"/>
        </w:rPr>
        <w:t>։</w:t>
      </w:r>
      <w:r w:rsidRPr="0010610A">
        <w:rPr>
          <w:rFonts w:ascii="GHEA Grapalat" w:hAnsi="GHEA Grapalat" w:cs="Sylfaen"/>
          <w:sz w:val="18"/>
          <w:szCs w:val="18"/>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10610A" w:rsidRDefault="00B67CCD"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4.</w:t>
      </w:r>
      <w:r w:rsidR="0028726A" w:rsidRPr="0010610A">
        <w:rPr>
          <w:rFonts w:ascii="GHEA Grapalat" w:hAnsi="GHEA Grapalat" w:cs="Sylfaen"/>
          <w:sz w:val="18"/>
          <w:szCs w:val="18"/>
          <w:lang w:val="hy-AM"/>
        </w:rPr>
        <w:t xml:space="preserve">3 </w:t>
      </w:r>
      <w:r w:rsidRPr="0010610A">
        <w:rPr>
          <w:rFonts w:ascii="GHEA Grapalat" w:hAnsi="GHEA Grapalat" w:cs="Sylfaen"/>
          <w:sz w:val="18"/>
          <w:szCs w:val="18"/>
          <w:lang w:val="hy-AM"/>
        </w:rPr>
        <w:t>Մասնակիցը հայտով ներկայացնում է`</w:t>
      </w:r>
    </w:p>
    <w:p w14:paraId="34B64B4B" w14:textId="77777777" w:rsidR="003850A0" w:rsidRPr="0010610A" w:rsidRDefault="003850A0" w:rsidP="003850A0">
      <w:pPr>
        <w:pStyle w:val="BodyTextIndent2"/>
        <w:spacing w:line="240" w:lineRule="auto"/>
        <w:ind w:firstLine="567"/>
        <w:rPr>
          <w:rFonts w:ascii="GHEA Grapalat" w:hAnsi="GHEA Grapalat" w:cs="Sylfaen"/>
          <w:sz w:val="18"/>
          <w:szCs w:val="18"/>
          <w:lang w:val="hy-AM"/>
        </w:rPr>
      </w:pPr>
      <w:bookmarkStart w:id="3" w:name="_Hlk9261647"/>
      <w:r w:rsidRPr="0010610A">
        <w:rPr>
          <w:rFonts w:ascii="GHEA Grapalat" w:hAnsi="GHEA Grapalat" w:cs="Sylfaen"/>
          <w:sz w:val="18"/>
          <w:szCs w:val="18"/>
          <w:lang w:val="hy-AM"/>
        </w:rPr>
        <w:t>1) իր կողմից հաստատված՝ սույն հրավերի 2-րդ մասի 2.1 կետով նախատեսված դիմում-հայտարարություն</w:t>
      </w:r>
      <w:r w:rsidR="006818C6" w:rsidRPr="0010610A">
        <w:rPr>
          <w:rFonts w:ascii="GHEA Grapalat" w:hAnsi="GHEA Grapalat" w:cs="Sylfaen"/>
          <w:sz w:val="18"/>
          <w:szCs w:val="18"/>
          <w:lang w:val="hy-AM"/>
        </w:rPr>
        <w:t>` նշելով էլեկտրոնային փոստի հասցեն, հարկ վճարողի հաշվառման համարը, գործունեության հասցեն և հեռախոսահամարը</w:t>
      </w:r>
      <w:r w:rsidRPr="0010610A">
        <w:rPr>
          <w:rFonts w:ascii="GHEA Grapalat" w:hAnsi="GHEA Grapalat" w:cs="Sylfaen"/>
          <w:sz w:val="18"/>
          <w:szCs w:val="18"/>
          <w:lang w:val="hy-AM"/>
        </w:rPr>
        <w:t>, որը ներառում է`</w:t>
      </w:r>
    </w:p>
    <w:p w14:paraId="50735DA7" w14:textId="752C2032" w:rsidR="003850A0" w:rsidRPr="0010610A" w:rsidRDefault="003850A0" w:rsidP="003850A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ա) </w:t>
      </w:r>
      <w:r w:rsidR="000356CC" w:rsidRPr="0010610A">
        <w:rPr>
          <w:rFonts w:ascii="GHEA Grapalat" w:hAnsi="GHEA Grapalat" w:cs="Sylfaen"/>
          <w:sz w:val="18"/>
          <w:szCs w:val="18"/>
          <w:lang w:val="hy-AM"/>
        </w:rPr>
        <w:t xml:space="preserve">հավաստում </w:t>
      </w:r>
      <w:r w:rsidRPr="0010610A">
        <w:rPr>
          <w:rFonts w:ascii="GHEA Grapalat" w:hAnsi="GHEA Grapalat" w:cs="Sylfaen"/>
          <w:sz w:val="18"/>
          <w:szCs w:val="18"/>
          <w:lang w:val="hy-AM"/>
        </w:rPr>
        <w:t>սույն հրավերով սահմանված մասնակ</w:t>
      </w:r>
      <w:r w:rsidRPr="0010610A">
        <w:rPr>
          <w:rFonts w:ascii="GHEA Grapalat" w:hAnsi="GHEA Grapalat" w:cs="Sylfaen"/>
          <w:sz w:val="18"/>
          <w:szCs w:val="18"/>
          <w:lang w:val="hy-AM"/>
        </w:rPr>
        <w:softHyphen/>
        <w:t xml:space="preserve">ցության իրավունքի պահանջներին իր </w:t>
      </w:r>
      <w:r w:rsidR="007367D4" w:rsidRPr="0010610A">
        <w:rPr>
          <w:rFonts w:ascii="GHEA Grapalat" w:hAnsi="GHEA Grapalat" w:cs="Sylfaen"/>
          <w:sz w:val="18"/>
          <w:szCs w:val="18"/>
          <w:lang w:val="hy-AM"/>
        </w:rPr>
        <w:t xml:space="preserve">և իրեն փոխկապակցված անձանց </w:t>
      </w:r>
      <w:r w:rsidRPr="0010610A">
        <w:rPr>
          <w:rFonts w:ascii="GHEA Grapalat" w:hAnsi="GHEA Grapalat" w:cs="Sylfaen"/>
          <w:sz w:val="18"/>
          <w:szCs w:val="18"/>
          <w:lang w:val="hy-AM"/>
        </w:rPr>
        <w:t>տվյալների համապատասխանության մասին.</w:t>
      </w:r>
    </w:p>
    <w:p w14:paraId="74DCBA1A" w14:textId="079441AD" w:rsidR="00C63E1C" w:rsidRPr="0010610A" w:rsidRDefault="003850A0" w:rsidP="00972668">
      <w:pPr>
        <w:shd w:val="clear" w:color="auto" w:fill="FFFFFF"/>
        <w:ind w:firstLine="567"/>
        <w:jc w:val="both"/>
        <w:rPr>
          <w:rFonts w:ascii="GHEA Grapalat" w:hAnsi="GHEA Grapalat" w:cs="Sylfaen"/>
          <w:sz w:val="18"/>
          <w:szCs w:val="18"/>
          <w:lang w:val="hy-AM"/>
        </w:rPr>
      </w:pPr>
      <w:r w:rsidRPr="0010610A">
        <w:rPr>
          <w:rFonts w:ascii="GHEA Grapalat" w:hAnsi="GHEA Grapalat" w:cs="Sylfaen"/>
          <w:sz w:val="18"/>
          <w:szCs w:val="18"/>
          <w:lang w:val="hy-AM"/>
        </w:rPr>
        <w:t xml:space="preserve">բ) </w:t>
      </w:r>
      <w:r w:rsidR="00C63E1C" w:rsidRPr="0010610A">
        <w:rPr>
          <w:rFonts w:ascii="GHEA Grapalat" w:hAnsi="GHEA Grapalat" w:cs="Sylfaen"/>
          <w:sz w:val="18"/>
          <w:szCs w:val="18"/>
          <w:lang w:val="hy-AM"/>
        </w:rPr>
        <w:t xml:space="preserve">հավաստում՝ ընտրված մասնակից ճանաչվելու դեպքում, սույն </w:t>
      </w:r>
      <w:r w:rsidR="007367D4" w:rsidRPr="0010610A">
        <w:rPr>
          <w:rFonts w:ascii="GHEA Grapalat" w:hAnsi="GHEA Grapalat" w:cs="Sylfaen"/>
          <w:sz w:val="18"/>
          <w:szCs w:val="18"/>
          <w:lang w:val="hy-AM"/>
        </w:rPr>
        <w:t>հրավերով</w:t>
      </w:r>
      <w:r w:rsidR="00EA68B2" w:rsidRPr="0010610A">
        <w:rPr>
          <w:rFonts w:ascii="GHEA Grapalat" w:hAnsi="GHEA Grapalat" w:cs="Sylfaen"/>
          <w:sz w:val="18"/>
          <w:szCs w:val="18"/>
          <w:lang w:val="hy-AM"/>
        </w:rPr>
        <w:t xml:space="preserve"> </w:t>
      </w:r>
      <w:r w:rsidR="00C63E1C" w:rsidRPr="0010610A">
        <w:rPr>
          <w:rFonts w:ascii="GHEA Grapalat" w:hAnsi="GHEA Grapalat" w:cs="Sylfaen"/>
          <w:sz w:val="18"/>
          <w:szCs w:val="18"/>
          <w:lang w:val="hy-AM"/>
        </w:rPr>
        <w:t>սահմանված կարգով և ժամկետում, որակավորման ապահովում ներկայացնելու պարտավորության մասին</w:t>
      </w:r>
      <w:r w:rsidR="00E038DA" w:rsidRPr="0010610A">
        <w:rPr>
          <w:rFonts w:ascii="GHEA Grapalat" w:hAnsi="GHEA Grapalat" w:cs="Sylfaen"/>
          <w:sz w:val="18"/>
          <w:szCs w:val="18"/>
          <w:lang w:val="hy-AM"/>
        </w:rPr>
        <w:t>.</w:t>
      </w:r>
      <w:r w:rsidR="00C63E1C" w:rsidRPr="0010610A">
        <w:rPr>
          <w:rFonts w:ascii="GHEA Grapalat" w:hAnsi="GHEA Grapalat" w:cs="Sylfaen"/>
          <w:sz w:val="18"/>
          <w:szCs w:val="18"/>
          <w:lang w:val="hy-AM"/>
        </w:rPr>
        <w:t xml:space="preserve"> </w:t>
      </w:r>
    </w:p>
    <w:p w14:paraId="52DC654A" w14:textId="77777777" w:rsidR="003850A0" w:rsidRPr="0010610A" w:rsidRDefault="003850A0" w:rsidP="003850A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 xml:space="preserve">գ) հայտարարություն սույն ընթացակարգի շրջանակում </w:t>
      </w:r>
      <w:r w:rsidR="006F3F15" w:rsidRPr="0010610A">
        <w:rPr>
          <w:rFonts w:ascii="GHEA Grapalat" w:hAnsi="GHEA Grapalat" w:cs="Sylfaen"/>
          <w:sz w:val="18"/>
          <w:szCs w:val="18"/>
          <w:lang w:val="hy-AM"/>
        </w:rPr>
        <w:t xml:space="preserve">անբարեխիղճ մրցակցության, </w:t>
      </w:r>
      <w:r w:rsidRPr="0010610A">
        <w:rPr>
          <w:rFonts w:ascii="GHEA Grapalat" w:hAnsi="GHEA Grapalat" w:cs="Sylfaen"/>
          <w:sz w:val="18"/>
          <w:szCs w:val="18"/>
          <w:lang w:val="hy-AM"/>
        </w:rPr>
        <w:t xml:space="preserve">գերիշխող դիրքի չարաշահման և հակամրցակցային համաձայնության բացակայության մասին. </w:t>
      </w:r>
    </w:p>
    <w:p w14:paraId="6C26ACCF" w14:textId="77777777" w:rsidR="0059404D" w:rsidRPr="0010610A" w:rsidRDefault="003850A0" w:rsidP="003850A0">
      <w:pPr>
        <w:pStyle w:val="BodyTextIndent2"/>
        <w:spacing w:line="240" w:lineRule="auto"/>
        <w:ind w:firstLine="567"/>
        <w:rPr>
          <w:rFonts w:ascii="GHEA Grapalat" w:hAnsi="GHEA Grapalat" w:cs="Sylfaen"/>
          <w:sz w:val="18"/>
          <w:szCs w:val="18"/>
          <w:lang w:val="hy-AM"/>
        </w:rPr>
      </w:pPr>
      <w:bookmarkStart w:id="4" w:name="_Hlk9261892"/>
      <w:bookmarkEnd w:id="3"/>
      <w:r w:rsidRPr="0010610A">
        <w:rPr>
          <w:rFonts w:ascii="GHEA Grapalat" w:hAnsi="GHEA Grapalat" w:cs="Sylfaen"/>
          <w:sz w:val="18"/>
          <w:szCs w:val="1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10610A" w:rsidRDefault="0059404D" w:rsidP="00807F3D">
      <w:pPr>
        <w:pStyle w:val="norm"/>
        <w:spacing w:line="240" w:lineRule="auto"/>
        <w:ind w:firstLine="630"/>
        <w:rPr>
          <w:rFonts w:ascii="Cambria Math" w:hAnsi="Cambria Math" w:cs="Sylfaen"/>
          <w:sz w:val="18"/>
          <w:szCs w:val="18"/>
          <w:lang w:val="hy-AM"/>
        </w:rPr>
      </w:pPr>
      <w:r w:rsidRPr="0010610A">
        <w:rPr>
          <w:rFonts w:ascii="GHEA Grapalat" w:hAnsi="GHEA Grapalat"/>
          <w:sz w:val="18"/>
          <w:szCs w:val="18"/>
          <w:lang w:val="hy-AM"/>
        </w:rPr>
        <w:t xml:space="preserve">ե) </w:t>
      </w:r>
      <w:r w:rsidR="00807F3D" w:rsidRPr="0010610A">
        <w:rPr>
          <w:rFonts w:ascii="GHEA Grapalat" w:hAnsi="GHEA Grapalat" w:cs="Sylfaen"/>
          <w:sz w:val="18"/>
          <w:szCs w:val="18"/>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10610A">
        <w:rPr>
          <w:rFonts w:ascii="GHEA Grapalat" w:hAnsi="GHEA Grapalat"/>
          <w:sz w:val="18"/>
          <w:szCs w:val="18"/>
          <w:lang w:val="hy-AM"/>
        </w:rPr>
        <w:t xml:space="preserve">Ընդ որում </w:t>
      </w:r>
      <w:r w:rsidR="00807F3D" w:rsidRPr="0010610A">
        <w:rPr>
          <w:rFonts w:ascii="GHEA Grapalat" w:hAnsi="GHEA Grapalat" w:cs="Sylfaen"/>
          <w:sz w:val="18"/>
          <w:szCs w:val="18"/>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10610A">
        <w:rPr>
          <w:rFonts w:ascii="Cambria Math" w:hAnsi="Cambria Math" w:cs="Sylfaen"/>
          <w:sz w:val="18"/>
          <w:szCs w:val="18"/>
          <w:lang w:val="hy-AM"/>
        </w:rPr>
        <w:t>․</w:t>
      </w:r>
    </w:p>
    <w:bookmarkEnd w:id="4"/>
    <w:p w14:paraId="4C4B5418" w14:textId="77777777" w:rsidR="00B67CCD" w:rsidRPr="0010610A" w:rsidRDefault="003850A0"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2</w:t>
      </w:r>
      <w:r w:rsidR="003E3FD0" w:rsidRPr="0010610A">
        <w:rPr>
          <w:rFonts w:ascii="GHEA Grapalat" w:hAnsi="GHEA Grapalat" w:cs="Sylfaen"/>
          <w:sz w:val="18"/>
          <w:szCs w:val="18"/>
          <w:lang w:val="hy-AM" w:eastAsia="en-US"/>
        </w:rPr>
        <w:t>)</w:t>
      </w:r>
      <w:r w:rsidR="00B67CCD" w:rsidRPr="0010610A">
        <w:rPr>
          <w:rFonts w:ascii="GHEA Grapalat" w:hAnsi="GHEA Grapalat" w:cs="Sylfaen"/>
          <w:sz w:val="18"/>
          <w:szCs w:val="18"/>
          <w:lang w:val="hy-AM" w:eastAsia="en-US"/>
        </w:rPr>
        <w:t xml:space="preserve"> </w:t>
      </w:r>
      <w:r w:rsidR="0047117B" w:rsidRPr="0010610A">
        <w:rPr>
          <w:rFonts w:ascii="GHEA Grapalat" w:hAnsi="GHEA Grapalat" w:cs="Sylfaen"/>
          <w:sz w:val="18"/>
          <w:szCs w:val="18"/>
          <w:lang w:val="hy-AM" w:eastAsia="en-US"/>
        </w:rPr>
        <w:t xml:space="preserve">իր կողմից հաստատված </w:t>
      </w:r>
      <w:r w:rsidR="00B67CCD" w:rsidRPr="0010610A">
        <w:rPr>
          <w:rFonts w:ascii="GHEA Grapalat" w:hAnsi="GHEA Grapalat" w:cs="Sylfaen"/>
          <w:sz w:val="18"/>
          <w:szCs w:val="18"/>
          <w:lang w:val="hy-AM" w:eastAsia="en-US"/>
        </w:rPr>
        <w:t>գնային առաջարկ</w:t>
      </w:r>
    </w:p>
    <w:p w14:paraId="00E609F8" w14:textId="77777777" w:rsidR="006C3115" w:rsidRPr="0010610A" w:rsidRDefault="00E326DD" w:rsidP="00EF3662">
      <w:pPr>
        <w:ind w:firstLine="567"/>
        <w:jc w:val="both"/>
        <w:rPr>
          <w:rFonts w:ascii="GHEA Grapalat" w:hAnsi="GHEA Grapalat" w:cs="Sylfaen"/>
          <w:color w:val="FFFFFF"/>
          <w:sz w:val="18"/>
          <w:szCs w:val="18"/>
          <w:lang w:val="hy-AM"/>
        </w:rPr>
      </w:pPr>
      <w:r w:rsidRPr="0010610A">
        <w:rPr>
          <w:rFonts w:ascii="GHEA Grapalat" w:hAnsi="GHEA Grapalat" w:cs="Sylfaen"/>
          <w:sz w:val="18"/>
          <w:szCs w:val="18"/>
          <w:lang w:val="hy-AM"/>
        </w:rPr>
        <w:t xml:space="preserve">  </w:t>
      </w:r>
      <w:r w:rsidR="00C96127" w:rsidRPr="0010610A">
        <w:rPr>
          <w:rFonts w:ascii="GHEA Grapalat" w:hAnsi="GHEA Grapalat" w:cs="Sylfaen"/>
          <w:sz w:val="18"/>
          <w:szCs w:val="18"/>
          <w:lang w:val="hy-AM"/>
        </w:rPr>
        <w:t>3</w:t>
      </w:r>
      <w:r w:rsidR="00F53525" w:rsidRPr="0010610A">
        <w:rPr>
          <w:rFonts w:ascii="GHEA Grapalat" w:hAnsi="GHEA Grapalat" w:cs="Sylfaen"/>
          <w:sz w:val="18"/>
          <w:szCs w:val="18"/>
          <w:lang w:val="hy-AM"/>
        </w:rPr>
        <w:t xml:space="preserve">) հայտի ապահովում կանխիկ փողի կամ բանկային երաշխիքի </w:t>
      </w:r>
      <w:r w:rsidR="00C03728" w:rsidRPr="0010610A">
        <w:rPr>
          <w:rFonts w:ascii="GHEA Grapalat" w:hAnsi="GHEA Grapalat" w:cs="Sylfaen"/>
          <w:sz w:val="18"/>
          <w:szCs w:val="18"/>
          <w:lang w:val="hy-AM"/>
        </w:rPr>
        <w:t>ձևով</w:t>
      </w:r>
      <w:r w:rsidR="00F53525" w:rsidRPr="0010610A">
        <w:rPr>
          <w:rFonts w:ascii="GHEA Grapalat" w:hAnsi="GHEA Grapalat" w:cs="Sylfaen"/>
          <w:sz w:val="18"/>
          <w:szCs w:val="18"/>
          <w:lang w:val="hy-AM"/>
        </w:rPr>
        <w:t>:</w:t>
      </w:r>
      <w:r w:rsidR="00B61894" w:rsidRPr="0010610A" w:rsidDel="00B61894">
        <w:rPr>
          <w:rFonts w:ascii="GHEA Grapalat" w:hAnsi="GHEA Grapalat" w:cs="Sylfaen"/>
          <w:sz w:val="18"/>
          <w:szCs w:val="18"/>
          <w:lang w:val="hy-AM"/>
        </w:rPr>
        <w:t xml:space="preserve"> </w:t>
      </w:r>
      <w:r w:rsidR="00E6597C" w:rsidRPr="0010610A">
        <w:rPr>
          <w:rFonts w:ascii="GHEA Grapalat" w:hAnsi="GHEA Grapalat" w:cs="Sylfaen"/>
          <w:sz w:val="18"/>
          <w:szCs w:val="18"/>
          <w:vertAlign w:val="superscript"/>
          <w:lang w:val="hy-AM"/>
        </w:rPr>
        <w:t>7</w:t>
      </w:r>
      <w:r w:rsidR="00340083" w:rsidRPr="0010610A">
        <w:rPr>
          <w:rStyle w:val="FootnoteReference"/>
          <w:rFonts w:ascii="GHEA Grapalat" w:hAnsi="GHEA Grapalat"/>
          <w:color w:val="FFFFFF"/>
          <w:sz w:val="18"/>
          <w:szCs w:val="18"/>
          <w:lang w:val="hy-AM"/>
        </w:rPr>
        <w:footnoteReference w:id="1"/>
      </w:r>
    </w:p>
    <w:p w14:paraId="14191C21" w14:textId="77777777" w:rsidR="00EC6281" w:rsidRPr="0010610A" w:rsidRDefault="00C9612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4)</w:t>
      </w:r>
      <w:r w:rsidR="00EC6281" w:rsidRPr="0010610A">
        <w:rPr>
          <w:rFonts w:ascii="GHEA Grapalat" w:hAnsi="GHEA Grapalat" w:cs="Sylfaen"/>
          <w:sz w:val="18"/>
          <w:szCs w:val="18"/>
          <w:lang w:val="hy-AM" w:eastAsia="en-US"/>
        </w:rPr>
        <w:t xml:space="preserve"> շինարարական աշխատանքների գնման դեպքում՝</w:t>
      </w:r>
    </w:p>
    <w:p w14:paraId="2258D7D6" w14:textId="77777777" w:rsidR="00C96127" w:rsidRPr="0010610A" w:rsidRDefault="00EC6281"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5D5AD050" w:rsidR="00EC6281" w:rsidRPr="0010610A" w:rsidRDefault="00EC6281"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5D0EFA" w:rsidRPr="0010610A">
        <w:rPr>
          <w:rFonts w:ascii="GHEA Grapalat" w:hAnsi="GHEA Grapalat" w:cs="Sylfaen"/>
          <w:sz w:val="18"/>
          <w:szCs w:val="18"/>
          <w:lang w:val="hy-AM" w:eastAsia="en-US"/>
        </w:rPr>
        <w:t xml:space="preserve"> մակնիշները</w:t>
      </w:r>
      <w:r w:rsidRPr="0010610A">
        <w:rPr>
          <w:rFonts w:ascii="GHEA Grapalat" w:hAnsi="GHEA Grapalat" w:cs="Sylfaen"/>
          <w:sz w:val="18"/>
          <w:szCs w:val="18"/>
          <w:lang w:val="hy-AM" w:eastAsia="en-US"/>
        </w:rPr>
        <w:t xml:space="preserve">, արտադրողները և երաշխիքային ժամկետները.  </w:t>
      </w:r>
    </w:p>
    <w:p w14:paraId="1A19432A" w14:textId="77777777" w:rsidR="000845F6" w:rsidRPr="0010610A" w:rsidRDefault="00C9612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5</w:t>
      </w:r>
      <w:r w:rsidR="003E3FD0" w:rsidRPr="0010610A">
        <w:rPr>
          <w:rFonts w:ascii="GHEA Grapalat" w:hAnsi="GHEA Grapalat" w:cs="Sylfaen"/>
          <w:sz w:val="18"/>
          <w:szCs w:val="18"/>
          <w:lang w:val="hy-AM" w:eastAsia="en-US"/>
        </w:rPr>
        <w:t>)</w:t>
      </w:r>
      <w:r w:rsidR="000845F6" w:rsidRPr="0010610A">
        <w:rPr>
          <w:rFonts w:ascii="GHEA Grapalat" w:hAnsi="GHEA Grapalat" w:cs="Sylfaen"/>
          <w:sz w:val="18"/>
          <w:szCs w:val="18"/>
          <w:lang w:val="hy-AM" w:eastAsia="en-US"/>
        </w:rPr>
        <w:t xml:space="preserve"> </w:t>
      </w:r>
      <w:r w:rsidRPr="0010610A">
        <w:rPr>
          <w:rFonts w:ascii="GHEA Grapalat" w:hAnsi="GHEA Grapalat" w:cs="Sylfaen"/>
          <w:sz w:val="18"/>
          <w:szCs w:val="18"/>
          <w:lang w:val="hy-AM" w:eastAsia="en-US"/>
        </w:rPr>
        <w:t xml:space="preserve">ենթակապալի </w:t>
      </w:r>
      <w:r w:rsidR="000845F6" w:rsidRPr="0010610A">
        <w:rPr>
          <w:rFonts w:ascii="GHEA Grapalat" w:hAnsi="GHEA Grapalat" w:cs="Sylfaen"/>
          <w:sz w:val="18"/>
          <w:szCs w:val="18"/>
          <w:lang w:val="hy-AM" w:eastAsia="en-US"/>
        </w:rPr>
        <w:t xml:space="preserve">պայմանագրի պատճենը և դրա կողմ հանդիսացող անձի տվյալները,  եթե </w:t>
      </w:r>
      <w:r w:rsidR="00F97D3E" w:rsidRPr="0010610A">
        <w:rPr>
          <w:rFonts w:ascii="GHEA Grapalat" w:hAnsi="GHEA Grapalat" w:cs="Sylfaen"/>
          <w:sz w:val="18"/>
          <w:szCs w:val="18"/>
          <w:lang w:val="hy-AM" w:eastAsia="en-US"/>
        </w:rPr>
        <w:t xml:space="preserve">կնքվելիք </w:t>
      </w:r>
      <w:r w:rsidR="000845F6" w:rsidRPr="0010610A">
        <w:rPr>
          <w:rFonts w:ascii="GHEA Grapalat" w:hAnsi="GHEA Grapalat" w:cs="Sylfaen"/>
          <w:sz w:val="18"/>
          <w:szCs w:val="18"/>
          <w:lang w:val="hy-AM" w:eastAsia="en-US"/>
        </w:rPr>
        <w:t xml:space="preserve">պայմանագիրն իրականացվելու է </w:t>
      </w:r>
      <w:r w:rsidRPr="0010610A">
        <w:rPr>
          <w:rFonts w:ascii="GHEA Grapalat" w:hAnsi="GHEA Grapalat" w:cs="Sylfaen"/>
          <w:sz w:val="18"/>
          <w:szCs w:val="18"/>
          <w:lang w:val="hy-AM" w:eastAsia="en-US"/>
        </w:rPr>
        <w:t xml:space="preserve">ենթակապալի </w:t>
      </w:r>
      <w:r w:rsidR="000845F6" w:rsidRPr="0010610A">
        <w:rPr>
          <w:rFonts w:ascii="GHEA Grapalat" w:hAnsi="GHEA Grapalat" w:cs="Sylfaen"/>
          <w:sz w:val="18"/>
          <w:szCs w:val="18"/>
          <w:lang w:val="hy-AM" w:eastAsia="en-US"/>
        </w:rPr>
        <w:t>միջոցով:</w:t>
      </w:r>
    </w:p>
    <w:p w14:paraId="56326A56" w14:textId="77777777" w:rsidR="000845F6" w:rsidRPr="0010610A" w:rsidRDefault="003850A0"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lastRenderedPageBreak/>
        <w:t>6</w:t>
      </w:r>
      <w:r w:rsidR="003E3FD0" w:rsidRPr="0010610A">
        <w:rPr>
          <w:rFonts w:ascii="GHEA Grapalat" w:hAnsi="GHEA Grapalat" w:cs="Sylfaen"/>
          <w:sz w:val="18"/>
          <w:szCs w:val="18"/>
          <w:lang w:val="hy-AM" w:eastAsia="en-US"/>
        </w:rPr>
        <w:t>)</w:t>
      </w:r>
      <w:r w:rsidR="002B0AEA" w:rsidRPr="0010610A">
        <w:rPr>
          <w:rFonts w:ascii="GHEA Grapalat" w:hAnsi="GHEA Grapalat" w:cs="Sylfaen"/>
          <w:sz w:val="18"/>
          <w:szCs w:val="18"/>
          <w:lang w:val="hy-AM" w:eastAsia="en-US"/>
        </w:rPr>
        <w:t xml:space="preserve"> համատեղ գործունեության պայմանագ</w:t>
      </w:r>
      <w:r w:rsidR="00B32124" w:rsidRPr="0010610A">
        <w:rPr>
          <w:rFonts w:ascii="GHEA Grapalat" w:hAnsi="GHEA Grapalat" w:cs="Sylfaen"/>
          <w:sz w:val="18"/>
          <w:szCs w:val="18"/>
          <w:lang w:val="hy-AM" w:eastAsia="en-US"/>
        </w:rPr>
        <w:t>րի պատճենը</w:t>
      </w:r>
      <w:r w:rsidR="002B0AEA" w:rsidRPr="0010610A">
        <w:rPr>
          <w:rFonts w:ascii="GHEA Grapalat" w:hAnsi="GHEA Grapalat" w:cs="Sylfaen"/>
          <w:sz w:val="18"/>
          <w:szCs w:val="18"/>
          <w:lang w:val="hy-AM" w:eastAsia="en-US"/>
        </w:rPr>
        <w:t xml:space="preserve">, եթե </w:t>
      </w:r>
      <w:r w:rsidR="00F97D3E" w:rsidRPr="0010610A">
        <w:rPr>
          <w:rFonts w:ascii="GHEA Grapalat" w:hAnsi="GHEA Grapalat" w:cs="Sylfaen"/>
          <w:sz w:val="18"/>
          <w:szCs w:val="18"/>
          <w:lang w:val="hy-AM" w:eastAsia="en-US"/>
        </w:rPr>
        <w:t xml:space="preserve">մասնակիցները սույն </w:t>
      </w:r>
      <w:r w:rsidR="002B0AEA" w:rsidRPr="0010610A">
        <w:rPr>
          <w:rFonts w:ascii="GHEA Grapalat" w:hAnsi="GHEA Grapalat" w:cs="Sylfaen"/>
          <w:sz w:val="18"/>
          <w:szCs w:val="18"/>
          <w:lang w:val="hy-AM" w:eastAsia="en-US"/>
        </w:rPr>
        <w:t xml:space="preserve">ընթացակարգին մասնակցում </w:t>
      </w:r>
      <w:r w:rsidR="00F97D3E" w:rsidRPr="0010610A">
        <w:rPr>
          <w:rFonts w:ascii="GHEA Grapalat" w:hAnsi="GHEA Grapalat" w:cs="Sylfaen"/>
          <w:sz w:val="18"/>
          <w:szCs w:val="18"/>
          <w:lang w:val="hy-AM" w:eastAsia="en-US"/>
        </w:rPr>
        <w:t xml:space="preserve">են </w:t>
      </w:r>
      <w:r w:rsidR="002B0AEA" w:rsidRPr="0010610A">
        <w:rPr>
          <w:rFonts w:ascii="GHEA Grapalat" w:hAnsi="GHEA Grapalat" w:cs="Sylfaen"/>
          <w:sz w:val="18"/>
          <w:szCs w:val="18"/>
          <w:lang w:val="hy-AM" w:eastAsia="en-US"/>
        </w:rPr>
        <w:t>համատեղ գործունեության կարգով (կոնսորցիումով):</w:t>
      </w:r>
    </w:p>
    <w:p w14:paraId="67265B67" w14:textId="77777777" w:rsidR="00E410D5" w:rsidRPr="0010610A" w:rsidRDefault="00E410D5" w:rsidP="00E410D5">
      <w:pPr>
        <w:pStyle w:val="norm"/>
        <w:spacing w:line="240" w:lineRule="auto"/>
        <w:rPr>
          <w:rFonts w:ascii="GHEA Grapalat" w:hAnsi="GHEA Grapalat" w:cs="Sylfaen"/>
          <w:sz w:val="18"/>
          <w:szCs w:val="18"/>
          <w:lang w:val="hy-AM" w:eastAsia="en-US"/>
        </w:rPr>
      </w:pPr>
      <w:bookmarkStart w:id="5" w:name="_Hlk9262052"/>
      <w:r w:rsidRPr="0010610A">
        <w:rPr>
          <w:rFonts w:ascii="GHEA Grapalat" w:hAnsi="GHEA Grapalat" w:cs="Sylfaen"/>
          <w:sz w:val="18"/>
          <w:szCs w:val="18"/>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10610A" w:rsidRDefault="00E410D5" w:rsidP="00E410D5">
      <w:pPr>
        <w:pStyle w:val="norm"/>
        <w:numPr>
          <w:ilvl w:val="0"/>
          <w:numId w:val="18"/>
        </w:numPr>
        <w:spacing w:line="240" w:lineRule="auto"/>
        <w:ind w:left="0" w:firstLine="810"/>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համատեղ գործունեության պայմանագրի կողմերից որևէ մեկը չի կարող սույն ընթացակարգին </w:t>
      </w:r>
      <w:r w:rsidR="006D3D3F" w:rsidRPr="0010610A">
        <w:rPr>
          <w:rFonts w:ascii="GHEA Grapalat" w:hAnsi="GHEA Grapalat" w:cs="Sylfaen"/>
          <w:sz w:val="18"/>
          <w:szCs w:val="18"/>
          <w:lang w:val="hy-AM" w:eastAsia="en-US"/>
        </w:rPr>
        <w:t xml:space="preserve">(միևնույն չափաբաժնին) </w:t>
      </w:r>
      <w:r w:rsidRPr="0010610A">
        <w:rPr>
          <w:rFonts w:ascii="GHEA Grapalat" w:hAnsi="GHEA Grapalat" w:cs="Sylfaen"/>
          <w:sz w:val="18"/>
          <w:szCs w:val="18"/>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10610A" w:rsidRDefault="00E410D5" w:rsidP="00E410D5">
      <w:pPr>
        <w:pStyle w:val="norm"/>
        <w:numPr>
          <w:ilvl w:val="0"/>
          <w:numId w:val="18"/>
        </w:numPr>
        <w:spacing w:line="240" w:lineRule="auto"/>
        <w:ind w:left="0" w:firstLine="810"/>
        <w:rPr>
          <w:rFonts w:ascii="GHEA Grapalat" w:hAnsi="GHEA Grapalat" w:cs="Sylfaen"/>
          <w:sz w:val="18"/>
          <w:szCs w:val="18"/>
          <w:lang w:val="hy-AM" w:eastAsia="en-US"/>
        </w:rPr>
      </w:pPr>
      <w:r w:rsidRPr="0010610A">
        <w:rPr>
          <w:rFonts w:ascii="GHEA Grapalat" w:hAnsi="GHEA Grapalat" w:cs="Sylfaen"/>
          <w:sz w:val="18"/>
          <w:szCs w:val="18"/>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10610A" w:rsidRDefault="00037DDE" w:rsidP="00EF3662">
      <w:pPr>
        <w:pStyle w:val="norm"/>
        <w:spacing w:line="240" w:lineRule="auto"/>
        <w:rPr>
          <w:rFonts w:ascii="GHEA Grapalat" w:hAnsi="GHEA Grapalat" w:cs="Sylfaen"/>
          <w:sz w:val="18"/>
          <w:szCs w:val="18"/>
          <w:lang w:val="hy-AM" w:eastAsia="en-US"/>
        </w:rPr>
      </w:pPr>
    </w:p>
    <w:p w14:paraId="688D4352" w14:textId="77777777" w:rsidR="00A45946" w:rsidRPr="0010610A" w:rsidRDefault="00C8055A" w:rsidP="00EF3662">
      <w:pPr>
        <w:jc w:val="center"/>
        <w:rPr>
          <w:rFonts w:ascii="GHEA Grapalat" w:hAnsi="GHEA Grapalat" w:cs="Arial"/>
          <w:b/>
          <w:sz w:val="18"/>
          <w:szCs w:val="18"/>
          <w:lang w:val="es-ES"/>
        </w:rPr>
      </w:pPr>
      <w:r w:rsidRPr="0010610A">
        <w:rPr>
          <w:rFonts w:ascii="GHEA Grapalat" w:hAnsi="GHEA Grapalat"/>
          <w:b/>
          <w:sz w:val="18"/>
          <w:szCs w:val="18"/>
          <w:lang w:val="es-ES"/>
        </w:rPr>
        <w:t>5</w:t>
      </w:r>
      <w:r w:rsidR="00A45946" w:rsidRPr="0010610A">
        <w:rPr>
          <w:rFonts w:ascii="GHEA Grapalat" w:hAnsi="GHEA Grapalat"/>
          <w:b/>
          <w:sz w:val="18"/>
          <w:szCs w:val="18"/>
          <w:lang w:val="es-ES"/>
        </w:rPr>
        <w:t xml:space="preserve">.   </w:t>
      </w:r>
      <w:r w:rsidR="00A45946" w:rsidRPr="0010610A">
        <w:rPr>
          <w:rFonts w:ascii="GHEA Grapalat" w:hAnsi="GHEA Grapalat" w:cs="Sylfaen"/>
          <w:b/>
          <w:sz w:val="18"/>
          <w:szCs w:val="18"/>
          <w:lang w:val="es-ES"/>
        </w:rPr>
        <w:t>ՀԱՅՏԻ</w:t>
      </w:r>
      <w:r w:rsidR="00A45946" w:rsidRPr="0010610A">
        <w:rPr>
          <w:rFonts w:ascii="GHEA Grapalat" w:hAnsi="GHEA Grapalat" w:cs="Arial"/>
          <w:b/>
          <w:sz w:val="18"/>
          <w:szCs w:val="18"/>
          <w:lang w:val="es-ES"/>
        </w:rPr>
        <w:t xml:space="preserve">   </w:t>
      </w:r>
      <w:r w:rsidR="00A45946" w:rsidRPr="0010610A">
        <w:rPr>
          <w:rFonts w:ascii="GHEA Grapalat" w:hAnsi="GHEA Grapalat" w:cs="Sylfaen"/>
          <w:b/>
          <w:sz w:val="18"/>
          <w:szCs w:val="18"/>
          <w:lang w:val="es-ES"/>
        </w:rPr>
        <w:t>ԳՆԱՅԻՆ</w:t>
      </w:r>
      <w:r w:rsidR="00A45946" w:rsidRPr="0010610A">
        <w:rPr>
          <w:rFonts w:ascii="GHEA Grapalat" w:hAnsi="GHEA Grapalat" w:cs="Arial"/>
          <w:b/>
          <w:sz w:val="18"/>
          <w:szCs w:val="18"/>
          <w:lang w:val="es-ES"/>
        </w:rPr>
        <w:t xml:space="preserve">  </w:t>
      </w:r>
      <w:r w:rsidR="00A45946" w:rsidRPr="0010610A">
        <w:rPr>
          <w:rFonts w:ascii="GHEA Grapalat" w:hAnsi="GHEA Grapalat" w:cs="Sylfaen"/>
          <w:b/>
          <w:sz w:val="18"/>
          <w:szCs w:val="18"/>
          <w:lang w:val="es-ES"/>
        </w:rPr>
        <w:t>ԱՌԱՋԱՐԿԸ</w:t>
      </w:r>
      <w:r w:rsidR="00A45946" w:rsidRPr="0010610A">
        <w:rPr>
          <w:rFonts w:ascii="GHEA Grapalat" w:hAnsi="GHEA Grapalat" w:cs="Arial"/>
          <w:b/>
          <w:sz w:val="18"/>
          <w:szCs w:val="18"/>
          <w:lang w:val="es-ES"/>
        </w:rPr>
        <w:t xml:space="preserve"> </w:t>
      </w:r>
    </w:p>
    <w:p w14:paraId="0E5C9216" w14:textId="77777777" w:rsidR="00A45946" w:rsidRPr="0010610A" w:rsidRDefault="00A45946" w:rsidP="00EF3662">
      <w:pPr>
        <w:jc w:val="center"/>
        <w:rPr>
          <w:rFonts w:ascii="GHEA Grapalat" w:hAnsi="GHEA Grapalat" w:cs="Arial"/>
          <w:b/>
          <w:sz w:val="18"/>
          <w:szCs w:val="18"/>
          <w:lang w:val="es-ES"/>
        </w:rPr>
      </w:pPr>
    </w:p>
    <w:p w14:paraId="105CFBAF" w14:textId="77777777" w:rsidR="00A45946" w:rsidRPr="0010610A" w:rsidRDefault="00C8055A" w:rsidP="00EF3662">
      <w:pPr>
        <w:ind w:firstLine="567"/>
        <w:jc w:val="both"/>
        <w:rPr>
          <w:rFonts w:ascii="GHEA Grapalat" w:hAnsi="GHEA Grapalat"/>
          <w:sz w:val="18"/>
          <w:szCs w:val="18"/>
          <w:lang w:val="es-ES"/>
        </w:rPr>
      </w:pPr>
      <w:r w:rsidRPr="0010610A">
        <w:rPr>
          <w:rFonts w:ascii="GHEA Grapalat" w:hAnsi="GHEA Grapalat" w:cs="Sylfaen"/>
          <w:sz w:val="18"/>
          <w:szCs w:val="18"/>
          <w:lang w:val="es-ES"/>
        </w:rPr>
        <w:t>5</w:t>
      </w:r>
      <w:r w:rsidR="00A45946" w:rsidRPr="0010610A">
        <w:rPr>
          <w:rFonts w:ascii="GHEA Grapalat" w:hAnsi="GHEA Grapalat" w:cs="Sylfaen"/>
          <w:sz w:val="18"/>
          <w:szCs w:val="18"/>
          <w:lang w:val="es-ES"/>
        </w:rPr>
        <w:t xml:space="preserve">.1 </w:t>
      </w:r>
      <w:r w:rsidR="00A45946" w:rsidRPr="0010610A">
        <w:rPr>
          <w:rFonts w:ascii="GHEA Grapalat" w:hAnsi="GHEA Grapalat" w:cs="Sylfaen"/>
          <w:sz w:val="18"/>
          <w:szCs w:val="18"/>
          <w:lang w:val="hy-AM"/>
        </w:rPr>
        <w:t>Առաջարկվող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գինը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w:t>
      </w:r>
      <w:r w:rsidR="00A71C79" w:rsidRPr="0010610A">
        <w:rPr>
          <w:rFonts w:ascii="GHEA Grapalat" w:hAnsi="GHEA Grapalat" w:cs="Sylfaen"/>
          <w:sz w:val="18"/>
          <w:szCs w:val="18"/>
          <w:lang w:val="hy-AM"/>
        </w:rPr>
        <w:t>շխատանքի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արժեքից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բացի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ներառում</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է</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փոխադրման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ապահովագրման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տուրքերի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հարկերի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այլ</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վճարումների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գծով</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ծախսերը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և</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չի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կարող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պակաս</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լինել</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դրանց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ինքնարժեքից</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Առաջարկվող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գնի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հաշվարկը</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պետք</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է</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ներկայացվի</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hy-AM"/>
        </w:rPr>
        <w:t>հայտով</w:t>
      </w:r>
      <w:r w:rsidR="00A45946" w:rsidRPr="0010610A">
        <w:rPr>
          <w:rFonts w:ascii="GHEA Grapalat" w:hAnsi="GHEA Grapalat"/>
          <w:sz w:val="18"/>
          <w:szCs w:val="18"/>
          <w:lang w:val="es-ES"/>
        </w:rPr>
        <w:t>:</w:t>
      </w:r>
    </w:p>
    <w:p w14:paraId="5A302A0F" w14:textId="77777777" w:rsidR="00B95FE0" w:rsidRPr="0010610A" w:rsidRDefault="00C8055A" w:rsidP="00EF3662">
      <w:pPr>
        <w:pStyle w:val="norm"/>
        <w:spacing w:line="240" w:lineRule="auto"/>
        <w:ind w:firstLine="567"/>
        <w:rPr>
          <w:rFonts w:ascii="GHEA Grapalat" w:hAnsi="GHEA Grapalat" w:cs="Sylfaen"/>
          <w:sz w:val="18"/>
          <w:szCs w:val="18"/>
          <w:lang w:val="es-ES" w:eastAsia="en-US"/>
        </w:rPr>
      </w:pPr>
      <w:r w:rsidRPr="0010610A">
        <w:rPr>
          <w:rFonts w:ascii="GHEA Grapalat" w:hAnsi="GHEA Grapalat"/>
          <w:sz w:val="18"/>
          <w:szCs w:val="18"/>
          <w:lang w:val="es-ES"/>
        </w:rPr>
        <w:t>5</w:t>
      </w:r>
      <w:r w:rsidR="00A45946" w:rsidRPr="0010610A">
        <w:rPr>
          <w:rFonts w:ascii="GHEA Grapalat" w:hAnsi="GHEA Grapalat"/>
          <w:sz w:val="18"/>
          <w:szCs w:val="18"/>
          <w:lang w:val="es-ES"/>
        </w:rPr>
        <w:t>.</w:t>
      </w:r>
      <w:r w:rsidR="00A45946" w:rsidRPr="0010610A">
        <w:rPr>
          <w:rFonts w:ascii="GHEA Grapalat" w:hAnsi="GHEA Grapalat"/>
          <w:sz w:val="18"/>
          <w:szCs w:val="18"/>
          <w:lang w:val="hy-AM"/>
        </w:rPr>
        <w:t>2</w:t>
      </w:r>
      <w:r w:rsidR="00A45946" w:rsidRPr="0010610A">
        <w:rPr>
          <w:rFonts w:ascii="GHEA Grapalat" w:hAnsi="GHEA Grapalat" w:cs="Sylfaen"/>
          <w:sz w:val="18"/>
          <w:szCs w:val="18"/>
          <w:lang w:val="es-ES"/>
        </w:rPr>
        <w:t xml:space="preserve"> Մ</w:t>
      </w:r>
      <w:r w:rsidR="00A45946" w:rsidRPr="0010610A">
        <w:rPr>
          <w:rFonts w:ascii="GHEA Grapalat" w:hAnsi="GHEA Grapalat" w:cs="Sylfaen"/>
          <w:sz w:val="18"/>
          <w:szCs w:val="18"/>
          <w:lang w:val="hy-AM" w:eastAsia="en-US"/>
        </w:rPr>
        <w:t xml:space="preserve">ասնակիցը գնային առաջարկը ներկայացնում է </w:t>
      </w:r>
      <w:r w:rsidR="009B0BB5" w:rsidRPr="0010610A">
        <w:rPr>
          <w:rFonts w:ascii="GHEA Grapalat" w:hAnsi="GHEA Grapalat" w:cs="Sylfaen"/>
          <w:sz w:val="18"/>
          <w:szCs w:val="18"/>
          <w:lang w:val="hy-AM" w:eastAsia="en-US"/>
        </w:rPr>
        <w:t>արժեք (ինքնարժեքի և կանխատեսվող շահույթի հանրագումարը)</w:t>
      </w:r>
      <w:r w:rsidR="009B0BB5" w:rsidRPr="0010610A">
        <w:rPr>
          <w:rFonts w:ascii="GHEA Grapalat" w:hAnsi="GHEA Grapalat" w:cs="Sylfaen"/>
          <w:sz w:val="18"/>
          <w:szCs w:val="18"/>
          <w:lang w:val="es-ES" w:eastAsia="en-US"/>
        </w:rPr>
        <w:t xml:space="preserve"> </w:t>
      </w:r>
      <w:r w:rsidR="00A45946" w:rsidRPr="0010610A">
        <w:rPr>
          <w:rFonts w:ascii="GHEA Grapalat" w:hAnsi="GHEA Grapalat" w:cs="Sylfaen"/>
          <w:sz w:val="18"/>
          <w:szCs w:val="18"/>
          <w:lang w:val="hy-AM" w:eastAsia="en-US"/>
        </w:rPr>
        <w:t xml:space="preserve">և ավելացված արժեքի հարկ ընդհանրական բաղադրիչներից բաղկացած հաշվարկի ձևով: </w:t>
      </w:r>
      <w:r w:rsidR="00406652" w:rsidRPr="0010610A">
        <w:rPr>
          <w:rFonts w:ascii="GHEA Grapalat" w:hAnsi="GHEA Grapalat" w:cs="Sylfaen"/>
          <w:sz w:val="18"/>
          <w:szCs w:val="18"/>
          <w:lang w:eastAsia="en-US"/>
        </w:rPr>
        <w:t>Ա</w:t>
      </w:r>
      <w:r w:rsidR="00417553" w:rsidRPr="0010610A">
        <w:rPr>
          <w:rFonts w:ascii="GHEA Grapalat" w:hAnsi="GHEA Grapalat" w:cs="Sylfaen"/>
          <w:sz w:val="18"/>
          <w:szCs w:val="18"/>
          <w:lang w:val="hy-AM" w:eastAsia="en-US"/>
        </w:rPr>
        <w:t xml:space="preserve">րժեքի </w:t>
      </w:r>
      <w:r w:rsidR="00A45946" w:rsidRPr="0010610A">
        <w:rPr>
          <w:rFonts w:ascii="GHEA Grapalat" w:hAnsi="GHEA Grapalat" w:cs="Sylfaen"/>
          <w:sz w:val="18"/>
          <w:szCs w:val="18"/>
          <w:lang w:val="hy-AM" w:eastAsia="en-US"/>
        </w:rPr>
        <w:t xml:space="preserve">բաղադրիչների հաշվարկ` բացվածք կամ այլ մանրամասներ չեն պահանջվում և ներկայացվում: Եթե </w:t>
      </w:r>
      <w:r w:rsidR="00220C7C" w:rsidRPr="0010610A">
        <w:rPr>
          <w:rFonts w:ascii="GHEA Grapalat" w:hAnsi="GHEA Grapalat" w:cs="Sylfaen"/>
          <w:sz w:val="18"/>
          <w:szCs w:val="18"/>
          <w:lang w:eastAsia="en-US"/>
        </w:rPr>
        <w:t>մ</w:t>
      </w:r>
      <w:r w:rsidR="00A45946" w:rsidRPr="0010610A">
        <w:rPr>
          <w:rFonts w:ascii="GHEA Grapalat" w:hAnsi="GHEA Grapalat" w:cs="Sylfaen"/>
          <w:sz w:val="18"/>
          <w:szCs w:val="18"/>
          <w:lang w:val="hy-AM" w:eastAsia="en-US"/>
        </w:rPr>
        <w:t>ասնակիցը տվյալ գործարքի գծով Հայաստանի Հանրապետության պետական բյուջե պետք է վճարի ավելացված արժեքի հարկ, ապա</w:t>
      </w:r>
      <w:r w:rsidR="00A45946" w:rsidRPr="0010610A">
        <w:rPr>
          <w:rFonts w:ascii="GHEA Grapalat" w:hAnsi="GHEA Grapalat" w:cs="Sylfaen"/>
          <w:sz w:val="18"/>
          <w:szCs w:val="18"/>
          <w:lang w:val="es-ES" w:eastAsia="en-US"/>
        </w:rPr>
        <w:t xml:space="preserve"> </w:t>
      </w:r>
      <w:r w:rsidR="00A45946" w:rsidRPr="0010610A">
        <w:rPr>
          <w:rFonts w:ascii="GHEA Grapalat" w:hAnsi="GHEA Grapalat" w:cs="Sylfaen"/>
          <w:sz w:val="18"/>
          <w:szCs w:val="18"/>
          <w:lang w:val="ru-RU"/>
        </w:rPr>
        <w:t>ներկայաց</w:t>
      </w:r>
      <w:r w:rsidR="00A45946" w:rsidRPr="0010610A">
        <w:rPr>
          <w:rFonts w:ascii="GHEA Grapalat" w:hAnsi="GHEA Grapalat" w:cs="Sylfaen"/>
          <w:sz w:val="18"/>
          <w:szCs w:val="18"/>
        </w:rPr>
        <w:t>վող</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ru-RU"/>
        </w:rPr>
        <w:t>գնային</w:t>
      </w:r>
      <w:r w:rsidR="00A45946" w:rsidRPr="0010610A">
        <w:rPr>
          <w:rFonts w:ascii="GHEA Grapalat" w:hAnsi="GHEA Grapalat" w:cs="Sylfaen"/>
          <w:sz w:val="18"/>
          <w:szCs w:val="18"/>
          <w:lang w:val="es-ES"/>
        </w:rPr>
        <w:t xml:space="preserve"> </w:t>
      </w:r>
      <w:r w:rsidR="00A45946" w:rsidRPr="0010610A">
        <w:rPr>
          <w:rFonts w:ascii="GHEA Grapalat" w:hAnsi="GHEA Grapalat" w:cs="Sylfaen"/>
          <w:sz w:val="18"/>
          <w:szCs w:val="18"/>
          <w:lang w:val="ru-RU"/>
        </w:rPr>
        <w:t>առաջարկում</w:t>
      </w:r>
      <w:r w:rsidR="00A45946" w:rsidRPr="0010610A">
        <w:rPr>
          <w:rFonts w:ascii="GHEA Grapalat" w:hAnsi="GHEA Grapalat" w:cs="Sylfaen"/>
          <w:sz w:val="18"/>
          <w:szCs w:val="18"/>
          <w:lang w:val="hy-AM" w:eastAsia="en-US"/>
        </w:rPr>
        <w:t xml:space="preserve"> առանձնացված տողով նախատեսվում է այդ հարկատեսակի գծով վճարվելիք գումարի չափը:</w:t>
      </w:r>
      <w:r w:rsidR="00A45946" w:rsidRPr="0010610A">
        <w:rPr>
          <w:rFonts w:ascii="GHEA Grapalat" w:hAnsi="GHEA Grapalat" w:cs="Sylfaen"/>
          <w:sz w:val="18"/>
          <w:szCs w:val="18"/>
          <w:lang w:val="es-ES" w:eastAsia="en-US"/>
        </w:rPr>
        <w:t xml:space="preserve"> </w:t>
      </w:r>
    </w:p>
    <w:p w14:paraId="04CA7837" w14:textId="77777777" w:rsidR="00B95FE0" w:rsidRPr="0010610A" w:rsidRDefault="00B95FE0" w:rsidP="006C1D25">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eastAsia="en-US"/>
        </w:rPr>
        <w:t>Մ</w:t>
      </w:r>
      <w:r w:rsidR="00A45946" w:rsidRPr="0010610A">
        <w:rPr>
          <w:rFonts w:ascii="GHEA Grapalat" w:hAnsi="GHEA Grapalat" w:cs="Sylfaen"/>
          <w:sz w:val="18"/>
          <w:szCs w:val="18"/>
          <w:lang w:val="hy-AM" w:eastAsia="en-US"/>
        </w:rPr>
        <w:t xml:space="preserve">ասնակիցների գնային առաջարկների </w:t>
      </w:r>
      <w:r w:rsidR="00934B33" w:rsidRPr="0010610A">
        <w:rPr>
          <w:rFonts w:ascii="GHEA Grapalat" w:hAnsi="GHEA Grapalat" w:cs="Sylfaen"/>
          <w:sz w:val="18"/>
          <w:szCs w:val="18"/>
          <w:lang w:val="hy-AM" w:eastAsia="en-US"/>
        </w:rPr>
        <w:t>գնահատում</w:t>
      </w:r>
      <w:r w:rsidR="00934B33" w:rsidRPr="0010610A">
        <w:rPr>
          <w:rFonts w:ascii="GHEA Grapalat" w:hAnsi="GHEA Grapalat" w:cs="Sylfaen"/>
          <w:sz w:val="18"/>
          <w:szCs w:val="18"/>
          <w:lang w:eastAsia="en-US"/>
        </w:rPr>
        <w:t>ն</w:t>
      </w:r>
      <w:r w:rsidR="00934B33" w:rsidRPr="0010610A">
        <w:rPr>
          <w:rFonts w:ascii="GHEA Grapalat" w:hAnsi="GHEA Grapalat" w:cs="Sylfaen"/>
          <w:sz w:val="18"/>
          <w:szCs w:val="18"/>
          <w:lang w:val="hy-AM" w:eastAsia="en-US"/>
        </w:rPr>
        <w:t xml:space="preserve"> </w:t>
      </w:r>
      <w:r w:rsidR="00934B33" w:rsidRPr="0010610A">
        <w:rPr>
          <w:rFonts w:ascii="GHEA Grapalat" w:hAnsi="GHEA Grapalat" w:cs="Sylfaen"/>
          <w:sz w:val="18"/>
          <w:szCs w:val="18"/>
          <w:lang w:eastAsia="en-US"/>
        </w:rPr>
        <w:t>ու</w:t>
      </w:r>
      <w:r w:rsidR="00A45946" w:rsidRPr="0010610A">
        <w:rPr>
          <w:rFonts w:ascii="GHEA Grapalat" w:hAnsi="GHEA Grapalat" w:cs="Sylfaen"/>
          <w:sz w:val="18"/>
          <w:szCs w:val="18"/>
          <w:lang w:val="hy-AM" w:eastAsia="en-US"/>
        </w:rPr>
        <w:t xml:space="preserve"> համեմատումն իրականացվում </w:t>
      </w:r>
      <w:r w:rsidR="00934B33" w:rsidRPr="0010610A">
        <w:rPr>
          <w:rFonts w:ascii="GHEA Grapalat" w:hAnsi="GHEA Grapalat" w:cs="Sylfaen"/>
          <w:sz w:val="18"/>
          <w:szCs w:val="18"/>
          <w:lang w:eastAsia="en-US"/>
        </w:rPr>
        <w:t>են</w:t>
      </w:r>
      <w:r w:rsidR="00A45946" w:rsidRPr="0010610A">
        <w:rPr>
          <w:rFonts w:ascii="GHEA Grapalat" w:hAnsi="GHEA Grapalat" w:cs="Sylfaen"/>
          <w:sz w:val="18"/>
          <w:szCs w:val="18"/>
          <w:lang w:val="hy-AM" w:eastAsia="en-US"/>
        </w:rPr>
        <w:t xml:space="preserve"> առանց սույն կետում նշված հարկի գումարի հաշվարկման:</w:t>
      </w:r>
      <w:r w:rsidRPr="0010610A">
        <w:rPr>
          <w:rFonts w:ascii="GHEA Grapalat" w:hAnsi="GHEA Grapalat" w:cs="Sylfaen"/>
          <w:sz w:val="18"/>
          <w:szCs w:val="18"/>
          <w:lang w:val="hy-AM" w:eastAsia="en-US"/>
        </w:rPr>
        <w:t xml:space="preserve"> Ընդ որում, մասնակցի հայտը ենթակա չէ մերժման, եթե`</w:t>
      </w:r>
    </w:p>
    <w:p w14:paraId="667285A2" w14:textId="77777777" w:rsidR="00B95FE0" w:rsidRPr="0010610A" w:rsidRDefault="00B95FE0" w:rsidP="00877F78">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ա. գնային առաջարկի </w:t>
      </w:r>
      <w:r w:rsidR="00052F61" w:rsidRPr="0010610A">
        <w:rPr>
          <w:rFonts w:ascii="GHEA Grapalat" w:hAnsi="GHEA Grapalat" w:cs="Sylfaen"/>
          <w:sz w:val="18"/>
          <w:szCs w:val="18"/>
          <w:lang w:val="hy-AM" w:eastAsia="en-US"/>
        </w:rPr>
        <w:t>արժեք</w:t>
      </w:r>
      <w:r w:rsidRPr="0010610A">
        <w:rPr>
          <w:rFonts w:ascii="GHEA Grapalat" w:hAnsi="GHEA Grapalat" w:cs="Sylfaen"/>
          <w:sz w:val="18"/>
          <w:szCs w:val="18"/>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10610A" w:rsidRDefault="00B95FE0" w:rsidP="00C75A7D">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բ. գնային առաջարկի </w:t>
      </w:r>
      <w:r w:rsidR="0042084B" w:rsidRPr="0010610A">
        <w:rPr>
          <w:rFonts w:ascii="GHEA Grapalat" w:hAnsi="GHEA Grapalat" w:cs="Sylfaen"/>
          <w:sz w:val="18"/>
          <w:szCs w:val="18"/>
          <w:lang w:val="hy-AM" w:eastAsia="en-US"/>
        </w:rPr>
        <w:t>արժեք</w:t>
      </w:r>
      <w:r w:rsidRPr="0010610A">
        <w:rPr>
          <w:rFonts w:ascii="GHEA Grapalat" w:hAnsi="GHEA Grapalat" w:cs="Sylfaen"/>
          <w:sz w:val="18"/>
          <w:szCs w:val="18"/>
          <w:lang w:val="hy-AM" w:eastAsia="en-US"/>
        </w:rPr>
        <w:t xml:space="preserve"> </w:t>
      </w:r>
      <w:r w:rsidR="00006873" w:rsidRPr="0010610A">
        <w:rPr>
          <w:rFonts w:ascii="GHEA Grapalat" w:hAnsi="GHEA Grapalat" w:cs="Sylfaen"/>
          <w:sz w:val="18"/>
          <w:szCs w:val="18"/>
          <w:lang w:val="hy-AM" w:eastAsia="en-US"/>
        </w:rPr>
        <w:t xml:space="preserve"> </w:t>
      </w:r>
      <w:r w:rsidRPr="0010610A">
        <w:rPr>
          <w:rFonts w:ascii="GHEA Grapalat" w:hAnsi="GHEA Grapalat" w:cs="Sylfaen"/>
          <w:sz w:val="18"/>
          <w:szCs w:val="18"/>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10610A" w:rsidRDefault="00B95FE0" w:rsidP="001E17B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գ. գնային առաջարկում չափաբաժնի համարը սխալ է նշված, սակայն գնման առարկայի անվանումը ճիշտ է լրացված</w:t>
      </w:r>
      <w:r w:rsidR="008128C9" w:rsidRPr="0010610A">
        <w:rPr>
          <w:rFonts w:ascii="GHEA Grapalat" w:hAnsi="GHEA Grapalat" w:cs="Sylfaen"/>
          <w:sz w:val="18"/>
          <w:szCs w:val="18"/>
          <w:lang w:val="hy-AM" w:eastAsia="en-US"/>
        </w:rPr>
        <w:t>.</w:t>
      </w:r>
    </w:p>
    <w:p w14:paraId="7108588B" w14:textId="77777777" w:rsidR="00A63118" w:rsidRPr="0010610A" w:rsidRDefault="00A63118" w:rsidP="00972668">
      <w:pPr>
        <w:shd w:val="clear" w:color="auto" w:fill="FFFFFF"/>
        <w:ind w:firstLine="375"/>
        <w:jc w:val="both"/>
        <w:rPr>
          <w:rFonts w:ascii="GHEA Grapalat" w:hAnsi="GHEA Grapalat" w:cs="Sylfaen"/>
          <w:sz w:val="18"/>
          <w:szCs w:val="18"/>
          <w:lang w:val="hy-AM"/>
        </w:rPr>
      </w:pPr>
      <w:r w:rsidRPr="0010610A">
        <w:rPr>
          <w:rFonts w:ascii="GHEA Grapalat" w:hAnsi="GHEA Grapalat" w:cs="Sylfaen"/>
          <w:sz w:val="18"/>
          <w:szCs w:val="18"/>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10610A" w:rsidRDefault="00A63118" w:rsidP="00972668">
      <w:pPr>
        <w:tabs>
          <w:tab w:val="left" w:pos="0"/>
        </w:tabs>
        <w:ind w:firstLine="360"/>
        <w:jc w:val="both"/>
        <w:rPr>
          <w:rFonts w:ascii="GHEA Grapalat" w:hAnsi="GHEA Grapalat" w:cs="Sylfaen"/>
          <w:sz w:val="18"/>
          <w:szCs w:val="18"/>
          <w:lang w:val="hy-AM"/>
        </w:rPr>
      </w:pPr>
      <w:r w:rsidRPr="0010610A">
        <w:rPr>
          <w:rFonts w:ascii="GHEA Grapalat" w:hAnsi="GHEA Grapalat" w:cs="Sylfaen"/>
          <w:sz w:val="18"/>
          <w:szCs w:val="18"/>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10610A" w:rsidRDefault="00A63118" w:rsidP="00A63118">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  զ. գնային առաջարկի սյունակներում տառերով լրացված գումարների մեջ լումաները նշված են թվերով </w:t>
      </w:r>
      <w:r w:rsidR="008128C9" w:rsidRPr="0010610A">
        <w:rPr>
          <w:rFonts w:ascii="GHEA Grapalat" w:hAnsi="GHEA Grapalat" w:cs="Sylfaen"/>
          <w:sz w:val="18"/>
          <w:szCs w:val="18"/>
          <w:lang w:val="hy-AM" w:eastAsia="en-US"/>
        </w:rPr>
        <w:t>:</w:t>
      </w:r>
    </w:p>
    <w:p w14:paraId="5D583CCB" w14:textId="77777777" w:rsidR="00A45946" w:rsidRPr="0010610A" w:rsidRDefault="00C8055A" w:rsidP="00EF3662">
      <w:pPr>
        <w:pStyle w:val="norm"/>
        <w:spacing w:line="240" w:lineRule="auto"/>
        <w:ind w:firstLine="567"/>
        <w:rPr>
          <w:rFonts w:ascii="GHEA Grapalat" w:hAnsi="GHEA Grapalat"/>
          <w:sz w:val="18"/>
          <w:szCs w:val="18"/>
          <w:lang w:val="es-ES"/>
        </w:rPr>
      </w:pPr>
      <w:r w:rsidRPr="0010610A">
        <w:rPr>
          <w:rFonts w:ascii="GHEA Grapalat" w:hAnsi="GHEA Grapalat"/>
          <w:sz w:val="18"/>
          <w:szCs w:val="18"/>
          <w:lang w:val="es-ES"/>
        </w:rPr>
        <w:t>5</w:t>
      </w:r>
      <w:r w:rsidR="00A45946" w:rsidRPr="0010610A">
        <w:rPr>
          <w:rFonts w:ascii="GHEA Grapalat" w:hAnsi="GHEA Grapalat"/>
          <w:sz w:val="18"/>
          <w:szCs w:val="18"/>
          <w:lang w:val="es-ES"/>
        </w:rPr>
        <w:t>.</w:t>
      </w:r>
      <w:r w:rsidR="00A45946" w:rsidRPr="0010610A">
        <w:rPr>
          <w:rFonts w:ascii="GHEA Grapalat" w:hAnsi="GHEA Grapalat"/>
          <w:sz w:val="18"/>
          <w:szCs w:val="18"/>
          <w:lang w:val="hy-AM"/>
        </w:rPr>
        <w:t>3</w:t>
      </w:r>
      <w:r w:rsidR="00A45946" w:rsidRPr="0010610A">
        <w:rPr>
          <w:rFonts w:ascii="GHEA Grapalat" w:hAnsi="GHEA Grapalat"/>
          <w:sz w:val="18"/>
          <w:szCs w:val="18"/>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10610A">
        <w:rPr>
          <w:rFonts w:ascii="GHEA Grapalat" w:hAnsi="GHEA Grapalat"/>
          <w:sz w:val="18"/>
          <w:szCs w:val="18"/>
          <w:lang w:val="hy-AM"/>
        </w:rPr>
        <w:t>առանց Հայաստանի Հանրա</w:t>
      </w:r>
      <w:r w:rsidR="00A45946" w:rsidRPr="0010610A">
        <w:rPr>
          <w:rFonts w:ascii="GHEA Grapalat" w:hAnsi="GHEA Grapalat"/>
          <w:sz w:val="18"/>
          <w:szCs w:val="18"/>
          <w:lang w:val="hy-AM"/>
        </w:rPr>
        <w:softHyphen/>
        <w:t>պետության պետական բյուջե վճարվելիք ավելացված արժեքի հարկի գումարի հաշվարկման</w:t>
      </w:r>
      <w:r w:rsidR="00A45946" w:rsidRPr="0010610A">
        <w:rPr>
          <w:rFonts w:ascii="GHEA Grapalat" w:hAnsi="GHEA Grapalat"/>
          <w:sz w:val="18"/>
          <w:szCs w:val="18"/>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0610A">
        <w:rPr>
          <w:rFonts w:ascii="GHEA Grapalat" w:hAnsi="GHEA Grapalat"/>
          <w:sz w:val="18"/>
          <w:szCs w:val="18"/>
          <w:lang w:val="es-ES"/>
        </w:rPr>
        <w:t>մ</w:t>
      </w:r>
      <w:r w:rsidR="00A45946" w:rsidRPr="0010610A">
        <w:rPr>
          <w:rFonts w:ascii="GHEA Grapalat" w:hAnsi="GHEA Grapalat"/>
          <w:sz w:val="18"/>
          <w:szCs w:val="18"/>
          <w:lang w:val="es-ES"/>
        </w:rPr>
        <w:t>ասնակցի շահույթի չափը չի կարող հրավերով սահմանափակվել:</w:t>
      </w:r>
    </w:p>
    <w:p w14:paraId="1D211BED" w14:textId="77777777" w:rsidR="00096865" w:rsidRPr="0010610A" w:rsidRDefault="00096865" w:rsidP="00EF3662">
      <w:pPr>
        <w:pStyle w:val="BodyTextIndent2"/>
        <w:spacing w:line="240" w:lineRule="auto"/>
        <w:ind w:firstLine="567"/>
        <w:rPr>
          <w:rFonts w:ascii="GHEA Grapalat" w:hAnsi="GHEA Grapalat"/>
          <w:sz w:val="18"/>
          <w:szCs w:val="18"/>
          <w:lang w:val="es-ES"/>
        </w:rPr>
      </w:pPr>
    </w:p>
    <w:p w14:paraId="1A392752" w14:textId="77777777" w:rsidR="00096865" w:rsidRPr="0010610A" w:rsidRDefault="00220C7C" w:rsidP="00EF3662">
      <w:pPr>
        <w:jc w:val="center"/>
        <w:rPr>
          <w:rFonts w:ascii="GHEA Grapalat" w:hAnsi="GHEA Grapalat"/>
          <w:b/>
          <w:sz w:val="18"/>
          <w:szCs w:val="18"/>
          <w:lang w:val="es-ES"/>
        </w:rPr>
      </w:pPr>
      <w:r w:rsidRPr="0010610A">
        <w:rPr>
          <w:rFonts w:ascii="GHEA Grapalat" w:hAnsi="GHEA Grapalat"/>
          <w:b/>
          <w:sz w:val="18"/>
          <w:szCs w:val="18"/>
          <w:lang w:val="es-ES"/>
        </w:rPr>
        <w:t>6</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ՀԱՅՏԻ</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ԳՈՐԾՈՂՈՒԹՅԱՆ</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ԺԱՄԿԵՏԸ</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ՀԱՅՏԵՐՈՒՄ</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ՓՈՓՈԽՈՒԹՅՈՒՆ</w:t>
      </w:r>
      <w:r w:rsidR="00955A1E" w:rsidRPr="0010610A">
        <w:rPr>
          <w:rFonts w:ascii="GHEA Grapalat" w:hAnsi="GHEA Grapalat"/>
          <w:b/>
          <w:sz w:val="18"/>
          <w:szCs w:val="18"/>
          <w:lang w:val="es-ES"/>
        </w:rPr>
        <w:t xml:space="preserve"> </w:t>
      </w:r>
      <w:r w:rsidR="00955A1E" w:rsidRPr="0010610A">
        <w:rPr>
          <w:rFonts w:ascii="GHEA Grapalat" w:hAnsi="GHEA Grapalat"/>
          <w:b/>
          <w:sz w:val="18"/>
          <w:szCs w:val="18"/>
        </w:rPr>
        <w:t>ԿԱՏԱՐԵԼՈՒ</w:t>
      </w:r>
    </w:p>
    <w:p w14:paraId="1DA62E90" w14:textId="77777777" w:rsidR="00096865" w:rsidRPr="0010610A" w:rsidRDefault="00955A1E" w:rsidP="00EF3662">
      <w:pPr>
        <w:jc w:val="center"/>
        <w:rPr>
          <w:rFonts w:ascii="GHEA Grapalat" w:hAnsi="GHEA Grapalat"/>
          <w:b/>
          <w:sz w:val="18"/>
          <w:szCs w:val="18"/>
          <w:lang w:val="es-ES"/>
        </w:rPr>
      </w:pPr>
      <w:r w:rsidRPr="0010610A">
        <w:rPr>
          <w:rFonts w:ascii="GHEA Grapalat" w:hAnsi="GHEA Grapalat"/>
          <w:b/>
          <w:sz w:val="18"/>
          <w:szCs w:val="18"/>
        </w:rPr>
        <w:t>ԵՎ</w:t>
      </w:r>
      <w:r w:rsidRPr="0010610A">
        <w:rPr>
          <w:rFonts w:ascii="GHEA Grapalat" w:hAnsi="GHEA Grapalat"/>
          <w:b/>
          <w:sz w:val="18"/>
          <w:szCs w:val="18"/>
          <w:lang w:val="es-ES"/>
        </w:rPr>
        <w:t xml:space="preserve"> </w:t>
      </w:r>
      <w:r w:rsidRPr="0010610A">
        <w:rPr>
          <w:rFonts w:ascii="GHEA Grapalat" w:hAnsi="GHEA Grapalat"/>
          <w:b/>
          <w:sz w:val="18"/>
          <w:szCs w:val="18"/>
        </w:rPr>
        <w:t>ԴՐԱՆՔ</w:t>
      </w:r>
      <w:r w:rsidRPr="0010610A">
        <w:rPr>
          <w:rFonts w:ascii="GHEA Grapalat" w:hAnsi="GHEA Grapalat"/>
          <w:b/>
          <w:sz w:val="18"/>
          <w:szCs w:val="18"/>
          <w:lang w:val="es-ES"/>
        </w:rPr>
        <w:t xml:space="preserve"> </w:t>
      </w:r>
      <w:r w:rsidRPr="0010610A">
        <w:rPr>
          <w:rFonts w:ascii="GHEA Grapalat" w:hAnsi="GHEA Grapalat"/>
          <w:b/>
          <w:sz w:val="18"/>
          <w:szCs w:val="18"/>
        </w:rPr>
        <w:t>ՀԵՏ</w:t>
      </w:r>
      <w:r w:rsidRPr="0010610A">
        <w:rPr>
          <w:rFonts w:ascii="GHEA Grapalat" w:hAnsi="GHEA Grapalat"/>
          <w:b/>
          <w:sz w:val="18"/>
          <w:szCs w:val="18"/>
          <w:lang w:val="es-ES"/>
        </w:rPr>
        <w:t xml:space="preserve"> </w:t>
      </w:r>
      <w:r w:rsidRPr="0010610A">
        <w:rPr>
          <w:rFonts w:ascii="GHEA Grapalat" w:hAnsi="GHEA Grapalat"/>
          <w:b/>
          <w:sz w:val="18"/>
          <w:szCs w:val="18"/>
        </w:rPr>
        <w:t>ՎԵՐՑՆԵԼՈՒ</w:t>
      </w:r>
      <w:r w:rsidRPr="0010610A">
        <w:rPr>
          <w:rFonts w:ascii="GHEA Grapalat" w:hAnsi="GHEA Grapalat"/>
          <w:b/>
          <w:sz w:val="18"/>
          <w:szCs w:val="18"/>
          <w:lang w:val="es-ES"/>
        </w:rPr>
        <w:t xml:space="preserve"> </w:t>
      </w:r>
      <w:r w:rsidRPr="0010610A">
        <w:rPr>
          <w:rFonts w:ascii="GHEA Grapalat" w:hAnsi="GHEA Grapalat"/>
          <w:b/>
          <w:sz w:val="18"/>
          <w:szCs w:val="18"/>
        </w:rPr>
        <w:t>ԿԱՐԳԸ</w:t>
      </w:r>
    </w:p>
    <w:p w14:paraId="0B54FF84" w14:textId="77777777" w:rsidR="00096865" w:rsidRPr="0010610A" w:rsidRDefault="00096865" w:rsidP="00EF3662">
      <w:pPr>
        <w:pStyle w:val="BodyTextIndent"/>
        <w:spacing w:line="240" w:lineRule="auto"/>
        <w:ind w:firstLine="567"/>
        <w:rPr>
          <w:rFonts w:ascii="GHEA Grapalat" w:hAnsi="GHEA Grapalat"/>
          <w:b/>
          <w:sz w:val="18"/>
          <w:szCs w:val="18"/>
          <w:lang w:val="af-ZA"/>
        </w:rPr>
      </w:pPr>
    </w:p>
    <w:p w14:paraId="56DB1D14" w14:textId="77777777" w:rsidR="00096865" w:rsidRPr="0010610A" w:rsidRDefault="00220C7C"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i w:val="0"/>
          <w:sz w:val="18"/>
          <w:szCs w:val="18"/>
          <w:lang w:val="af-ZA"/>
        </w:rPr>
        <w:t>6</w:t>
      </w:r>
      <w:r w:rsidR="00096865" w:rsidRPr="0010610A">
        <w:rPr>
          <w:rFonts w:ascii="GHEA Grapalat" w:hAnsi="GHEA Grapalat"/>
          <w:i w:val="0"/>
          <w:sz w:val="18"/>
          <w:szCs w:val="18"/>
          <w:lang w:val="af-ZA"/>
        </w:rPr>
        <w:t>.1</w:t>
      </w:r>
      <w:r w:rsidR="00096865" w:rsidRPr="0010610A">
        <w:rPr>
          <w:rFonts w:ascii="GHEA Grapalat" w:hAnsi="GHEA Grapalat"/>
          <w:sz w:val="18"/>
          <w:szCs w:val="18"/>
          <w:lang w:val="af-ZA"/>
        </w:rPr>
        <w:t xml:space="preserve"> </w:t>
      </w:r>
      <w:r w:rsidR="00096865" w:rsidRPr="0010610A">
        <w:rPr>
          <w:rFonts w:ascii="GHEA Grapalat" w:hAnsi="GHEA Grapalat" w:cs="Sylfaen"/>
          <w:i w:val="0"/>
          <w:sz w:val="18"/>
          <w:szCs w:val="18"/>
          <w:lang w:val="ru-RU"/>
        </w:rPr>
        <w:t>Օրենքի</w:t>
      </w:r>
      <w:r w:rsidR="00096865" w:rsidRPr="0010610A">
        <w:rPr>
          <w:rFonts w:ascii="GHEA Grapalat" w:hAnsi="GHEA Grapalat" w:cs="Sylfaen"/>
          <w:i w:val="0"/>
          <w:sz w:val="18"/>
          <w:szCs w:val="18"/>
          <w:lang w:val="af-ZA"/>
        </w:rPr>
        <w:t xml:space="preserve"> </w:t>
      </w:r>
      <w:r w:rsidR="00A64339" w:rsidRPr="0010610A">
        <w:rPr>
          <w:rFonts w:ascii="GHEA Grapalat" w:hAnsi="GHEA Grapalat" w:cs="Sylfaen"/>
          <w:i w:val="0"/>
          <w:sz w:val="18"/>
          <w:szCs w:val="18"/>
          <w:lang w:val="af-ZA"/>
        </w:rPr>
        <w:t>31</w:t>
      </w:r>
      <w:r w:rsidR="00096865" w:rsidRPr="0010610A">
        <w:rPr>
          <w:rFonts w:ascii="GHEA Grapalat" w:hAnsi="GHEA Grapalat" w:cs="Sylfaen"/>
          <w:i w:val="0"/>
          <w:sz w:val="18"/>
          <w:szCs w:val="18"/>
          <w:lang w:val="af-ZA"/>
        </w:rPr>
        <w:t>-</w:t>
      </w:r>
      <w:r w:rsidR="00096865" w:rsidRPr="0010610A">
        <w:rPr>
          <w:rFonts w:ascii="GHEA Grapalat" w:hAnsi="GHEA Grapalat" w:cs="Sylfaen"/>
          <w:i w:val="0"/>
          <w:sz w:val="18"/>
          <w:szCs w:val="18"/>
          <w:lang w:val="ru-RU"/>
        </w:rPr>
        <w:t>րդ</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հոդվածի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վավեր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Օրենքին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համապատասխան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պայմանագրի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կնքումը</w:t>
      </w:r>
      <w:r w:rsidR="00096865" w:rsidRPr="0010610A">
        <w:rPr>
          <w:rFonts w:ascii="GHEA Grapalat" w:hAnsi="GHEA Grapalat" w:cs="Sylfaen"/>
          <w:i w:val="0"/>
          <w:sz w:val="18"/>
          <w:szCs w:val="18"/>
          <w:lang w:val="af-ZA"/>
        </w:rPr>
        <w:t xml:space="preserve">, </w:t>
      </w:r>
      <w:r w:rsidR="00705706" w:rsidRPr="0010610A">
        <w:rPr>
          <w:rFonts w:ascii="GHEA Grapalat" w:hAnsi="GHEA Grapalat" w:cs="Sylfaen"/>
          <w:i w:val="0"/>
          <w:sz w:val="18"/>
          <w:szCs w:val="18"/>
          <w:lang w:val="en-US"/>
        </w:rPr>
        <w:t>մ</w:t>
      </w:r>
      <w:r w:rsidR="00096865" w:rsidRPr="0010610A">
        <w:rPr>
          <w:rFonts w:ascii="GHEA Grapalat" w:hAnsi="GHEA Grapalat" w:cs="Sylfaen"/>
          <w:i w:val="0"/>
          <w:sz w:val="18"/>
          <w:szCs w:val="18"/>
          <w:lang w:val="ru-RU"/>
        </w:rPr>
        <w:t>ասնակցի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կողմից</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հետ</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վերցնելը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մերժումը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402941" w:rsidRPr="0010610A">
        <w:rPr>
          <w:rFonts w:ascii="GHEA Grapalat" w:hAnsi="GHEA Grapalat" w:cs="Sylfaen"/>
          <w:i w:val="0"/>
          <w:sz w:val="18"/>
          <w:szCs w:val="18"/>
          <w:lang w:val="af-ZA"/>
        </w:rPr>
        <w:t xml:space="preserve">սույն </w:t>
      </w:r>
      <w:r w:rsidR="00096865" w:rsidRPr="0010610A">
        <w:rPr>
          <w:rFonts w:ascii="GHEA Grapalat" w:hAnsi="GHEA Grapalat" w:cs="Sylfaen"/>
          <w:i w:val="0"/>
          <w:sz w:val="18"/>
          <w:szCs w:val="18"/>
          <w:lang w:val="ru-RU"/>
        </w:rPr>
        <w:t>ընթացակարգը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չկայացած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հայտարարվելը</w:t>
      </w:r>
      <w:r w:rsidR="004D5671" w:rsidRPr="0010610A">
        <w:rPr>
          <w:rFonts w:ascii="GHEA Grapalat" w:hAnsi="GHEA Grapalat" w:cs="Sylfaen"/>
          <w:i w:val="0"/>
          <w:sz w:val="18"/>
          <w:szCs w:val="18"/>
          <w:lang w:val="ru-RU"/>
        </w:rPr>
        <w:t>։</w:t>
      </w:r>
    </w:p>
    <w:p w14:paraId="2EF775F6" w14:textId="77777777" w:rsidR="00096865" w:rsidRPr="0010610A" w:rsidRDefault="00220C7C"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cs="Sylfaen"/>
          <w:i w:val="0"/>
          <w:sz w:val="18"/>
          <w:szCs w:val="18"/>
          <w:lang w:val="af-ZA"/>
        </w:rPr>
        <w:t>6</w:t>
      </w:r>
      <w:r w:rsidR="00096865" w:rsidRPr="0010610A">
        <w:rPr>
          <w:rFonts w:ascii="GHEA Grapalat" w:hAnsi="GHEA Grapalat" w:cs="Sylfaen"/>
          <w:i w:val="0"/>
          <w:sz w:val="18"/>
          <w:szCs w:val="18"/>
          <w:lang w:val="af-ZA"/>
        </w:rPr>
        <w:t xml:space="preserve">.2 </w:t>
      </w:r>
      <w:r w:rsidR="00F20DA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Օրենքի</w:t>
      </w:r>
      <w:r w:rsidR="00096865" w:rsidRPr="0010610A">
        <w:rPr>
          <w:rFonts w:ascii="GHEA Grapalat" w:hAnsi="GHEA Grapalat" w:cs="Sylfaen"/>
          <w:i w:val="0"/>
          <w:sz w:val="18"/>
          <w:szCs w:val="18"/>
          <w:lang w:val="af-ZA"/>
        </w:rPr>
        <w:t xml:space="preserve"> </w:t>
      </w:r>
      <w:r w:rsidR="00A64339" w:rsidRPr="0010610A">
        <w:rPr>
          <w:rFonts w:ascii="GHEA Grapalat" w:hAnsi="GHEA Grapalat" w:cs="Sylfaen"/>
          <w:i w:val="0"/>
          <w:sz w:val="18"/>
          <w:szCs w:val="18"/>
          <w:lang w:val="af-ZA"/>
        </w:rPr>
        <w:t>31</w:t>
      </w:r>
      <w:r w:rsidR="00096865" w:rsidRPr="0010610A">
        <w:rPr>
          <w:rFonts w:ascii="GHEA Grapalat" w:hAnsi="GHEA Grapalat" w:cs="Sylfaen"/>
          <w:i w:val="0"/>
          <w:sz w:val="18"/>
          <w:szCs w:val="18"/>
          <w:lang w:val="af-ZA"/>
        </w:rPr>
        <w:t>-</w:t>
      </w:r>
      <w:r w:rsidR="00096865" w:rsidRPr="0010610A">
        <w:rPr>
          <w:rFonts w:ascii="GHEA Grapalat" w:hAnsi="GHEA Grapalat" w:cs="Sylfaen"/>
          <w:i w:val="0"/>
          <w:sz w:val="18"/>
          <w:szCs w:val="18"/>
          <w:lang w:val="ru-RU"/>
        </w:rPr>
        <w:t>րդ</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հոդվածի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w:t>
      </w:r>
      <w:r w:rsidR="00096865" w:rsidRPr="0010610A">
        <w:rPr>
          <w:rFonts w:ascii="GHEA Grapalat" w:hAnsi="GHEA Grapalat" w:cs="Sylfaen"/>
          <w:i w:val="0"/>
          <w:sz w:val="18"/>
          <w:szCs w:val="18"/>
          <w:lang w:val="af-ZA"/>
        </w:rPr>
        <w:t xml:space="preserve">` </w:t>
      </w:r>
      <w:r w:rsidR="00F70E55" w:rsidRPr="0010610A">
        <w:rPr>
          <w:rFonts w:ascii="GHEA Grapalat" w:hAnsi="GHEA Grapalat" w:cs="Sylfaen"/>
          <w:i w:val="0"/>
          <w:sz w:val="18"/>
          <w:szCs w:val="18"/>
          <w:lang w:val="en-US"/>
        </w:rPr>
        <w:t>մ</w:t>
      </w:r>
      <w:r w:rsidR="00096865" w:rsidRPr="0010610A">
        <w:rPr>
          <w:rFonts w:ascii="GHEA Grapalat" w:hAnsi="GHEA Grapalat" w:cs="Sylfaen"/>
          <w:i w:val="0"/>
          <w:sz w:val="18"/>
          <w:szCs w:val="18"/>
          <w:lang w:val="ru-RU"/>
        </w:rPr>
        <w:t>ասնակիցը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սույն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հրավերի</w:t>
      </w:r>
      <w:r w:rsidR="00096865" w:rsidRPr="0010610A">
        <w:rPr>
          <w:rFonts w:ascii="GHEA Grapalat" w:hAnsi="GHEA Grapalat" w:cs="Sylfaen"/>
          <w:i w:val="0"/>
          <w:sz w:val="18"/>
          <w:szCs w:val="18"/>
          <w:lang w:val="af-ZA"/>
        </w:rPr>
        <w:t xml:space="preserve"> </w:t>
      </w:r>
      <w:r w:rsidRPr="0010610A">
        <w:rPr>
          <w:rFonts w:ascii="GHEA Grapalat" w:hAnsi="GHEA Grapalat" w:cs="Sylfaen"/>
          <w:i w:val="0"/>
          <w:sz w:val="18"/>
          <w:szCs w:val="18"/>
          <w:lang w:val="af-ZA"/>
        </w:rPr>
        <w:t xml:space="preserve">1-ին մասի </w:t>
      </w:r>
      <w:r w:rsidR="00096865" w:rsidRPr="0010610A">
        <w:rPr>
          <w:rFonts w:ascii="GHEA Grapalat" w:hAnsi="GHEA Grapalat" w:cs="Sylfaen"/>
          <w:i w:val="0"/>
          <w:sz w:val="18"/>
          <w:szCs w:val="18"/>
          <w:lang w:val="af-ZA"/>
        </w:rPr>
        <w:t xml:space="preserve">4.2 </w:t>
      </w:r>
      <w:r w:rsidR="00096865" w:rsidRPr="0010610A">
        <w:rPr>
          <w:rFonts w:ascii="GHEA Grapalat" w:hAnsi="GHEA Grapalat" w:cs="Sylfaen"/>
          <w:i w:val="0"/>
          <w:sz w:val="18"/>
          <w:szCs w:val="18"/>
          <w:lang w:val="ru-RU"/>
        </w:rPr>
        <w:t>կետում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նշված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ներկայացման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վերջնաժամկետը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հետ</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վերցնել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իր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հայտը</w:t>
      </w:r>
      <w:r w:rsidR="004D5671" w:rsidRPr="0010610A">
        <w:rPr>
          <w:rFonts w:ascii="GHEA Grapalat" w:hAnsi="GHEA Grapalat" w:cs="Sylfaen"/>
          <w:i w:val="0"/>
          <w:sz w:val="18"/>
          <w:szCs w:val="18"/>
          <w:lang w:val="ru-RU"/>
        </w:rPr>
        <w:t>։</w:t>
      </w:r>
    </w:p>
    <w:p w14:paraId="66753535" w14:textId="77777777" w:rsidR="00FA0E41" w:rsidRPr="0010610A" w:rsidRDefault="00FA0E41" w:rsidP="00EF3662">
      <w:pPr>
        <w:ind w:firstLine="567"/>
        <w:jc w:val="center"/>
        <w:rPr>
          <w:rFonts w:ascii="GHEA Grapalat" w:hAnsi="GHEA Grapalat"/>
          <w:b/>
          <w:sz w:val="18"/>
          <w:szCs w:val="18"/>
          <w:lang w:val="af-ZA"/>
        </w:rPr>
      </w:pPr>
    </w:p>
    <w:p w14:paraId="39872019" w14:textId="1482EEB0" w:rsidR="00096865" w:rsidRPr="0010610A" w:rsidRDefault="000D701E" w:rsidP="00EF3662">
      <w:pPr>
        <w:ind w:firstLine="567"/>
        <w:jc w:val="center"/>
        <w:rPr>
          <w:rFonts w:ascii="GHEA Grapalat" w:hAnsi="GHEA Grapalat"/>
          <w:b/>
          <w:sz w:val="18"/>
          <w:szCs w:val="18"/>
          <w:lang w:val="hy-AM"/>
        </w:rPr>
      </w:pPr>
      <w:r w:rsidRPr="0010610A">
        <w:rPr>
          <w:rFonts w:ascii="GHEA Grapalat" w:hAnsi="GHEA Grapalat"/>
          <w:b/>
          <w:sz w:val="18"/>
          <w:szCs w:val="18"/>
          <w:lang w:val="af-ZA"/>
        </w:rPr>
        <w:t>7</w:t>
      </w:r>
      <w:r w:rsidR="00955A1E" w:rsidRPr="0010610A">
        <w:rPr>
          <w:rFonts w:ascii="GHEA Grapalat" w:hAnsi="GHEA Grapalat"/>
          <w:b/>
          <w:sz w:val="18"/>
          <w:szCs w:val="18"/>
          <w:lang w:val="af-ZA"/>
        </w:rPr>
        <w:t xml:space="preserve">. </w:t>
      </w:r>
      <w:r w:rsidR="00955A1E" w:rsidRPr="0010610A">
        <w:rPr>
          <w:rFonts w:ascii="GHEA Grapalat" w:hAnsi="GHEA Grapalat" w:cs="Sylfaen"/>
          <w:b/>
          <w:sz w:val="18"/>
          <w:szCs w:val="18"/>
          <w:lang w:val="es-ES"/>
        </w:rPr>
        <w:t>ՀԱՅՏԻ</w:t>
      </w:r>
      <w:r w:rsidR="00955A1E" w:rsidRPr="0010610A">
        <w:rPr>
          <w:rFonts w:ascii="GHEA Grapalat" w:hAnsi="GHEA Grapalat" w:cs="Times Armenian"/>
          <w:b/>
          <w:sz w:val="18"/>
          <w:szCs w:val="18"/>
          <w:lang w:val="af-ZA"/>
        </w:rPr>
        <w:t xml:space="preserve"> </w:t>
      </w:r>
      <w:r w:rsidR="00955A1E" w:rsidRPr="0010610A">
        <w:rPr>
          <w:rFonts w:ascii="GHEA Grapalat" w:hAnsi="GHEA Grapalat" w:cs="Sylfaen"/>
          <w:b/>
          <w:sz w:val="18"/>
          <w:szCs w:val="18"/>
          <w:lang w:val="es-ES"/>
        </w:rPr>
        <w:t>ԱՊԱՀՈՎՈՒՄԸ</w:t>
      </w:r>
      <w:r w:rsidR="007B0AC1" w:rsidRPr="0010610A">
        <w:rPr>
          <w:rFonts w:ascii="GHEA Grapalat" w:hAnsi="GHEA Grapalat" w:cs="Sylfaen"/>
          <w:b/>
          <w:sz w:val="18"/>
          <w:szCs w:val="18"/>
          <w:lang w:val="hy-AM"/>
        </w:rPr>
        <w:t xml:space="preserve"> /ՉԻ ՊԱՀԱՆՋՎՈՒՄ/</w:t>
      </w:r>
      <w:r w:rsidR="00955A1E" w:rsidRPr="0010610A">
        <w:rPr>
          <w:rFonts w:ascii="GHEA Grapalat" w:hAnsi="GHEA Grapalat" w:cs="Times Armenian"/>
          <w:b/>
          <w:color w:val="FFFFFF"/>
          <w:sz w:val="18"/>
          <w:szCs w:val="18"/>
          <w:lang w:val="af-ZA"/>
        </w:rPr>
        <w:t xml:space="preserve"> </w:t>
      </w:r>
      <w:r w:rsidR="007B0AC1" w:rsidRPr="0010610A">
        <w:rPr>
          <w:rFonts w:ascii="GHEA Grapalat" w:hAnsi="GHEA Grapalat" w:cs="Times Armenian"/>
          <w:b/>
          <w:color w:val="FFFFFF"/>
          <w:sz w:val="18"/>
          <w:szCs w:val="18"/>
          <w:lang w:val="hy-AM"/>
        </w:rPr>
        <w:t xml:space="preserve">//ՉՕՉԿՄ  Ղչի </w:t>
      </w:r>
    </w:p>
    <w:p w14:paraId="0FE743DD" w14:textId="77777777" w:rsidR="00096865" w:rsidRPr="0010610A" w:rsidRDefault="00096865" w:rsidP="00EF3662">
      <w:pPr>
        <w:ind w:firstLine="567"/>
        <w:jc w:val="both"/>
        <w:rPr>
          <w:rFonts w:ascii="GHEA Grapalat" w:hAnsi="GHEA Grapalat"/>
          <w:b/>
          <w:sz w:val="18"/>
          <w:szCs w:val="18"/>
          <w:lang w:val="af-ZA"/>
        </w:rPr>
      </w:pPr>
    </w:p>
    <w:p w14:paraId="36233487" w14:textId="77777777" w:rsidR="007A3EE6" w:rsidRPr="0010610A" w:rsidRDefault="00283198" w:rsidP="00EF3662">
      <w:pPr>
        <w:ind w:firstLine="567"/>
        <w:jc w:val="both"/>
        <w:rPr>
          <w:rFonts w:ascii="GHEA Grapalat" w:hAnsi="GHEA Grapalat"/>
          <w:sz w:val="18"/>
          <w:szCs w:val="18"/>
          <w:lang w:val="af-ZA"/>
        </w:rPr>
      </w:pPr>
      <w:r w:rsidRPr="0010610A">
        <w:rPr>
          <w:rFonts w:ascii="GHEA Grapalat" w:hAnsi="GHEA Grapalat"/>
          <w:sz w:val="18"/>
          <w:szCs w:val="18"/>
          <w:lang w:val="af-ZA"/>
        </w:rPr>
        <w:t>7</w:t>
      </w:r>
      <w:r w:rsidR="00096865" w:rsidRPr="0010610A">
        <w:rPr>
          <w:rFonts w:ascii="GHEA Grapalat" w:hAnsi="GHEA Grapalat"/>
          <w:sz w:val="18"/>
          <w:szCs w:val="18"/>
          <w:lang w:val="af-ZA"/>
        </w:rPr>
        <w:t xml:space="preserve">.1 </w:t>
      </w:r>
      <w:r w:rsidR="00096865" w:rsidRPr="0010610A">
        <w:rPr>
          <w:rFonts w:ascii="GHEA Grapalat" w:hAnsi="GHEA Grapalat" w:cs="Sylfaen"/>
          <w:sz w:val="18"/>
          <w:szCs w:val="18"/>
          <w:lang w:val="ru-RU"/>
        </w:rPr>
        <w:t>Մասնակիցը</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հայտով</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սույն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հրավերով</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սահմանված</w:t>
      </w:r>
      <w:r w:rsidR="00096865" w:rsidRPr="0010610A">
        <w:rPr>
          <w:rFonts w:ascii="GHEA Grapalat" w:hAnsi="GHEA Grapalat" w:cs="Sylfaen"/>
          <w:sz w:val="18"/>
          <w:szCs w:val="18"/>
          <w:lang w:val="af-ZA"/>
        </w:rPr>
        <w:t xml:space="preserve"> </w:t>
      </w:r>
      <w:r w:rsidR="00712311" w:rsidRPr="0010610A">
        <w:rPr>
          <w:rFonts w:ascii="GHEA Grapalat" w:hAnsi="GHEA Grapalat" w:cs="Sylfaen"/>
          <w:sz w:val="18"/>
          <w:szCs w:val="18"/>
          <w:lang w:val="af-ZA"/>
        </w:rPr>
        <w:t xml:space="preserve">կարգով </w:t>
      </w:r>
      <w:r w:rsidR="00903898" w:rsidRPr="0010610A">
        <w:rPr>
          <w:rFonts w:ascii="GHEA Grapalat" w:hAnsi="GHEA Grapalat" w:cs="Sylfaen"/>
          <w:bCs/>
          <w:sz w:val="18"/>
          <w:szCs w:val="18"/>
        </w:rPr>
        <w:t>ներկայացնում</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է</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հայտի</w:t>
      </w:r>
      <w:r w:rsidR="00903898" w:rsidRPr="0010610A">
        <w:rPr>
          <w:rFonts w:ascii="GHEA Grapalat" w:hAnsi="GHEA Grapalat" w:cs="Sylfaen"/>
          <w:bCs/>
          <w:sz w:val="18"/>
          <w:szCs w:val="18"/>
          <w:lang w:val="af-ZA"/>
        </w:rPr>
        <w:t xml:space="preserve"> </w:t>
      </w:r>
      <w:r w:rsidR="00903898" w:rsidRPr="0010610A">
        <w:rPr>
          <w:rFonts w:ascii="GHEA Grapalat" w:hAnsi="GHEA Grapalat" w:cs="Sylfaen"/>
          <w:bCs/>
          <w:sz w:val="18"/>
          <w:szCs w:val="18"/>
        </w:rPr>
        <w:t>ապահովում</w:t>
      </w:r>
      <w:r w:rsidR="00AE3822" w:rsidRPr="0010610A">
        <w:rPr>
          <w:rFonts w:ascii="GHEA Grapalat" w:hAnsi="GHEA Grapalat" w:cs="Sylfaen"/>
          <w:bCs/>
          <w:sz w:val="18"/>
          <w:szCs w:val="18"/>
          <w:lang w:val="af-ZA"/>
        </w:rPr>
        <w:t>:</w:t>
      </w:r>
      <w:r w:rsidR="00903898" w:rsidRPr="0010610A">
        <w:rPr>
          <w:rFonts w:ascii="GHEA Grapalat" w:hAnsi="GHEA Grapalat"/>
          <w:sz w:val="18"/>
          <w:szCs w:val="18"/>
          <w:lang w:val="af-ZA"/>
        </w:rPr>
        <w:t xml:space="preserve"> </w:t>
      </w:r>
    </w:p>
    <w:p w14:paraId="7FA2DE34" w14:textId="77777777" w:rsidR="00903898" w:rsidRPr="0010610A" w:rsidRDefault="00771C0F" w:rsidP="00EF3662">
      <w:pPr>
        <w:ind w:firstLine="567"/>
        <w:jc w:val="both"/>
        <w:rPr>
          <w:rFonts w:ascii="GHEA Grapalat" w:hAnsi="GHEA Grapalat" w:cs="Sylfaen"/>
          <w:sz w:val="18"/>
          <w:szCs w:val="18"/>
          <w:lang w:val="af-ZA"/>
        </w:rPr>
      </w:pPr>
      <w:r w:rsidRPr="0010610A">
        <w:rPr>
          <w:rFonts w:ascii="GHEA Grapalat" w:hAnsi="GHEA Grapalat" w:cs="Sylfaen"/>
          <w:sz w:val="18"/>
          <w:szCs w:val="18"/>
        </w:rPr>
        <w:t>Հ</w:t>
      </w:r>
      <w:r w:rsidR="00903898" w:rsidRPr="0010610A">
        <w:rPr>
          <w:rFonts w:ascii="GHEA Grapalat" w:hAnsi="GHEA Grapalat" w:cs="Sylfaen"/>
          <w:sz w:val="18"/>
          <w:szCs w:val="18"/>
        </w:rPr>
        <w:t>այտի</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ապահովումը</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ներկայացվում</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է</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բանկային</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երաշխիքի</w:t>
      </w:r>
      <w:r w:rsidR="00903898" w:rsidRPr="0010610A">
        <w:rPr>
          <w:rFonts w:ascii="GHEA Grapalat" w:hAnsi="GHEA Grapalat" w:cs="Sylfaen"/>
          <w:sz w:val="18"/>
          <w:szCs w:val="18"/>
          <w:lang w:val="af-ZA"/>
        </w:rPr>
        <w:t xml:space="preserve"> </w:t>
      </w:r>
      <w:r w:rsidR="00406C77" w:rsidRPr="0010610A">
        <w:rPr>
          <w:rFonts w:ascii="GHEA Grapalat" w:hAnsi="GHEA Grapalat" w:cs="Sylfaen"/>
          <w:sz w:val="18"/>
          <w:szCs w:val="18"/>
          <w:lang w:val="af-ZA"/>
        </w:rPr>
        <w:t xml:space="preserve">(հավելված 3) </w:t>
      </w:r>
      <w:r w:rsidR="00903898" w:rsidRPr="0010610A">
        <w:rPr>
          <w:rFonts w:ascii="GHEA Grapalat" w:hAnsi="GHEA Grapalat" w:cs="Sylfaen"/>
          <w:sz w:val="18"/>
          <w:szCs w:val="18"/>
        </w:rPr>
        <w:t>կամ</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կանխիկ</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փողի</w:t>
      </w:r>
      <w:r w:rsidR="00903898" w:rsidRPr="0010610A">
        <w:rPr>
          <w:rFonts w:ascii="GHEA Grapalat" w:hAnsi="GHEA Grapalat" w:cs="Sylfaen"/>
          <w:sz w:val="18"/>
          <w:szCs w:val="18"/>
          <w:lang w:val="af-ZA"/>
        </w:rPr>
        <w:t xml:space="preserve"> </w:t>
      </w:r>
      <w:r w:rsidR="00903898" w:rsidRPr="0010610A">
        <w:rPr>
          <w:rFonts w:ascii="GHEA Grapalat" w:hAnsi="GHEA Grapalat" w:cs="Sylfaen"/>
          <w:sz w:val="18"/>
          <w:szCs w:val="18"/>
        </w:rPr>
        <w:t>ձևով</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որի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չափը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հավասար</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գնման գնի</w:t>
      </w:r>
      <w:r w:rsidR="006F3F15" w:rsidRPr="0010610A" w:rsidDel="006F3F15">
        <w:rPr>
          <w:rFonts w:ascii="GHEA Grapalat" w:hAnsi="GHEA Grapalat" w:cs="Sylfaen"/>
          <w:sz w:val="18"/>
          <w:szCs w:val="18"/>
          <w:lang w:val="af-ZA"/>
        </w:rPr>
        <w:t xml:space="preserve"> </w:t>
      </w:r>
      <w:r w:rsidR="00AE3822" w:rsidRPr="0010610A">
        <w:rPr>
          <w:rFonts w:ascii="GHEA Grapalat" w:hAnsi="GHEA Grapalat" w:cs="Sylfaen"/>
          <w:sz w:val="18"/>
          <w:szCs w:val="18"/>
        </w:rPr>
        <w:t>հինգ</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տոկոսին</w:t>
      </w:r>
      <w:r w:rsidR="00903898" w:rsidRPr="0010610A">
        <w:rPr>
          <w:rFonts w:ascii="GHEA Grapalat" w:hAnsi="GHEA Grapalat" w:cs="Sylfaen"/>
          <w:sz w:val="18"/>
          <w:szCs w:val="18"/>
          <w:lang w:val="af-ZA"/>
        </w:rPr>
        <w:t>:</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Եթե</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մասնակցի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գնային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առաջարկը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գերազանցում</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է</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գնման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գինը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ապա</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հայտի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ապահովման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չափը</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հավասար</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է</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գնային</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առաջարկի</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հինգ</w:t>
      </w:r>
      <w:r w:rsidR="006F3F15" w:rsidRPr="0010610A">
        <w:rPr>
          <w:rFonts w:ascii="GHEA Grapalat" w:hAnsi="GHEA Grapalat" w:cs="Sylfaen"/>
          <w:bCs/>
          <w:sz w:val="18"/>
          <w:szCs w:val="18"/>
          <w:lang w:val="af-ZA"/>
        </w:rPr>
        <w:t xml:space="preserve"> </w:t>
      </w:r>
      <w:r w:rsidR="006F3F15" w:rsidRPr="0010610A">
        <w:rPr>
          <w:rFonts w:ascii="GHEA Grapalat" w:hAnsi="GHEA Grapalat" w:cs="Sylfaen"/>
          <w:bCs/>
          <w:sz w:val="18"/>
          <w:szCs w:val="18"/>
        </w:rPr>
        <w:t>տոկոսին</w:t>
      </w:r>
      <w:r w:rsidR="006F3F15" w:rsidRPr="0010610A">
        <w:rPr>
          <w:rFonts w:ascii="GHEA Grapalat" w:hAnsi="GHEA Grapalat" w:cs="Sylfaen"/>
          <w:sz w:val="18"/>
          <w:szCs w:val="18"/>
          <w:lang w:val="af-ZA"/>
        </w:rPr>
        <w:t xml:space="preserve">: </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Ընդ</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որում</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եթե</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մասնակիցը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հայտի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ապահովումը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ներկայացրել</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սույն</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կետով</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սահմանված</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չափից</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ավել</w:t>
      </w:r>
      <w:r w:rsidR="00A22EB5" w:rsidRPr="0010610A">
        <w:rPr>
          <w:rFonts w:ascii="GHEA Grapalat" w:hAnsi="GHEA Grapalat" w:cs="Sylfaen"/>
          <w:sz w:val="18"/>
          <w:szCs w:val="18"/>
        </w:rPr>
        <w:t>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ապա</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հայտը</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համարվում</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հրավերի</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պահանջներին</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բավարարող</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և</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ենթակա</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չէ</w:t>
      </w:r>
      <w:r w:rsidR="00AE3822" w:rsidRPr="0010610A">
        <w:rPr>
          <w:rFonts w:ascii="GHEA Grapalat" w:hAnsi="GHEA Grapalat" w:cs="Sylfaen"/>
          <w:sz w:val="18"/>
          <w:szCs w:val="18"/>
          <w:lang w:val="af-ZA"/>
        </w:rPr>
        <w:t xml:space="preserve"> </w:t>
      </w:r>
      <w:r w:rsidR="00AE3822" w:rsidRPr="0010610A">
        <w:rPr>
          <w:rFonts w:ascii="GHEA Grapalat" w:hAnsi="GHEA Grapalat" w:cs="Sylfaen"/>
          <w:sz w:val="18"/>
          <w:szCs w:val="18"/>
        </w:rPr>
        <w:t>մերժման</w:t>
      </w:r>
      <w:r w:rsidR="00AE3822" w:rsidRPr="0010610A">
        <w:rPr>
          <w:rFonts w:ascii="GHEA Grapalat" w:hAnsi="GHEA Grapalat" w:cs="Sylfaen"/>
          <w:sz w:val="18"/>
          <w:szCs w:val="18"/>
          <w:lang w:val="af-ZA"/>
        </w:rPr>
        <w:t>:</w:t>
      </w:r>
    </w:p>
    <w:p w14:paraId="263375D1" w14:textId="362EE9CC" w:rsidR="006F3F15" w:rsidRPr="0010610A" w:rsidRDefault="001578D4" w:rsidP="00265A5A">
      <w:pPr>
        <w:ind w:firstLine="567"/>
        <w:jc w:val="both"/>
        <w:rPr>
          <w:rFonts w:ascii="GHEA Grapalat" w:hAnsi="GHEA Grapalat"/>
          <w:sz w:val="18"/>
          <w:szCs w:val="18"/>
          <w:lang w:val="af-ZA"/>
        </w:rPr>
      </w:pPr>
      <w:r w:rsidRPr="0010610A">
        <w:rPr>
          <w:rFonts w:ascii="GHEA Grapalat" w:hAnsi="GHEA Grapalat"/>
          <w:sz w:val="18"/>
          <w:szCs w:val="18"/>
        </w:rPr>
        <w:t>Կանխիկ</w:t>
      </w:r>
      <w:r w:rsidRPr="0010610A">
        <w:rPr>
          <w:rFonts w:ascii="GHEA Grapalat" w:hAnsi="GHEA Grapalat"/>
          <w:sz w:val="18"/>
          <w:szCs w:val="18"/>
          <w:lang w:val="af-ZA"/>
        </w:rPr>
        <w:t xml:space="preserve"> </w:t>
      </w:r>
      <w:r w:rsidRPr="0010610A">
        <w:rPr>
          <w:rFonts w:ascii="GHEA Grapalat" w:hAnsi="GHEA Grapalat"/>
          <w:sz w:val="18"/>
          <w:szCs w:val="18"/>
        </w:rPr>
        <w:t>փողի</w:t>
      </w:r>
      <w:r w:rsidRPr="0010610A">
        <w:rPr>
          <w:rFonts w:ascii="GHEA Grapalat" w:hAnsi="GHEA Grapalat"/>
          <w:sz w:val="18"/>
          <w:szCs w:val="18"/>
          <w:lang w:val="af-ZA"/>
        </w:rPr>
        <w:t xml:space="preserve"> </w:t>
      </w:r>
      <w:r w:rsidRPr="0010610A">
        <w:rPr>
          <w:rFonts w:ascii="GHEA Grapalat" w:hAnsi="GHEA Grapalat"/>
          <w:sz w:val="18"/>
          <w:szCs w:val="18"/>
        </w:rPr>
        <w:t>ձևով</w:t>
      </w:r>
      <w:r w:rsidRPr="0010610A">
        <w:rPr>
          <w:rFonts w:ascii="GHEA Grapalat" w:hAnsi="GHEA Grapalat"/>
          <w:sz w:val="18"/>
          <w:szCs w:val="18"/>
          <w:lang w:val="af-ZA"/>
        </w:rPr>
        <w:t xml:space="preserve"> </w:t>
      </w:r>
      <w:r w:rsidRPr="0010610A">
        <w:rPr>
          <w:rFonts w:ascii="GHEA Grapalat" w:hAnsi="GHEA Grapalat"/>
          <w:sz w:val="18"/>
          <w:szCs w:val="18"/>
        </w:rPr>
        <w:t>ներկայացված</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00712311" w:rsidRPr="0010610A">
        <w:rPr>
          <w:rFonts w:ascii="GHEA Grapalat" w:hAnsi="GHEA Grapalat"/>
          <w:sz w:val="18"/>
          <w:szCs w:val="18"/>
        </w:rPr>
        <w:t>պետք</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է</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փոխանցվի</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Կենտրոնական</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գանձապետարանում</w:t>
      </w:r>
      <w:r w:rsidR="00712311" w:rsidRPr="0010610A">
        <w:rPr>
          <w:rFonts w:ascii="GHEA Grapalat" w:hAnsi="GHEA Grapalat"/>
          <w:sz w:val="18"/>
          <w:szCs w:val="18"/>
          <w:lang w:val="af-ZA"/>
        </w:rPr>
        <w:t xml:space="preserve"> </w:t>
      </w:r>
      <w:r w:rsidRPr="0010610A">
        <w:rPr>
          <w:rFonts w:ascii="GHEA Grapalat" w:hAnsi="GHEA Grapalat"/>
          <w:sz w:val="18"/>
          <w:szCs w:val="18"/>
        </w:rPr>
        <w:t>լիազորված</w:t>
      </w:r>
      <w:r w:rsidRPr="0010610A">
        <w:rPr>
          <w:rFonts w:ascii="GHEA Grapalat" w:hAnsi="GHEA Grapalat"/>
          <w:sz w:val="18"/>
          <w:szCs w:val="18"/>
          <w:lang w:val="af-ZA"/>
        </w:rPr>
        <w:t xml:space="preserve"> </w:t>
      </w:r>
      <w:r w:rsidRPr="0010610A">
        <w:rPr>
          <w:rFonts w:ascii="GHEA Grapalat" w:hAnsi="GHEA Grapalat"/>
          <w:sz w:val="18"/>
          <w:szCs w:val="18"/>
        </w:rPr>
        <w:t>մարմնի</w:t>
      </w:r>
      <w:r w:rsidRPr="0010610A">
        <w:rPr>
          <w:rFonts w:ascii="GHEA Grapalat" w:hAnsi="GHEA Grapalat"/>
          <w:sz w:val="18"/>
          <w:szCs w:val="18"/>
          <w:lang w:val="af-ZA"/>
        </w:rPr>
        <w:t xml:space="preserve"> </w:t>
      </w:r>
      <w:r w:rsidRPr="0010610A">
        <w:rPr>
          <w:rFonts w:ascii="GHEA Grapalat" w:hAnsi="GHEA Grapalat"/>
          <w:sz w:val="18"/>
          <w:szCs w:val="18"/>
        </w:rPr>
        <w:t>անվամբ</w:t>
      </w:r>
      <w:r w:rsidRPr="0010610A">
        <w:rPr>
          <w:rFonts w:ascii="GHEA Grapalat" w:hAnsi="GHEA Grapalat"/>
          <w:sz w:val="18"/>
          <w:szCs w:val="18"/>
          <w:lang w:val="af-ZA"/>
        </w:rPr>
        <w:t xml:space="preserve"> </w:t>
      </w:r>
      <w:r w:rsidRPr="0010610A">
        <w:rPr>
          <w:rFonts w:ascii="GHEA Grapalat" w:hAnsi="GHEA Grapalat"/>
          <w:sz w:val="18"/>
          <w:szCs w:val="18"/>
        </w:rPr>
        <w:t>բացված</w:t>
      </w:r>
      <w:r w:rsidRPr="0010610A">
        <w:rPr>
          <w:rFonts w:ascii="GHEA Grapalat" w:hAnsi="GHEA Grapalat"/>
          <w:sz w:val="18"/>
          <w:szCs w:val="18"/>
          <w:lang w:val="af-ZA"/>
        </w:rPr>
        <w:t xml:space="preserve"> </w:t>
      </w:r>
      <w:r w:rsidR="003F1EEA" w:rsidRPr="0010610A">
        <w:rPr>
          <w:rFonts w:ascii="GHEA Grapalat" w:hAnsi="GHEA Grapalat"/>
          <w:sz w:val="18"/>
          <w:szCs w:val="18"/>
          <w:lang w:val="af-ZA"/>
        </w:rPr>
        <w:t>«</w:t>
      </w:r>
      <w:r w:rsidR="003B0D6E" w:rsidRPr="0010610A">
        <w:rPr>
          <w:rFonts w:ascii="GHEA Grapalat" w:hAnsi="GHEA Grapalat"/>
          <w:sz w:val="18"/>
          <w:szCs w:val="18"/>
          <w:lang w:val="af-ZA"/>
        </w:rPr>
        <w:t>900008000466</w:t>
      </w:r>
      <w:r w:rsidR="003F1EEA" w:rsidRPr="0010610A">
        <w:rPr>
          <w:rFonts w:ascii="GHEA Grapalat" w:hAnsi="GHEA Grapalat"/>
          <w:sz w:val="18"/>
          <w:szCs w:val="18"/>
          <w:lang w:val="af-ZA"/>
        </w:rPr>
        <w:t>»</w:t>
      </w:r>
      <w:r w:rsidR="00F20DA5" w:rsidRPr="0010610A">
        <w:rPr>
          <w:rFonts w:ascii="GHEA Grapalat" w:hAnsi="GHEA Grapalat"/>
          <w:sz w:val="18"/>
          <w:szCs w:val="18"/>
          <w:lang w:val="af-ZA"/>
        </w:rPr>
        <w:t xml:space="preserve"> </w:t>
      </w:r>
      <w:r w:rsidRPr="0010610A">
        <w:rPr>
          <w:rFonts w:ascii="GHEA Grapalat" w:hAnsi="GHEA Grapalat"/>
          <w:sz w:val="18"/>
          <w:szCs w:val="18"/>
        </w:rPr>
        <w:t>գանձապետական</w:t>
      </w:r>
      <w:r w:rsidRPr="0010610A">
        <w:rPr>
          <w:rFonts w:ascii="GHEA Grapalat" w:hAnsi="GHEA Grapalat"/>
          <w:sz w:val="18"/>
          <w:szCs w:val="18"/>
          <w:lang w:val="af-ZA"/>
        </w:rPr>
        <w:t xml:space="preserve"> </w:t>
      </w:r>
      <w:r w:rsidRPr="0010610A">
        <w:rPr>
          <w:rFonts w:ascii="GHEA Grapalat" w:hAnsi="GHEA Grapalat"/>
          <w:sz w:val="18"/>
          <w:szCs w:val="18"/>
        </w:rPr>
        <w:t>հաշվ</w:t>
      </w:r>
      <w:r w:rsidR="00712311" w:rsidRPr="0010610A">
        <w:rPr>
          <w:rFonts w:ascii="GHEA Grapalat" w:hAnsi="GHEA Grapalat"/>
          <w:sz w:val="18"/>
          <w:szCs w:val="18"/>
        </w:rPr>
        <w:t>ին</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որը</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ենթակա</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է</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վերադարձման</w:t>
      </w:r>
      <w:r w:rsidR="00712311" w:rsidRPr="0010610A">
        <w:rPr>
          <w:rFonts w:ascii="GHEA Grapalat" w:hAnsi="GHEA Grapalat"/>
          <w:sz w:val="18"/>
          <w:szCs w:val="18"/>
          <w:lang w:val="af-ZA"/>
        </w:rPr>
        <w:t xml:space="preserve"> </w:t>
      </w:r>
      <w:r w:rsidR="002032CE" w:rsidRPr="0010610A">
        <w:rPr>
          <w:rFonts w:ascii="GHEA Grapalat" w:hAnsi="GHEA Grapalat"/>
          <w:sz w:val="18"/>
          <w:szCs w:val="18"/>
        </w:rPr>
        <w:t>այն</w:t>
      </w:r>
      <w:r w:rsidR="002032CE" w:rsidRPr="0010610A">
        <w:rPr>
          <w:rFonts w:ascii="GHEA Grapalat" w:hAnsi="GHEA Grapalat"/>
          <w:sz w:val="18"/>
          <w:szCs w:val="18"/>
          <w:lang w:val="af-ZA"/>
        </w:rPr>
        <w:t xml:space="preserve"> </w:t>
      </w:r>
      <w:r w:rsidR="002032CE" w:rsidRPr="0010610A">
        <w:rPr>
          <w:rFonts w:ascii="GHEA Grapalat" w:hAnsi="GHEA Grapalat"/>
          <w:sz w:val="18"/>
          <w:szCs w:val="18"/>
        </w:rPr>
        <w:lastRenderedPageBreak/>
        <w:t>ներկայացրած</w:t>
      </w:r>
      <w:r w:rsidR="002032CE" w:rsidRPr="0010610A">
        <w:rPr>
          <w:rFonts w:ascii="GHEA Grapalat" w:hAnsi="GHEA Grapalat"/>
          <w:sz w:val="18"/>
          <w:szCs w:val="18"/>
          <w:lang w:val="af-ZA"/>
        </w:rPr>
        <w:t xml:space="preserve"> </w:t>
      </w:r>
      <w:r w:rsidR="002032CE" w:rsidRPr="0010610A">
        <w:rPr>
          <w:rFonts w:ascii="GHEA Grapalat" w:hAnsi="GHEA Grapalat"/>
          <w:sz w:val="18"/>
          <w:szCs w:val="18"/>
        </w:rPr>
        <w:t>մասնակցին</w:t>
      </w:r>
      <w:r w:rsidR="002032CE" w:rsidRPr="0010610A">
        <w:rPr>
          <w:rFonts w:ascii="GHEA Grapalat" w:hAnsi="GHEA Grapalat"/>
          <w:sz w:val="18"/>
          <w:szCs w:val="18"/>
          <w:lang w:val="af-ZA"/>
        </w:rPr>
        <w:t xml:space="preserve">` </w:t>
      </w:r>
      <w:r w:rsidR="00402941" w:rsidRPr="0010610A">
        <w:rPr>
          <w:rFonts w:ascii="GHEA Grapalat" w:hAnsi="GHEA Grapalat"/>
          <w:sz w:val="18"/>
          <w:szCs w:val="18"/>
        </w:rPr>
        <w:t>բացառությամբ</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սույն</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հրավերի</w:t>
      </w:r>
      <w:r w:rsidR="00402941" w:rsidRPr="0010610A">
        <w:rPr>
          <w:rFonts w:ascii="GHEA Grapalat" w:hAnsi="GHEA Grapalat"/>
          <w:sz w:val="18"/>
          <w:szCs w:val="18"/>
          <w:lang w:val="af-ZA"/>
        </w:rPr>
        <w:t xml:space="preserve"> 1-</w:t>
      </w:r>
      <w:r w:rsidR="00402941" w:rsidRPr="0010610A">
        <w:rPr>
          <w:rFonts w:ascii="GHEA Grapalat" w:hAnsi="GHEA Grapalat"/>
          <w:sz w:val="18"/>
          <w:szCs w:val="18"/>
        </w:rPr>
        <w:t>ին</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մասի</w:t>
      </w:r>
      <w:r w:rsidR="00402941" w:rsidRPr="0010610A">
        <w:rPr>
          <w:rFonts w:ascii="GHEA Grapalat" w:hAnsi="GHEA Grapalat"/>
          <w:sz w:val="18"/>
          <w:szCs w:val="18"/>
          <w:lang w:val="af-ZA"/>
        </w:rPr>
        <w:t xml:space="preserve"> </w:t>
      </w:r>
      <w:r w:rsidR="000D701E" w:rsidRPr="0010610A">
        <w:rPr>
          <w:rFonts w:ascii="GHEA Grapalat" w:hAnsi="GHEA Grapalat"/>
          <w:sz w:val="18"/>
          <w:szCs w:val="18"/>
          <w:lang w:val="af-ZA"/>
        </w:rPr>
        <w:t>7</w:t>
      </w:r>
      <w:r w:rsidR="00402941" w:rsidRPr="0010610A">
        <w:rPr>
          <w:rFonts w:ascii="GHEA Grapalat" w:hAnsi="GHEA Grapalat"/>
          <w:sz w:val="18"/>
          <w:szCs w:val="18"/>
          <w:lang w:val="af-ZA"/>
        </w:rPr>
        <w:t xml:space="preserve">.3 </w:t>
      </w:r>
      <w:r w:rsidR="00402941" w:rsidRPr="0010610A">
        <w:rPr>
          <w:rFonts w:ascii="GHEA Grapalat" w:hAnsi="GHEA Grapalat"/>
          <w:sz w:val="18"/>
          <w:szCs w:val="18"/>
        </w:rPr>
        <w:t>կետով</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նախատեսված</w:t>
      </w:r>
      <w:r w:rsidR="00402941" w:rsidRPr="0010610A">
        <w:rPr>
          <w:rFonts w:ascii="GHEA Grapalat" w:hAnsi="GHEA Grapalat"/>
          <w:sz w:val="18"/>
          <w:szCs w:val="18"/>
          <w:lang w:val="af-ZA"/>
        </w:rPr>
        <w:t xml:space="preserve"> </w:t>
      </w:r>
      <w:r w:rsidR="00402941" w:rsidRPr="0010610A">
        <w:rPr>
          <w:rFonts w:ascii="GHEA Grapalat" w:hAnsi="GHEA Grapalat"/>
          <w:sz w:val="18"/>
          <w:szCs w:val="18"/>
        </w:rPr>
        <w:t>դեպքերի</w:t>
      </w:r>
      <w:r w:rsidR="00712311" w:rsidRPr="0010610A">
        <w:rPr>
          <w:rFonts w:ascii="GHEA Grapalat" w:hAnsi="GHEA Grapalat"/>
          <w:sz w:val="18"/>
          <w:szCs w:val="18"/>
          <w:lang w:val="af-ZA"/>
        </w:rPr>
        <w:t xml:space="preserve">: </w:t>
      </w:r>
      <w:r w:rsidR="006F3F15" w:rsidRPr="0010610A">
        <w:rPr>
          <w:rFonts w:ascii="GHEA Grapalat" w:hAnsi="GHEA Grapalat"/>
          <w:sz w:val="18"/>
          <w:szCs w:val="18"/>
        </w:rPr>
        <w:t>Ընդ</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որում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պայմանագիրը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կնքվելու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չկայացած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հայտարարվելու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անգործության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ժամկետն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ավարտվելուն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եթե</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արդյունքները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բողոքարկված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չեն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Բողոքի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առկայության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ապահովումը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վերադարձվում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է</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ընթացակարգը</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չկայացած</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հայտարարելու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մասին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գնահատող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հանձնաժողովի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որոշումն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անփոփոխ</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թողնելու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մասին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դատարանի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եզրափակիչ</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դատական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ակտն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օրինական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ուժի</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մեջ</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մտնելու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հաջորդող</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հինգ</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աշխատանքային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օրվա</w:t>
      </w:r>
      <w:r w:rsidR="006F3F15" w:rsidRPr="0010610A">
        <w:rPr>
          <w:rFonts w:ascii="GHEA Grapalat" w:hAnsi="GHEA Grapalat"/>
          <w:sz w:val="18"/>
          <w:szCs w:val="18"/>
          <w:lang w:val="af-ZA"/>
        </w:rPr>
        <w:t xml:space="preserve"> </w:t>
      </w:r>
      <w:r w:rsidR="006F3F15" w:rsidRPr="0010610A">
        <w:rPr>
          <w:rFonts w:ascii="GHEA Grapalat" w:hAnsi="GHEA Grapalat"/>
          <w:sz w:val="18"/>
          <w:szCs w:val="18"/>
        </w:rPr>
        <w:t>ընթացքում</w:t>
      </w:r>
      <w:r w:rsidR="006F3F15" w:rsidRPr="0010610A">
        <w:rPr>
          <w:rFonts w:ascii="GHEA Grapalat" w:hAnsi="GHEA Grapalat"/>
          <w:sz w:val="18"/>
          <w:szCs w:val="18"/>
          <w:lang w:val="af-ZA"/>
        </w:rPr>
        <w:t>:</w:t>
      </w:r>
    </w:p>
    <w:p w14:paraId="6EAA97D8" w14:textId="4443A94F" w:rsidR="007367D4" w:rsidRPr="0010610A" w:rsidRDefault="007367D4" w:rsidP="00265A5A">
      <w:pPr>
        <w:shd w:val="clear" w:color="auto" w:fill="FFFFFF"/>
        <w:ind w:firstLine="375"/>
        <w:jc w:val="both"/>
        <w:rPr>
          <w:rFonts w:asciiTheme="minorHAnsi" w:hAnsiTheme="minorHAnsi"/>
          <w:sz w:val="18"/>
          <w:szCs w:val="18"/>
          <w:lang w:val="hy-AM"/>
        </w:rPr>
      </w:pPr>
      <w:r w:rsidRPr="0010610A">
        <w:rPr>
          <w:rFonts w:ascii="GHEA Grapalat" w:hAnsi="GHEA Grapalat"/>
          <w:sz w:val="18"/>
          <w:szCs w:val="18"/>
        </w:rPr>
        <w:t>Եթե</w:t>
      </w:r>
      <w:r w:rsidRPr="0010610A">
        <w:rPr>
          <w:rFonts w:ascii="GHEA Grapalat" w:hAnsi="GHEA Grapalat"/>
          <w:sz w:val="18"/>
          <w:szCs w:val="18"/>
          <w:lang w:val="af-ZA"/>
        </w:rPr>
        <w:t xml:space="preserve"> </w:t>
      </w:r>
      <w:r w:rsidRPr="0010610A">
        <w:rPr>
          <w:rFonts w:ascii="GHEA Grapalat" w:hAnsi="GHEA Grapalat"/>
          <w:sz w:val="18"/>
          <w:szCs w:val="18"/>
        </w:rPr>
        <w:t>գնման</w:t>
      </w:r>
      <w:r w:rsidRPr="0010610A">
        <w:rPr>
          <w:rFonts w:ascii="GHEA Grapalat" w:hAnsi="GHEA Grapalat"/>
          <w:sz w:val="18"/>
          <w:szCs w:val="18"/>
          <w:lang w:val="af-ZA"/>
        </w:rPr>
        <w:t xml:space="preserve"> </w:t>
      </w:r>
      <w:r w:rsidRPr="0010610A">
        <w:rPr>
          <w:rFonts w:ascii="GHEA Grapalat" w:hAnsi="GHEA Grapalat"/>
          <w:sz w:val="18"/>
          <w:szCs w:val="18"/>
        </w:rPr>
        <w:t>ընթացակարգը</w:t>
      </w:r>
      <w:r w:rsidRPr="0010610A">
        <w:rPr>
          <w:rFonts w:ascii="GHEA Grapalat" w:hAnsi="GHEA Grapalat"/>
          <w:sz w:val="18"/>
          <w:szCs w:val="18"/>
          <w:lang w:val="af-ZA"/>
        </w:rPr>
        <w:t xml:space="preserve"> </w:t>
      </w:r>
      <w:r w:rsidRPr="0010610A">
        <w:rPr>
          <w:rFonts w:ascii="GHEA Grapalat" w:hAnsi="GHEA Grapalat"/>
          <w:sz w:val="18"/>
          <w:szCs w:val="18"/>
        </w:rPr>
        <w:t>կազմակերպվում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lang w:val="hy-AM"/>
        </w:rPr>
        <w:t>Օ</w:t>
      </w:r>
      <w:r w:rsidRPr="0010610A">
        <w:rPr>
          <w:rFonts w:ascii="GHEA Grapalat" w:hAnsi="GHEA Grapalat"/>
          <w:sz w:val="18"/>
          <w:szCs w:val="18"/>
        </w:rPr>
        <w:t>րենքի</w:t>
      </w:r>
      <w:r w:rsidRPr="0010610A">
        <w:rPr>
          <w:rFonts w:ascii="GHEA Grapalat" w:hAnsi="GHEA Grapalat"/>
          <w:sz w:val="18"/>
          <w:szCs w:val="18"/>
          <w:lang w:val="af-ZA"/>
        </w:rPr>
        <w:t xml:space="preserve"> 15-</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հոդվածի</w:t>
      </w:r>
      <w:r w:rsidRPr="0010610A">
        <w:rPr>
          <w:rFonts w:ascii="GHEA Grapalat" w:hAnsi="GHEA Grapalat"/>
          <w:sz w:val="18"/>
          <w:szCs w:val="18"/>
          <w:lang w:val="af-ZA"/>
        </w:rPr>
        <w:t xml:space="preserve"> 6-</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մասի</w:t>
      </w:r>
      <w:r w:rsidRPr="0010610A">
        <w:rPr>
          <w:rFonts w:ascii="GHEA Grapalat" w:hAnsi="GHEA Grapalat"/>
          <w:sz w:val="18"/>
          <w:szCs w:val="18"/>
          <w:lang w:val="af-ZA"/>
        </w:rPr>
        <w:t xml:space="preserve"> 2-</w:t>
      </w:r>
      <w:r w:rsidRPr="0010610A">
        <w:rPr>
          <w:rFonts w:ascii="GHEA Grapalat" w:hAnsi="GHEA Grapalat"/>
          <w:sz w:val="18"/>
          <w:szCs w:val="18"/>
        </w:rPr>
        <w:t>րդ</w:t>
      </w:r>
      <w:r w:rsidRPr="0010610A">
        <w:rPr>
          <w:rFonts w:ascii="GHEA Grapalat" w:hAnsi="GHEA Grapalat"/>
          <w:sz w:val="18"/>
          <w:szCs w:val="18"/>
          <w:lang w:val="af-ZA"/>
        </w:rPr>
        <w:t xml:space="preserve"> </w:t>
      </w:r>
      <w:r w:rsidRPr="0010610A">
        <w:rPr>
          <w:rFonts w:ascii="GHEA Grapalat" w:hAnsi="GHEA Grapalat"/>
          <w:sz w:val="18"/>
          <w:szCs w:val="18"/>
        </w:rPr>
        <w:t>կետի</w:t>
      </w:r>
      <w:r w:rsidRPr="0010610A">
        <w:rPr>
          <w:rFonts w:ascii="GHEA Grapalat" w:hAnsi="GHEA Grapalat"/>
          <w:sz w:val="18"/>
          <w:szCs w:val="18"/>
          <w:lang w:val="af-ZA"/>
        </w:rPr>
        <w:t xml:space="preserve"> </w:t>
      </w:r>
      <w:r w:rsidRPr="0010610A">
        <w:rPr>
          <w:rFonts w:ascii="GHEA Grapalat" w:hAnsi="GHEA Grapalat"/>
          <w:sz w:val="18"/>
          <w:szCs w:val="18"/>
        </w:rPr>
        <w:t>հիման</w:t>
      </w:r>
      <w:r w:rsidRPr="0010610A">
        <w:rPr>
          <w:rFonts w:ascii="GHEA Grapalat" w:hAnsi="GHEA Grapalat"/>
          <w:sz w:val="18"/>
          <w:szCs w:val="18"/>
          <w:lang w:val="af-ZA"/>
        </w:rPr>
        <w:t xml:space="preserve"> </w:t>
      </w:r>
      <w:r w:rsidRPr="0010610A">
        <w:rPr>
          <w:rFonts w:ascii="GHEA Grapalat" w:hAnsi="GHEA Grapalat"/>
          <w:sz w:val="18"/>
          <w:szCs w:val="18"/>
        </w:rPr>
        <w:t>վրա</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կնքած</w:t>
      </w:r>
      <w:r w:rsidRPr="0010610A">
        <w:rPr>
          <w:rFonts w:ascii="GHEA Grapalat" w:hAnsi="GHEA Grapalat"/>
          <w:sz w:val="18"/>
          <w:szCs w:val="18"/>
          <w:lang w:val="af-ZA"/>
        </w:rPr>
        <w:t xml:space="preserve"> </w:t>
      </w:r>
      <w:r w:rsidRPr="0010610A">
        <w:rPr>
          <w:rFonts w:ascii="GHEA Grapalat" w:hAnsi="GHEA Grapalat"/>
          <w:sz w:val="18"/>
          <w:szCs w:val="18"/>
        </w:rPr>
        <w:t>անձին</w:t>
      </w:r>
      <w:r w:rsidRPr="0010610A">
        <w:rPr>
          <w:rFonts w:ascii="GHEA Grapalat" w:hAnsi="GHEA Grapalat"/>
          <w:sz w:val="18"/>
          <w:szCs w:val="18"/>
          <w:lang w:val="af-ZA"/>
        </w:rPr>
        <w:t xml:space="preserve"> </w:t>
      </w:r>
      <w:r w:rsidRPr="0010610A">
        <w:rPr>
          <w:rFonts w:ascii="GHEA Grapalat" w:hAnsi="GHEA Grapalat"/>
          <w:sz w:val="18"/>
          <w:szCs w:val="18"/>
        </w:rPr>
        <w:t>վերադարձվում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ֆինանսական</w:t>
      </w:r>
      <w:r w:rsidRPr="0010610A">
        <w:rPr>
          <w:rFonts w:ascii="GHEA Grapalat" w:hAnsi="GHEA Grapalat"/>
          <w:sz w:val="18"/>
          <w:szCs w:val="18"/>
          <w:lang w:val="af-ZA"/>
        </w:rPr>
        <w:t xml:space="preserve"> </w:t>
      </w:r>
      <w:r w:rsidRPr="0010610A">
        <w:rPr>
          <w:rFonts w:ascii="GHEA Grapalat" w:hAnsi="GHEA Grapalat"/>
          <w:sz w:val="18"/>
          <w:szCs w:val="18"/>
        </w:rPr>
        <w:t>միջոցներ</w:t>
      </w:r>
      <w:r w:rsidRPr="0010610A">
        <w:rPr>
          <w:rFonts w:ascii="GHEA Grapalat" w:hAnsi="GHEA Grapalat"/>
          <w:sz w:val="18"/>
          <w:szCs w:val="18"/>
          <w:lang w:val="af-ZA"/>
        </w:rPr>
        <w:t xml:space="preserve"> </w:t>
      </w:r>
      <w:r w:rsidRPr="0010610A">
        <w:rPr>
          <w:rFonts w:ascii="GHEA Grapalat" w:hAnsi="GHEA Grapalat"/>
          <w:sz w:val="18"/>
          <w:szCs w:val="18"/>
        </w:rPr>
        <w:t>նախատեսված</w:t>
      </w:r>
      <w:r w:rsidRPr="0010610A">
        <w:rPr>
          <w:rFonts w:ascii="GHEA Grapalat" w:hAnsi="GHEA Grapalat"/>
          <w:sz w:val="18"/>
          <w:szCs w:val="18"/>
          <w:lang w:val="af-ZA"/>
        </w:rPr>
        <w:t xml:space="preserve"> </w:t>
      </w:r>
      <w:r w:rsidRPr="0010610A">
        <w:rPr>
          <w:rFonts w:ascii="GHEA Grapalat" w:hAnsi="GHEA Grapalat"/>
          <w:sz w:val="18"/>
          <w:szCs w:val="18"/>
        </w:rPr>
        <w:t>լինելու</w:t>
      </w:r>
      <w:r w:rsidRPr="0010610A">
        <w:rPr>
          <w:rFonts w:ascii="GHEA Grapalat" w:hAnsi="GHEA Grapalat"/>
          <w:sz w:val="18"/>
          <w:szCs w:val="18"/>
          <w:lang w:val="af-ZA"/>
        </w:rPr>
        <w:t xml:space="preserve"> </w:t>
      </w:r>
      <w:r w:rsidRPr="0010610A">
        <w:rPr>
          <w:rFonts w:ascii="GHEA Grapalat" w:hAnsi="GHEA Grapalat"/>
          <w:sz w:val="18"/>
          <w:szCs w:val="18"/>
        </w:rPr>
        <w:t>վերաբերյալ</w:t>
      </w:r>
      <w:r w:rsidRPr="0010610A">
        <w:rPr>
          <w:rFonts w:ascii="GHEA Grapalat" w:hAnsi="GHEA Grapalat"/>
          <w:sz w:val="18"/>
          <w:szCs w:val="18"/>
          <w:lang w:val="af-ZA"/>
        </w:rPr>
        <w:t xml:space="preserve"> </w:t>
      </w:r>
      <w:r w:rsidRPr="0010610A">
        <w:rPr>
          <w:rFonts w:ascii="GHEA Grapalat" w:hAnsi="GHEA Grapalat"/>
          <w:sz w:val="18"/>
          <w:szCs w:val="18"/>
        </w:rPr>
        <w:t>կողմերի</w:t>
      </w:r>
      <w:r w:rsidRPr="0010610A">
        <w:rPr>
          <w:rFonts w:ascii="GHEA Grapalat" w:hAnsi="GHEA Grapalat"/>
          <w:sz w:val="18"/>
          <w:szCs w:val="18"/>
          <w:lang w:val="af-ZA"/>
        </w:rPr>
        <w:t xml:space="preserve"> </w:t>
      </w:r>
      <w:r w:rsidRPr="0010610A">
        <w:rPr>
          <w:rFonts w:ascii="GHEA Grapalat" w:hAnsi="GHEA Grapalat"/>
          <w:sz w:val="18"/>
          <w:szCs w:val="18"/>
        </w:rPr>
        <w:t>միջև</w:t>
      </w:r>
      <w:r w:rsidRPr="0010610A">
        <w:rPr>
          <w:rFonts w:ascii="GHEA Grapalat" w:hAnsi="GHEA Grapalat"/>
          <w:sz w:val="18"/>
          <w:szCs w:val="18"/>
          <w:lang w:val="af-ZA"/>
        </w:rPr>
        <w:t xml:space="preserve"> </w:t>
      </w:r>
      <w:r w:rsidRPr="0010610A">
        <w:rPr>
          <w:rFonts w:ascii="GHEA Grapalat" w:hAnsi="GHEA Grapalat"/>
          <w:sz w:val="18"/>
          <w:szCs w:val="18"/>
        </w:rPr>
        <w:t>համաձայնագիրը</w:t>
      </w:r>
      <w:r w:rsidRPr="0010610A">
        <w:rPr>
          <w:rFonts w:ascii="GHEA Grapalat" w:hAnsi="GHEA Grapalat"/>
          <w:sz w:val="18"/>
          <w:szCs w:val="18"/>
          <w:lang w:val="af-ZA"/>
        </w:rPr>
        <w:t xml:space="preserve"> </w:t>
      </w:r>
      <w:r w:rsidRPr="0010610A">
        <w:rPr>
          <w:rFonts w:ascii="GHEA Grapalat" w:hAnsi="GHEA Grapalat"/>
          <w:sz w:val="18"/>
          <w:szCs w:val="18"/>
        </w:rPr>
        <w:t>կնքվելու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հինգ</w:t>
      </w:r>
      <w:r w:rsidRPr="0010610A">
        <w:rPr>
          <w:rFonts w:ascii="GHEA Grapalat" w:hAnsi="GHEA Grapalat"/>
          <w:sz w:val="18"/>
          <w:szCs w:val="18"/>
          <w:lang w:val="af-ZA"/>
        </w:rPr>
        <w:t xml:space="preserve"> </w:t>
      </w:r>
      <w:r w:rsidRPr="0010610A">
        <w:rPr>
          <w:rFonts w:ascii="GHEA Grapalat" w:hAnsi="GHEA Grapalat"/>
          <w:sz w:val="18"/>
          <w:szCs w:val="18"/>
        </w:rPr>
        <w:t>աշխատանքային</w:t>
      </w:r>
      <w:r w:rsidRPr="0010610A">
        <w:rPr>
          <w:rFonts w:ascii="GHEA Grapalat" w:hAnsi="GHEA Grapalat"/>
          <w:sz w:val="18"/>
          <w:szCs w:val="18"/>
          <w:lang w:val="af-ZA"/>
        </w:rPr>
        <w:t xml:space="preserve"> </w:t>
      </w:r>
      <w:r w:rsidRPr="0010610A">
        <w:rPr>
          <w:rFonts w:ascii="GHEA Grapalat" w:hAnsi="GHEA Grapalat"/>
          <w:sz w:val="18"/>
          <w:szCs w:val="18"/>
        </w:rPr>
        <w:t>օրվա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af-ZA"/>
        </w:rPr>
        <w:t xml:space="preserve">: </w:t>
      </w:r>
      <w:r w:rsidRPr="0010610A">
        <w:rPr>
          <w:rFonts w:ascii="GHEA Grapalat" w:hAnsi="GHEA Grapalat"/>
          <w:sz w:val="18"/>
          <w:szCs w:val="18"/>
        </w:rPr>
        <w:t>Եթե</w:t>
      </w:r>
      <w:r w:rsidRPr="0010610A">
        <w:rPr>
          <w:rFonts w:ascii="GHEA Grapalat" w:hAnsi="GHEA Grapalat"/>
          <w:sz w:val="18"/>
          <w:szCs w:val="18"/>
          <w:lang w:val="af-ZA"/>
        </w:rPr>
        <w:t xml:space="preserve">  </w:t>
      </w:r>
      <w:r w:rsidRPr="0010610A">
        <w:rPr>
          <w:rFonts w:ascii="GHEA Grapalat" w:hAnsi="GHEA Grapalat"/>
          <w:sz w:val="18"/>
          <w:szCs w:val="18"/>
        </w:rPr>
        <w:t>պայմանագիր</w:t>
      </w:r>
      <w:r w:rsidRPr="0010610A">
        <w:rPr>
          <w:rFonts w:ascii="GHEA Grapalat" w:hAnsi="GHEA Grapalat"/>
          <w:sz w:val="18"/>
          <w:szCs w:val="18"/>
          <w:lang w:val="af-ZA"/>
        </w:rPr>
        <w:t xml:space="preserve"> </w:t>
      </w:r>
      <w:r w:rsidRPr="0010610A">
        <w:rPr>
          <w:rFonts w:ascii="GHEA Grapalat" w:hAnsi="GHEA Grapalat"/>
          <w:sz w:val="18"/>
          <w:szCs w:val="18"/>
        </w:rPr>
        <w:t>կնքելու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վեց</w:t>
      </w:r>
      <w:r w:rsidRPr="0010610A">
        <w:rPr>
          <w:rFonts w:ascii="GHEA Grapalat" w:hAnsi="GHEA Grapalat"/>
          <w:sz w:val="18"/>
          <w:szCs w:val="18"/>
          <w:lang w:val="af-ZA"/>
        </w:rPr>
        <w:t xml:space="preserve"> </w:t>
      </w:r>
      <w:r w:rsidRPr="0010610A">
        <w:rPr>
          <w:rFonts w:ascii="GHEA Grapalat" w:hAnsi="GHEA Grapalat"/>
          <w:sz w:val="18"/>
          <w:szCs w:val="18"/>
        </w:rPr>
        <w:t>ամսվա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af-ZA"/>
        </w:rPr>
        <w:t xml:space="preserve"> </w:t>
      </w:r>
      <w:r w:rsidRPr="0010610A">
        <w:rPr>
          <w:rFonts w:ascii="GHEA Grapalat" w:hAnsi="GHEA Grapalat"/>
          <w:sz w:val="18"/>
          <w:szCs w:val="18"/>
        </w:rPr>
        <w:t>պայմանագրի</w:t>
      </w:r>
      <w:r w:rsidRPr="0010610A">
        <w:rPr>
          <w:rFonts w:ascii="GHEA Grapalat" w:hAnsi="GHEA Grapalat"/>
          <w:sz w:val="18"/>
          <w:szCs w:val="18"/>
          <w:lang w:val="af-ZA"/>
        </w:rPr>
        <w:t xml:space="preserve"> </w:t>
      </w:r>
      <w:r w:rsidRPr="0010610A">
        <w:rPr>
          <w:rFonts w:ascii="GHEA Grapalat" w:hAnsi="GHEA Grapalat"/>
          <w:sz w:val="18"/>
          <w:szCs w:val="18"/>
        </w:rPr>
        <w:t>կատարման</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ֆինանսական</w:t>
      </w:r>
      <w:r w:rsidRPr="0010610A">
        <w:rPr>
          <w:rFonts w:ascii="GHEA Grapalat" w:hAnsi="GHEA Grapalat"/>
          <w:sz w:val="18"/>
          <w:szCs w:val="18"/>
          <w:lang w:val="af-ZA"/>
        </w:rPr>
        <w:t xml:space="preserve"> </w:t>
      </w:r>
      <w:r w:rsidRPr="0010610A">
        <w:rPr>
          <w:rFonts w:ascii="GHEA Grapalat" w:hAnsi="GHEA Grapalat"/>
          <w:sz w:val="18"/>
          <w:szCs w:val="18"/>
        </w:rPr>
        <w:t>միջոցներ</w:t>
      </w:r>
      <w:r w:rsidRPr="0010610A">
        <w:rPr>
          <w:rFonts w:ascii="GHEA Grapalat" w:hAnsi="GHEA Grapalat"/>
          <w:sz w:val="18"/>
          <w:szCs w:val="18"/>
          <w:lang w:val="af-ZA"/>
        </w:rPr>
        <w:t xml:space="preserve"> </w:t>
      </w:r>
      <w:r w:rsidRPr="0010610A">
        <w:rPr>
          <w:rFonts w:ascii="GHEA Grapalat" w:hAnsi="GHEA Grapalat"/>
          <w:sz w:val="18"/>
          <w:szCs w:val="18"/>
        </w:rPr>
        <w:t>չեն</w:t>
      </w:r>
      <w:r w:rsidRPr="0010610A">
        <w:rPr>
          <w:rFonts w:ascii="GHEA Grapalat" w:hAnsi="GHEA Grapalat"/>
          <w:sz w:val="18"/>
          <w:szCs w:val="18"/>
          <w:lang w:val="af-ZA"/>
        </w:rPr>
        <w:t xml:space="preserve"> </w:t>
      </w:r>
      <w:r w:rsidRPr="0010610A">
        <w:rPr>
          <w:rFonts w:ascii="GHEA Grapalat" w:hAnsi="GHEA Grapalat"/>
          <w:sz w:val="18"/>
          <w:szCs w:val="18"/>
        </w:rPr>
        <w:t>նախատեսվում</w:t>
      </w:r>
      <w:r w:rsidRPr="0010610A">
        <w:rPr>
          <w:rFonts w:ascii="GHEA Grapalat" w:hAnsi="GHEA Grapalat"/>
          <w:sz w:val="18"/>
          <w:szCs w:val="18"/>
          <w:lang w:val="af-ZA"/>
        </w:rPr>
        <w:t xml:space="preserve"> </w:t>
      </w:r>
      <w:r w:rsidRPr="0010610A">
        <w:rPr>
          <w:rFonts w:ascii="GHEA Grapalat" w:hAnsi="GHEA Grapalat"/>
          <w:sz w:val="18"/>
          <w:szCs w:val="18"/>
        </w:rPr>
        <w:t>և</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լուծվում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ապա</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ապահովումը</w:t>
      </w:r>
      <w:r w:rsidRPr="0010610A">
        <w:rPr>
          <w:rFonts w:ascii="GHEA Grapalat" w:hAnsi="GHEA Grapalat"/>
          <w:sz w:val="18"/>
          <w:szCs w:val="18"/>
          <w:lang w:val="af-ZA"/>
        </w:rPr>
        <w:t xml:space="preserve"> </w:t>
      </w:r>
      <w:r w:rsidRPr="0010610A">
        <w:rPr>
          <w:rFonts w:ascii="GHEA Grapalat" w:hAnsi="GHEA Grapalat"/>
          <w:sz w:val="18"/>
          <w:szCs w:val="18"/>
        </w:rPr>
        <w:t>վերադարձվում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պայմանագիրը</w:t>
      </w:r>
      <w:r w:rsidRPr="0010610A">
        <w:rPr>
          <w:rFonts w:ascii="GHEA Grapalat" w:hAnsi="GHEA Grapalat"/>
          <w:sz w:val="18"/>
          <w:szCs w:val="18"/>
          <w:lang w:val="af-ZA"/>
        </w:rPr>
        <w:t xml:space="preserve"> </w:t>
      </w:r>
      <w:r w:rsidRPr="0010610A">
        <w:rPr>
          <w:rFonts w:ascii="GHEA Grapalat" w:hAnsi="GHEA Grapalat"/>
          <w:sz w:val="18"/>
          <w:szCs w:val="18"/>
        </w:rPr>
        <w:t>լուծվելու</w:t>
      </w:r>
      <w:r w:rsidRPr="0010610A">
        <w:rPr>
          <w:rFonts w:ascii="GHEA Grapalat" w:hAnsi="GHEA Grapalat"/>
          <w:sz w:val="18"/>
          <w:szCs w:val="18"/>
          <w:lang w:val="af-ZA"/>
        </w:rPr>
        <w:t xml:space="preserve"> </w:t>
      </w:r>
      <w:r w:rsidRPr="0010610A">
        <w:rPr>
          <w:rFonts w:ascii="GHEA Grapalat" w:hAnsi="GHEA Grapalat"/>
          <w:sz w:val="18"/>
          <w:szCs w:val="18"/>
        </w:rPr>
        <w:t>օրվան</w:t>
      </w:r>
      <w:r w:rsidRPr="0010610A">
        <w:rPr>
          <w:rFonts w:ascii="GHEA Grapalat" w:hAnsi="GHEA Grapalat"/>
          <w:sz w:val="18"/>
          <w:szCs w:val="18"/>
          <w:lang w:val="af-ZA"/>
        </w:rPr>
        <w:t xml:space="preserve"> </w:t>
      </w:r>
      <w:r w:rsidRPr="0010610A">
        <w:rPr>
          <w:rFonts w:ascii="GHEA Grapalat" w:hAnsi="GHEA Grapalat"/>
          <w:sz w:val="18"/>
          <w:szCs w:val="18"/>
        </w:rPr>
        <w:t>հաջորդող</w:t>
      </w:r>
      <w:r w:rsidRPr="0010610A">
        <w:rPr>
          <w:rFonts w:ascii="GHEA Grapalat" w:hAnsi="GHEA Grapalat"/>
          <w:sz w:val="18"/>
          <w:szCs w:val="18"/>
          <w:lang w:val="af-ZA"/>
        </w:rPr>
        <w:t xml:space="preserve"> </w:t>
      </w:r>
      <w:r w:rsidRPr="0010610A">
        <w:rPr>
          <w:rFonts w:ascii="GHEA Grapalat" w:hAnsi="GHEA Grapalat"/>
          <w:sz w:val="18"/>
          <w:szCs w:val="18"/>
        </w:rPr>
        <w:t>հինգ</w:t>
      </w:r>
      <w:r w:rsidRPr="0010610A">
        <w:rPr>
          <w:rFonts w:ascii="GHEA Grapalat" w:hAnsi="GHEA Grapalat"/>
          <w:sz w:val="18"/>
          <w:szCs w:val="18"/>
          <w:lang w:val="af-ZA"/>
        </w:rPr>
        <w:t xml:space="preserve"> </w:t>
      </w:r>
      <w:r w:rsidRPr="0010610A">
        <w:rPr>
          <w:rFonts w:ascii="GHEA Grapalat" w:hAnsi="GHEA Grapalat"/>
          <w:sz w:val="18"/>
          <w:szCs w:val="18"/>
        </w:rPr>
        <w:t>աշխատանքային</w:t>
      </w:r>
      <w:r w:rsidRPr="0010610A">
        <w:rPr>
          <w:rFonts w:ascii="GHEA Grapalat" w:hAnsi="GHEA Grapalat"/>
          <w:sz w:val="18"/>
          <w:szCs w:val="18"/>
          <w:lang w:val="af-ZA"/>
        </w:rPr>
        <w:t xml:space="preserve"> </w:t>
      </w:r>
      <w:r w:rsidRPr="0010610A">
        <w:rPr>
          <w:rFonts w:ascii="GHEA Grapalat" w:hAnsi="GHEA Grapalat"/>
          <w:sz w:val="18"/>
          <w:szCs w:val="18"/>
        </w:rPr>
        <w:t>օրվա</w:t>
      </w:r>
      <w:r w:rsidRPr="0010610A">
        <w:rPr>
          <w:rFonts w:ascii="GHEA Grapalat" w:hAnsi="GHEA Grapalat"/>
          <w:sz w:val="18"/>
          <w:szCs w:val="18"/>
          <w:lang w:val="af-ZA"/>
        </w:rPr>
        <w:t xml:space="preserve"> </w:t>
      </w:r>
      <w:r w:rsidRPr="0010610A">
        <w:rPr>
          <w:rFonts w:ascii="GHEA Grapalat" w:hAnsi="GHEA Grapalat"/>
          <w:sz w:val="18"/>
          <w:szCs w:val="18"/>
        </w:rPr>
        <w:t>ընթացքում</w:t>
      </w:r>
      <w:r w:rsidRPr="0010610A">
        <w:rPr>
          <w:rFonts w:ascii="GHEA Grapalat" w:hAnsi="GHEA Grapalat"/>
          <w:sz w:val="18"/>
          <w:szCs w:val="18"/>
          <w:lang w:val="hy-AM"/>
        </w:rPr>
        <w:t>:</w:t>
      </w:r>
    </w:p>
    <w:p w14:paraId="4AF8DF92" w14:textId="77777777" w:rsidR="000A7528" w:rsidRPr="0010610A" w:rsidRDefault="00283198" w:rsidP="00015CC3">
      <w:pPr>
        <w:ind w:firstLine="567"/>
        <w:jc w:val="both"/>
        <w:rPr>
          <w:rFonts w:ascii="GHEA Grapalat" w:hAnsi="GHEA Grapalat"/>
          <w:sz w:val="18"/>
          <w:szCs w:val="18"/>
          <w:lang w:val="af-ZA"/>
        </w:rPr>
      </w:pPr>
      <w:r w:rsidRPr="0010610A">
        <w:rPr>
          <w:rFonts w:ascii="GHEA Grapalat" w:hAnsi="GHEA Grapalat" w:cs="Sylfaen"/>
          <w:sz w:val="18"/>
          <w:szCs w:val="18"/>
          <w:lang w:val="af-ZA"/>
        </w:rPr>
        <w:t>7</w:t>
      </w:r>
      <w:r w:rsidR="000A7528" w:rsidRPr="0010610A">
        <w:rPr>
          <w:rFonts w:ascii="GHEA Grapalat" w:hAnsi="GHEA Grapalat" w:cs="Sylfaen"/>
          <w:sz w:val="18"/>
          <w:szCs w:val="18"/>
          <w:lang w:val="af-ZA"/>
        </w:rPr>
        <w:t xml:space="preserve">.2 </w:t>
      </w:r>
      <w:r w:rsidR="00712311" w:rsidRPr="0010610A">
        <w:rPr>
          <w:rFonts w:ascii="GHEA Grapalat" w:hAnsi="GHEA Grapalat"/>
          <w:sz w:val="18"/>
          <w:szCs w:val="18"/>
          <w:lang w:val="hy-AM"/>
        </w:rPr>
        <w:t>Գնման</w:t>
      </w:r>
      <w:r w:rsidR="00712311" w:rsidRPr="0010610A">
        <w:rPr>
          <w:rFonts w:ascii="GHEA Grapalat" w:hAnsi="GHEA Grapalat"/>
          <w:sz w:val="18"/>
          <w:szCs w:val="18"/>
          <w:lang w:val="af-ZA"/>
        </w:rPr>
        <w:t xml:space="preserve"> </w:t>
      </w:r>
      <w:r w:rsidR="000A7528" w:rsidRPr="0010610A">
        <w:rPr>
          <w:rFonts w:ascii="GHEA Grapalat" w:hAnsi="GHEA Grapalat"/>
          <w:sz w:val="18"/>
          <w:szCs w:val="18"/>
          <w:lang w:val="hy-AM"/>
        </w:rPr>
        <w:t>ընթացակարգ</w:t>
      </w:r>
      <w:r w:rsidR="00712311" w:rsidRPr="0010610A">
        <w:rPr>
          <w:rFonts w:ascii="GHEA Grapalat" w:hAnsi="GHEA Grapalat"/>
          <w:sz w:val="18"/>
          <w:szCs w:val="18"/>
          <w:lang w:val="hy-AM"/>
        </w:rPr>
        <w:t>ը</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չափաբաժիններով</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կազմակերպվելու</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դեպքում</w:t>
      </w:r>
      <w:r w:rsidR="00712311" w:rsidRPr="0010610A">
        <w:rPr>
          <w:rFonts w:ascii="GHEA Grapalat" w:hAnsi="GHEA Grapalat"/>
          <w:sz w:val="18"/>
          <w:szCs w:val="18"/>
          <w:lang w:val="af-ZA"/>
        </w:rPr>
        <w:t xml:space="preserve">, </w:t>
      </w:r>
      <w:r w:rsidR="00712311" w:rsidRPr="0010610A">
        <w:rPr>
          <w:rFonts w:ascii="GHEA Grapalat" w:hAnsi="GHEA Grapalat"/>
          <w:sz w:val="18"/>
          <w:szCs w:val="18"/>
          <w:lang w:val="hy-AM"/>
        </w:rPr>
        <w:t>եթե</w:t>
      </w:r>
      <w:r w:rsidR="00712311" w:rsidRPr="0010610A">
        <w:rPr>
          <w:rFonts w:ascii="GHEA Grapalat" w:hAnsi="GHEA Grapalat"/>
          <w:sz w:val="18"/>
          <w:szCs w:val="18"/>
          <w:lang w:val="af-ZA"/>
        </w:rPr>
        <w:t>`</w:t>
      </w:r>
      <w:r w:rsidR="00712311" w:rsidRPr="0010610A" w:rsidDel="00712311">
        <w:rPr>
          <w:rFonts w:ascii="GHEA Grapalat" w:hAnsi="GHEA Grapalat"/>
          <w:sz w:val="18"/>
          <w:szCs w:val="18"/>
          <w:lang w:val="af-ZA"/>
        </w:rPr>
        <w:t xml:space="preserve"> </w:t>
      </w:r>
      <w:r w:rsidR="000A7528" w:rsidRPr="0010610A">
        <w:rPr>
          <w:rFonts w:ascii="GHEA Grapalat" w:hAnsi="GHEA Grapalat"/>
          <w:sz w:val="18"/>
          <w:szCs w:val="18"/>
          <w:lang w:val="af-ZA"/>
        </w:rPr>
        <w:t xml:space="preserve"> </w:t>
      </w:r>
    </w:p>
    <w:p w14:paraId="48A5C1A0" w14:textId="77777777" w:rsidR="006F3F15" w:rsidRPr="0010610A" w:rsidRDefault="000A7528" w:rsidP="00015CC3">
      <w:pPr>
        <w:shd w:val="clear" w:color="auto" w:fill="FFFFFF"/>
        <w:ind w:firstLine="375"/>
        <w:jc w:val="both"/>
        <w:rPr>
          <w:rFonts w:ascii="GHEA Grapalat" w:hAnsi="GHEA Grapalat"/>
          <w:sz w:val="18"/>
          <w:szCs w:val="18"/>
          <w:lang w:val="hy-AM"/>
        </w:rPr>
      </w:pPr>
      <w:r w:rsidRPr="0010610A">
        <w:rPr>
          <w:rFonts w:ascii="GHEA Grapalat" w:hAnsi="GHEA Grapalat"/>
          <w:sz w:val="18"/>
          <w:szCs w:val="18"/>
          <w:lang w:val="hy-AM"/>
        </w:rPr>
        <w:t>ա.</w:t>
      </w:r>
      <w:r w:rsidRPr="0010610A">
        <w:rPr>
          <w:rFonts w:ascii="GHEA Grapalat" w:hAnsi="GHEA Grapalat"/>
          <w:sz w:val="18"/>
          <w:szCs w:val="18"/>
          <w:lang w:val="af-ZA"/>
        </w:rPr>
        <w:t xml:space="preserve"> </w:t>
      </w:r>
      <w:r w:rsidR="00712311" w:rsidRPr="0010610A">
        <w:rPr>
          <w:rFonts w:ascii="GHEA Grapalat" w:hAnsi="GHEA Grapalat"/>
          <w:sz w:val="18"/>
          <w:szCs w:val="18"/>
        </w:rPr>
        <w:t>մասնակիցը</w:t>
      </w:r>
      <w:r w:rsidR="00712311" w:rsidRPr="0010610A">
        <w:rPr>
          <w:rFonts w:ascii="GHEA Grapalat" w:hAnsi="GHEA Grapalat"/>
          <w:sz w:val="18"/>
          <w:szCs w:val="18"/>
          <w:lang w:val="af-ZA"/>
        </w:rPr>
        <w:t xml:space="preserve"> </w:t>
      </w:r>
      <w:r w:rsidRPr="0010610A">
        <w:rPr>
          <w:rFonts w:ascii="GHEA Grapalat" w:hAnsi="GHEA Grapalat"/>
          <w:sz w:val="18"/>
          <w:szCs w:val="18"/>
        </w:rPr>
        <w:t>հայտ</w:t>
      </w:r>
      <w:r w:rsidRPr="0010610A">
        <w:rPr>
          <w:rFonts w:ascii="GHEA Grapalat" w:hAnsi="GHEA Grapalat"/>
          <w:sz w:val="18"/>
          <w:szCs w:val="18"/>
          <w:lang w:val="af-ZA"/>
        </w:rPr>
        <w:t xml:space="preserve"> </w:t>
      </w:r>
      <w:r w:rsidRPr="0010610A">
        <w:rPr>
          <w:rFonts w:ascii="GHEA Grapalat" w:hAnsi="GHEA Grapalat"/>
          <w:sz w:val="18"/>
          <w:szCs w:val="18"/>
        </w:rPr>
        <w:t>ներկայացնում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մեկից</w:t>
      </w:r>
      <w:r w:rsidRPr="0010610A">
        <w:rPr>
          <w:rFonts w:ascii="GHEA Grapalat" w:hAnsi="GHEA Grapalat"/>
          <w:sz w:val="18"/>
          <w:szCs w:val="18"/>
          <w:lang w:val="af-ZA"/>
        </w:rPr>
        <w:t xml:space="preserve"> </w:t>
      </w:r>
      <w:r w:rsidRPr="0010610A">
        <w:rPr>
          <w:rFonts w:ascii="GHEA Grapalat" w:hAnsi="GHEA Grapalat"/>
          <w:sz w:val="18"/>
          <w:szCs w:val="18"/>
        </w:rPr>
        <w:t>ավել</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ապա</w:t>
      </w:r>
      <w:r w:rsidRPr="0010610A">
        <w:rPr>
          <w:rFonts w:ascii="GHEA Grapalat" w:hAnsi="GHEA Grapalat"/>
          <w:sz w:val="18"/>
          <w:szCs w:val="18"/>
          <w:lang w:val="af-ZA"/>
        </w:rPr>
        <w:t xml:space="preserve"> </w:t>
      </w:r>
      <w:r w:rsidR="00712311" w:rsidRPr="0010610A">
        <w:rPr>
          <w:rFonts w:ascii="GHEA Grapalat" w:hAnsi="GHEA Grapalat"/>
          <w:sz w:val="18"/>
          <w:szCs w:val="18"/>
        </w:rPr>
        <w:t>հայտի</w:t>
      </w:r>
      <w:r w:rsidR="00712311" w:rsidRPr="0010610A">
        <w:rPr>
          <w:rFonts w:ascii="GHEA Grapalat" w:hAnsi="GHEA Grapalat"/>
          <w:sz w:val="18"/>
          <w:szCs w:val="18"/>
          <w:lang w:val="af-ZA"/>
        </w:rPr>
        <w:t xml:space="preserve"> </w:t>
      </w:r>
      <w:r w:rsidR="00712311" w:rsidRPr="0010610A">
        <w:rPr>
          <w:rFonts w:ascii="GHEA Grapalat" w:hAnsi="GHEA Grapalat"/>
          <w:sz w:val="18"/>
          <w:szCs w:val="18"/>
        </w:rPr>
        <w:t>ապահովումը</w:t>
      </w:r>
      <w:r w:rsidR="00712311" w:rsidRPr="0010610A">
        <w:rPr>
          <w:rFonts w:ascii="GHEA Grapalat" w:hAnsi="GHEA Grapalat"/>
          <w:sz w:val="18"/>
          <w:szCs w:val="18"/>
          <w:lang w:val="af-ZA"/>
        </w:rPr>
        <w:t xml:space="preserve"> </w:t>
      </w:r>
      <w:r w:rsidRPr="0010610A">
        <w:rPr>
          <w:rFonts w:ascii="GHEA Grapalat" w:hAnsi="GHEA Grapalat"/>
          <w:sz w:val="18"/>
          <w:szCs w:val="18"/>
        </w:rPr>
        <w:t>կարող</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ներկայացնել</w:t>
      </w:r>
      <w:r w:rsidRPr="0010610A">
        <w:rPr>
          <w:rFonts w:ascii="GHEA Grapalat" w:hAnsi="GHEA Grapalat"/>
          <w:sz w:val="18"/>
          <w:szCs w:val="18"/>
          <w:lang w:val="af-ZA"/>
        </w:rPr>
        <w:t xml:space="preserve"> </w:t>
      </w:r>
      <w:r w:rsidRPr="0010610A">
        <w:rPr>
          <w:rFonts w:ascii="GHEA Grapalat" w:hAnsi="GHEA Grapalat"/>
          <w:sz w:val="18"/>
          <w:szCs w:val="18"/>
        </w:rPr>
        <w:t>ինչպես</w:t>
      </w:r>
      <w:r w:rsidRPr="0010610A">
        <w:rPr>
          <w:rFonts w:ascii="GHEA Grapalat" w:hAnsi="GHEA Grapalat"/>
          <w:sz w:val="18"/>
          <w:szCs w:val="18"/>
          <w:lang w:val="af-ZA"/>
        </w:rPr>
        <w:t xml:space="preserve"> </w:t>
      </w:r>
      <w:r w:rsidRPr="0010610A">
        <w:rPr>
          <w:rFonts w:ascii="GHEA Grapalat" w:hAnsi="GHEA Grapalat"/>
          <w:sz w:val="18"/>
          <w:szCs w:val="18"/>
        </w:rPr>
        <w:t>յուրաքանչյուր</w:t>
      </w:r>
      <w:r w:rsidRPr="0010610A">
        <w:rPr>
          <w:rFonts w:ascii="GHEA Grapalat" w:hAnsi="GHEA Grapalat"/>
          <w:sz w:val="18"/>
          <w:szCs w:val="18"/>
          <w:lang w:val="af-ZA"/>
        </w:rPr>
        <w:t xml:space="preserve"> </w:t>
      </w:r>
      <w:r w:rsidRPr="0010610A">
        <w:rPr>
          <w:rFonts w:ascii="GHEA Grapalat" w:hAnsi="GHEA Grapalat"/>
          <w:sz w:val="18"/>
          <w:szCs w:val="18"/>
        </w:rPr>
        <w:t>չափաբաժնի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առանձին</w:t>
      </w:r>
      <w:r w:rsidRPr="0010610A">
        <w:rPr>
          <w:rFonts w:ascii="GHEA Grapalat" w:hAnsi="GHEA Grapalat"/>
          <w:sz w:val="18"/>
          <w:szCs w:val="18"/>
          <w:lang w:val="af-ZA"/>
        </w:rPr>
        <w:t xml:space="preserve">, </w:t>
      </w:r>
      <w:r w:rsidRPr="0010610A">
        <w:rPr>
          <w:rFonts w:ascii="GHEA Grapalat" w:hAnsi="GHEA Grapalat"/>
          <w:sz w:val="18"/>
          <w:szCs w:val="18"/>
        </w:rPr>
        <w:t>այնպես</w:t>
      </w:r>
      <w:r w:rsidRPr="0010610A">
        <w:rPr>
          <w:rFonts w:ascii="GHEA Grapalat" w:hAnsi="GHEA Grapalat"/>
          <w:sz w:val="18"/>
          <w:szCs w:val="18"/>
          <w:lang w:val="af-ZA"/>
        </w:rPr>
        <w:t xml:space="preserve"> </w:t>
      </w:r>
      <w:r w:rsidRPr="0010610A">
        <w:rPr>
          <w:rFonts w:ascii="GHEA Grapalat" w:hAnsi="GHEA Grapalat"/>
          <w:sz w:val="18"/>
          <w:szCs w:val="18"/>
        </w:rPr>
        <w:t>էլ</w:t>
      </w:r>
      <w:r w:rsidRPr="0010610A">
        <w:rPr>
          <w:rFonts w:ascii="GHEA Grapalat" w:hAnsi="GHEA Grapalat"/>
          <w:sz w:val="18"/>
          <w:szCs w:val="18"/>
          <w:lang w:val="af-ZA"/>
        </w:rPr>
        <w:t xml:space="preserve"> </w:t>
      </w:r>
      <w:r w:rsidRPr="0010610A">
        <w:rPr>
          <w:rFonts w:ascii="GHEA Grapalat" w:hAnsi="GHEA Grapalat"/>
          <w:sz w:val="18"/>
          <w:szCs w:val="18"/>
        </w:rPr>
        <w:t>մեկ</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w:t>
      </w:r>
      <w:r w:rsidRPr="0010610A">
        <w:rPr>
          <w:rFonts w:ascii="GHEA Grapalat" w:hAnsi="GHEA Grapalat"/>
          <w:sz w:val="18"/>
          <w:szCs w:val="18"/>
          <w:lang w:val="af-ZA"/>
        </w:rPr>
        <w:t xml:space="preserve">` </w:t>
      </w:r>
      <w:r w:rsidRPr="0010610A">
        <w:rPr>
          <w:rFonts w:ascii="GHEA Grapalat" w:hAnsi="GHEA Grapalat"/>
          <w:sz w:val="18"/>
          <w:szCs w:val="18"/>
        </w:rPr>
        <w:t>բոլոր</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Pr="0010610A">
        <w:rPr>
          <w:rFonts w:ascii="GHEA Grapalat" w:hAnsi="GHEA Grapalat"/>
          <w:sz w:val="18"/>
          <w:szCs w:val="18"/>
        </w:rPr>
        <w:t>համար</w:t>
      </w:r>
      <w:r w:rsidRPr="0010610A">
        <w:rPr>
          <w:rFonts w:ascii="GHEA Grapalat" w:hAnsi="GHEA Grapalat"/>
          <w:sz w:val="18"/>
          <w:szCs w:val="18"/>
          <w:lang w:val="af-ZA"/>
        </w:rPr>
        <w:t xml:space="preserve">: </w:t>
      </w:r>
      <w:r w:rsidRPr="0010610A">
        <w:rPr>
          <w:rFonts w:ascii="GHEA Grapalat" w:hAnsi="GHEA Grapalat"/>
          <w:sz w:val="18"/>
          <w:szCs w:val="18"/>
        </w:rPr>
        <w:t>Մեկ</w:t>
      </w:r>
      <w:r w:rsidRPr="0010610A">
        <w:rPr>
          <w:rFonts w:ascii="GHEA Grapalat" w:hAnsi="GHEA Grapalat"/>
          <w:sz w:val="18"/>
          <w:szCs w:val="18"/>
          <w:lang w:val="af-ZA"/>
        </w:rPr>
        <w:t xml:space="preserve"> </w:t>
      </w:r>
      <w:r w:rsidRPr="0010610A">
        <w:rPr>
          <w:rFonts w:ascii="GHEA Grapalat" w:hAnsi="GHEA Grapalat"/>
          <w:sz w:val="18"/>
          <w:szCs w:val="18"/>
        </w:rPr>
        <w:t>հայտի</w:t>
      </w:r>
      <w:r w:rsidRPr="0010610A">
        <w:rPr>
          <w:rFonts w:ascii="GHEA Grapalat" w:hAnsi="GHEA Grapalat"/>
          <w:sz w:val="18"/>
          <w:szCs w:val="18"/>
          <w:lang w:val="af-ZA"/>
        </w:rPr>
        <w:t xml:space="preserve"> </w:t>
      </w:r>
      <w:r w:rsidRPr="0010610A">
        <w:rPr>
          <w:rFonts w:ascii="GHEA Grapalat" w:hAnsi="GHEA Grapalat"/>
          <w:sz w:val="18"/>
          <w:szCs w:val="18"/>
        </w:rPr>
        <w:t>ապահովում</w:t>
      </w:r>
      <w:r w:rsidRPr="0010610A">
        <w:rPr>
          <w:rFonts w:ascii="GHEA Grapalat" w:hAnsi="GHEA Grapalat"/>
          <w:sz w:val="18"/>
          <w:szCs w:val="18"/>
          <w:lang w:val="af-ZA"/>
        </w:rPr>
        <w:t xml:space="preserve"> </w:t>
      </w:r>
      <w:r w:rsidRPr="0010610A">
        <w:rPr>
          <w:rFonts w:ascii="GHEA Grapalat" w:hAnsi="GHEA Grapalat"/>
          <w:sz w:val="18"/>
          <w:szCs w:val="18"/>
        </w:rPr>
        <w:t>ներկայացվելու</w:t>
      </w:r>
      <w:r w:rsidRPr="0010610A">
        <w:rPr>
          <w:rFonts w:ascii="GHEA Grapalat" w:hAnsi="GHEA Grapalat"/>
          <w:sz w:val="18"/>
          <w:szCs w:val="18"/>
          <w:lang w:val="af-ZA"/>
        </w:rPr>
        <w:t xml:space="preserve"> </w:t>
      </w:r>
      <w:r w:rsidRPr="0010610A">
        <w:rPr>
          <w:rFonts w:ascii="GHEA Grapalat" w:hAnsi="GHEA Grapalat"/>
          <w:sz w:val="18"/>
          <w:szCs w:val="18"/>
        </w:rPr>
        <w:t>դեպքում</w:t>
      </w:r>
      <w:r w:rsidRPr="0010610A">
        <w:rPr>
          <w:rFonts w:ascii="GHEA Grapalat" w:hAnsi="GHEA Grapalat"/>
          <w:sz w:val="18"/>
          <w:szCs w:val="18"/>
          <w:lang w:val="af-ZA"/>
        </w:rPr>
        <w:t xml:space="preserve">, </w:t>
      </w:r>
      <w:r w:rsidRPr="0010610A">
        <w:rPr>
          <w:rFonts w:ascii="GHEA Grapalat" w:hAnsi="GHEA Grapalat"/>
          <w:sz w:val="18"/>
          <w:szCs w:val="18"/>
        </w:rPr>
        <w:t>դրա</w:t>
      </w:r>
      <w:r w:rsidRPr="0010610A">
        <w:rPr>
          <w:rFonts w:ascii="GHEA Grapalat" w:hAnsi="GHEA Grapalat"/>
          <w:sz w:val="18"/>
          <w:szCs w:val="18"/>
          <w:lang w:val="af-ZA"/>
        </w:rPr>
        <w:t xml:space="preserve"> </w:t>
      </w:r>
      <w:r w:rsidRPr="0010610A">
        <w:rPr>
          <w:rFonts w:ascii="GHEA Grapalat" w:hAnsi="GHEA Grapalat"/>
          <w:sz w:val="18"/>
          <w:szCs w:val="18"/>
        </w:rPr>
        <w:t>գումարը</w:t>
      </w:r>
      <w:r w:rsidRPr="0010610A">
        <w:rPr>
          <w:rFonts w:ascii="GHEA Grapalat" w:hAnsi="GHEA Grapalat"/>
          <w:sz w:val="18"/>
          <w:szCs w:val="18"/>
          <w:lang w:val="af-ZA"/>
        </w:rPr>
        <w:t xml:space="preserve"> </w:t>
      </w:r>
      <w:r w:rsidRPr="0010610A">
        <w:rPr>
          <w:rFonts w:ascii="GHEA Grapalat" w:hAnsi="GHEA Grapalat"/>
          <w:sz w:val="18"/>
          <w:szCs w:val="18"/>
        </w:rPr>
        <w:t>հաշվարկվում</w:t>
      </w:r>
      <w:r w:rsidRPr="0010610A">
        <w:rPr>
          <w:rFonts w:ascii="GHEA Grapalat" w:hAnsi="GHEA Grapalat"/>
          <w:sz w:val="18"/>
          <w:szCs w:val="18"/>
          <w:lang w:val="af-ZA"/>
        </w:rPr>
        <w:t xml:space="preserve"> </w:t>
      </w:r>
      <w:r w:rsidRPr="0010610A">
        <w:rPr>
          <w:rFonts w:ascii="GHEA Grapalat" w:hAnsi="GHEA Grapalat"/>
          <w:sz w:val="18"/>
          <w:szCs w:val="18"/>
        </w:rPr>
        <w:t>է</w:t>
      </w:r>
      <w:r w:rsidRPr="0010610A">
        <w:rPr>
          <w:rFonts w:ascii="GHEA Grapalat" w:hAnsi="GHEA Grapalat"/>
          <w:sz w:val="18"/>
          <w:szCs w:val="18"/>
          <w:lang w:val="af-ZA"/>
        </w:rPr>
        <w:t xml:space="preserve"> </w:t>
      </w:r>
      <w:r w:rsidRPr="0010610A">
        <w:rPr>
          <w:rFonts w:ascii="GHEA Grapalat" w:hAnsi="GHEA Grapalat"/>
          <w:sz w:val="18"/>
          <w:szCs w:val="18"/>
        </w:rPr>
        <w:t>ներկայացված</w:t>
      </w:r>
      <w:r w:rsidRPr="0010610A">
        <w:rPr>
          <w:rFonts w:ascii="GHEA Grapalat" w:hAnsi="GHEA Grapalat"/>
          <w:sz w:val="18"/>
          <w:szCs w:val="18"/>
          <w:lang w:val="af-ZA"/>
        </w:rPr>
        <w:t xml:space="preserve"> </w:t>
      </w:r>
      <w:r w:rsidRPr="0010610A">
        <w:rPr>
          <w:rFonts w:ascii="GHEA Grapalat" w:hAnsi="GHEA Grapalat"/>
          <w:sz w:val="18"/>
          <w:szCs w:val="18"/>
        </w:rPr>
        <w:t>չափաբաժինների</w:t>
      </w:r>
      <w:r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գնման գների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իսկ</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առաջարկները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գնման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գները</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գերազանցելու</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դեպքում՝</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գնային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առաջարկների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հանրագումարի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նկատմամբ՝</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հաշվի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առնելով</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Կարգի</w:t>
      </w:r>
      <w:r w:rsidR="006F3F15" w:rsidRPr="0010610A">
        <w:rPr>
          <w:rFonts w:ascii="GHEA Grapalat" w:hAnsi="GHEA Grapalat"/>
          <w:sz w:val="18"/>
          <w:szCs w:val="18"/>
          <w:lang w:val="af-ZA"/>
        </w:rPr>
        <w:t xml:space="preserve"> 32-</w:t>
      </w:r>
      <w:r w:rsidR="006F3F15" w:rsidRPr="0010610A">
        <w:rPr>
          <w:rFonts w:ascii="GHEA Grapalat" w:hAnsi="GHEA Grapalat"/>
          <w:sz w:val="18"/>
          <w:szCs w:val="18"/>
          <w:lang w:val="hy-AM"/>
        </w:rPr>
        <w:t>րդ</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կետի</w:t>
      </w:r>
      <w:r w:rsidR="006F3F15" w:rsidRPr="0010610A">
        <w:rPr>
          <w:rFonts w:ascii="GHEA Grapalat" w:hAnsi="GHEA Grapalat"/>
          <w:sz w:val="18"/>
          <w:szCs w:val="18"/>
          <w:lang w:val="af-ZA"/>
        </w:rPr>
        <w:t xml:space="preserve"> 1-</w:t>
      </w:r>
      <w:r w:rsidR="006F3F15" w:rsidRPr="0010610A">
        <w:rPr>
          <w:rFonts w:ascii="GHEA Grapalat" w:hAnsi="GHEA Grapalat"/>
          <w:sz w:val="18"/>
          <w:szCs w:val="18"/>
          <w:lang w:val="hy-AM"/>
        </w:rPr>
        <w:t>ին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ենթակետի</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ե</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պարբերության</w:t>
      </w:r>
      <w:r w:rsidR="006F3F15" w:rsidRPr="0010610A">
        <w:rPr>
          <w:rFonts w:ascii="GHEA Grapalat" w:hAnsi="GHEA Grapalat"/>
          <w:sz w:val="18"/>
          <w:szCs w:val="18"/>
          <w:lang w:val="af-ZA"/>
        </w:rPr>
        <w:t xml:space="preserve"> </w:t>
      </w:r>
      <w:r w:rsidR="006F3F15" w:rsidRPr="0010610A">
        <w:rPr>
          <w:rFonts w:ascii="GHEA Grapalat" w:hAnsi="GHEA Grapalat"/>
          <w:sz w:val="18"/>
          <w:szCs w:val="18"/>
          <w:lang w:val="hy-AM"/>
        </w:rPr>
        <w:t>պահանջները</w:t>
      </w:r>
      <w:r w:rsidR="006F3F15" w:rsidRPr="0010610A">
        <w:rPr>
          <w:rFonts w:ascii="GHEA Grapalat" w:hAnsi="GHEA Grapalat"/>
          <w:sz w:val="18"/>
          <w:szCs w:val="18"/>
          <w:lang w:val="af-ZA"/>
        </w:rPr>
        <w:t>,</w:t>
      </w:r>
      <w:r w:rsidR="006F3F15" w:rsidRPr="0010610A">
        <w:rPr>
          <w:rFonts w:ascii="GHEA Grapalat" w:hAnsi="GHEA Grapalat"/>
          <w:color w:val="000000"/>
          <w:sz w:val="18"/>
          <w:szCs w:val="18"/>
          <w:lang w:val="hy-AM"/>
        </w:rPr>
        <w:t xml:space="preserve"> </w:t>
      </w:r>
    </w:p>
    <w:p w14:paraId="1A01EBF2" w14:textId="77777777" w:rsidR="000A7528" w:rsidRPr="0010610A" w:rsidRDefault="000A7528" w:rsidP="00015CC3">
      <w:pPr>
        <w:ind w:firstLine="567"/>
        <w:jc w:val="both"/>
        <w:rPr>
          <w:rFonts w:ascii="GHEA Grapalat" w:hAnsi="GHEA Grapalat"/>
          <w:color w:val="FFFFFF"/>
          <w:sz w:val="18"/>
          <w:szCs w:val="18"/>
          <w:lang w:val="af-ZA"/>
        </w:rPr>
      </w:pPr>
      <w:r w:rsidRPr="0010610A">
        <w:rPr>
          <w:rFonts w:ascii="GHEA Grapalat" w:hAnsi="GHEA Grapalat"/>
          <w:sz w:val="18"/>
          <w:szCs w:val="18"/>
          <w:lang w:val="hy-AM"/>
        </w:rPr>
        <w:t>բ.</w:t>
      </w:r>
      <w:r w:rsidRPr="0010610A">
        <w:rPr>
          <w:rFonts w:ascii="GHEA Grapalat" w:hAnsi="GHEA Grapalat"/>
          <w:sz w:val="18"/>
          <w:szCs w:val="18"/>
          <w:lang w:val="af-ZA"/>
        </w:rPr>
        <w:t xml:space="preserve"> </w:t>
      </w:r>
      <w:r w:rsidR="006F3F15" w:rsidRPr="0010610A">
        <w:rPr>
          <w:rFonts w:ascii="GHEA Grapalat" w:hAnsi="GHEA Grapalat" w:cs="Sylfaen"/>
          <w:sz w:val="18"/>
          <w:szCs w:val="18"/>
          <w:lang w:val="hy-AM"/>
        </w:rPr>
        <w:t>Մասնակիցը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զրկվում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պայմանագիր</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կնքելու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իրավունքից</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որևէ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չափաբաժնի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մասով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հայտի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ապահովումը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վճարվում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միայն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այդ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չափաբաժնի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նկատմամբ</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հաշվարկված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ապահովման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չափով</w:t>
      </w:r>
      <w:r w:rsidRPr="0010610A">
        <w:rPr>
          <w:rFonts w:ascii="GHEA Grapalat" w:hAnsi="GHEA Grapalat"/>
          <w:sz w:val="18"/>
          <w:szCs w:val="18"/>
          <w:lang w:val="af-ZA"/>
        </w:rPr>
        <w:t>:</w:t>
      </w:r>
      <w:r w:rsidR="00E6597C" w:rsidRPr="0010610A">
        <w:rPr>
          <w:rFonts w:ascii="GHEA Grapalat" w:hAnsi="GHEA Grapalat"/>
          <w:sz w:val="18"/>
          <w:szCs w:val="18"/>
          <w:vertAlign w:val="superscript"/>
          <w:lang w:val="af-ZA"/>
        </w:rPr>
        <w:t>9</w:t>
      </w:r>
      <w:r w:rsidR="00A222D7" w:rsidRPr="0010610A">
        <w:rPr>
          <w:rStyle w:val="FootnoteReference"/>
          <w:rFonts w:ascii="GHEA Grapalat" w:hAnsi="GHEA Grapalat"/>
          <w:color w:val="FFFFFF"/>
          <w:sz w:val="18"/>
          <w:szCs w:val="18"/>
        </w:rPr>
        <w:footnoteReference w:id="2"/>
      </w:r>
    </w:p>
    <w:p w14:paraId="56C56E11" w14:textId="77777777" w:rsidR="00F20DA5" w:rsidRPr="0010610A" w:rsidRDefault="0028319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7</w:t>
      </w:r>
      <w:r w:rsidR="00096865" w:rsidRPr="0010610A">
        <w:rPr>
          <w:rFonts w:ascii="GHEA Grapalat" w:hAnsi="GHEA Grapalat" w:cs="Sylfaen"/>
          <w:sz w:val="18"/>
          <w:szCs w:val="18"/>
          <w:lang w:val="af-ZA"/>
        </w:rPr>
        <w:t>.</w:t>
      </w:r>
      <w:r w:rsidR="009771B9" w:rsidRPr="0010610A">
        <w:rPr>
          <w:rFonts w:ascii="GHEA Grapalat" w:hAnsi="GHEA Grapalat" w:cs="Sylfaen"/>
          <w:sz w:val="18"/>
          <w:szCs w:val="18"/>
          <w:lang w:val="af-ZA"/>
        </w:rPr>
        <w:t>3</w:t>
      </w:r>
      <w:r w:rsidR="00096865"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Մասնակիցը</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վճարում</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է</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հայտի</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ապահովումը</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եթե</w:t>
      </w:r>
      <w:r w:rsidR="009771B9" w:rsidRPr="0010610A">
        <w:rPr>
          <w:rFonts w:ascii="GHEA Grapalat" w:hAnsi="GHEA Grapalat" w:cs="Sylfaen"/>
          <w:sz w:val="18"/>
          <w:szCs w:val="18"/>
          <w:lang w:val="af-ZA"/>
        </w:rPr>
        <w:t xml:space="preserve"> </w:t>
      </w:r>
      <w:r w:rsidR="009771B9" w:rsidRPr="0010610A">
        <w:rPr>
          <w:rFonts w:ascii="GHEA Grapalat" w:hAnsi="GHEA Grapalat" w:cs="Sylfaen"/>
          <w:sz w:val="18"/>
          <w:szCs w:val="18"/>
          <w:lang w:val="ru-RU"/>
        </w:rPr>
        <w:t>նա</w:t>
      </w:r>
      <w:r w:rsidR="009771B9" w:rsidRPr="0010610A">
        <w:rPr>
          <w:rFonts w:ascii="GHEA Grapalat" w:hAnsi="GHEA Grapalat" w:cs="Sylfaen"/>
          <w:sz w:val="18"/>
          <w:szCs w:val="18"/>
          <w:lang w:val="af-ZA"/>
        </w:rPr>
        <w:t>`</w:t>
      </w:r>
    </w:p>
    <w:p w14:paraId="6F1C6321"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հայտարարվել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ընտրված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մասնակից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սակայն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հրաժարվում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զրկվում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կնքելու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իրավունքից</w:t>
      </w:r>
      <w:r w:rsidRPr="0010610A">
        <w:rPr>
          <w:rFonts w:ascii="GHEA Grapalat" w:hAnsi="GHEA Grapalat" w:cs="Sylfaen"/>
          <w:sz w:val="18"/>
          <w:szCs w:val="18"/>
          <w:lang w:val="af-ZA"/>
        </w:rPr>
        <w:t>.</w:t>
      </w:r>
    </w:p>
    <w:p w14:paraId="2F13EAD7"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2) </w:t>
      </w:r>
      <w:r w:rsidRPr="0010610A">
        <w:rPr>
          <w:rFonts w:ascii="GHEA Grapalat" w:hAnsi="GHEA Grapalat" w:cs="Sylfaen"/>
          <w:sz w:val="18"/>
          <w:szCs w:val="18"/>
          <w:lang w:val="ru-RU"/>
        </w:rPr>
        <w:t>խախտել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գործընթացի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ստանձնած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պարտավորություն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որը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հանգեցրել</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գործընթացին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տվյալ</w:t>
      </w:r>
      <w:r w:rsidRPr="0010610A">
        <w:rPr>
          <w:rFonts w:ascii="GHEA Grapalat" w:hAnsi="GHEA Grapalat" w:cs="Sylfaen"/>
          <w:sz w:val="18"/>
          <w:szCs w:val="18"/>
          <w:lang w:val="af-ZA"/>
        </w:rPr>
        <w:t xml:space="preserve"> </w:t>
      </w:r>
      <w:r w:rsidR="00EB602D" w:rsidRPr="0010610A">
        <w:rPr>
          <w:rFonts w:ascii="GHEA Grapalat" w:hAnsi="GHEA Grapalat" w:cs="Sylfaen"/>
          <w:sz w:val="18"/>
          <w:szCs w:val="18"/>
        </w:rPr>
        <w:t>Մ</w:t>
      </w:r>
      <w:r w:rsidRPr="0010610A">
        <w:rPr>
          <w:rFonts w:ascii="GHEA Grapalat" w:hAnsi="GHEA Grapalat" w:cs="Sylfaen"/>
          <w:sz w:val="18"/>
          <w:szCs w:val="18"/>
          <w:lang w:val="ru-RU"/>
        </w:rPr>
        <w:t>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հետագա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մասնակցության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դադարեցմանը</w:t>
      </w:r>
      <w:r w:rsidRPr="0010610A">
        <w:rPr>
          <w:rFonts w:ascii="GHEA Grapalat" w:hAnsi="GHEA Grapalat" w:cs="Sylfaen"/>
          <w:sz w:val="18"/>
          <w:szCs w:val="18"/>
          <w:lang w:val="af-ZA"/>
        </w:rPr>
        <w:t>.</w:t>
      </w:r>
    </w:p>
    <w:p w14:paraId="6A3ECACF" w14:textId="77777777" w:rsidR="00015CC3" w:rsidRPr="0010610A" w:rsidRDefault="00283198" w:rsidP="00C8399F">
      <w:pPr>
        <w:pStyle w:val="NormalWeb"/>
        <w:shd w:val="clear" w:color="auto" w:fill="FFFFFF"/>
        <w:spacing w:before="0" w:beforeAutospacing="0" w:after="0" w:afterAutospacing="0"/>
        <w:ind w:firstLine="375"/>
        <w:jc w:val="both"/>
        <w:rPr>
          <w:rFonts w:ascii="GHEA Grapalat" w:hAnsi="GHEA Grapalat"/>
          <w:sz w:val="18"/>
          <w:szCs w:val="18"/>
          <w:lang w:val="af-ZA"/>
        </w:rPr>
      </w:pPr>
      <w:r w:rsidRPr="0010610A">
        <w:rPr>
          <w:rFonts w:ascii="GHEA Grapalat" w:hAnsi="GHEA Grapalat"/>
          <w:sz w:val="18"/>
          <w:szCs w:val="18"/>
          <w:lang w:val="af-ZA"/>
        </w:rPr>
        <w:t>7</w:t>
      </w:r>
      <w:r w:rsidR="00096865" w:rsidRPr="0010610A">
        <w:rPr>
          <w:rFonts w:ascii="GHEA Grapalat" w:hAnsi="GHEA Grapalat"/>
          <w:sz w:val="18"/>
          <w:szCs w:val="18"/>
          <w:lang w:val="af-ZA"/>
        </w:rPr>
        <w:t>.</w:t>
      </w:r>
      <w:r w:rsidR="009771B9" w:rsidRPr="0010610A">
        <w:rPr>
          <w:rFonts w:ascii="GHEA Grapalat" w:hAnsi="GHEA Grapalat"/>
          <w:sz w:val="18"/>
          <w:szCs w:val="18"/>
          <w:lang w:val="af-ZA"/>
        </w:rPr>
        <w:t>4</w:t>
      </w:r>
      <w:r w:rsidR="00096865" w:rsidRPr="0010610A">
        <w:rPr>
          <w:rFonts w:ascii="GHEA Grapalat" w:hAnsi="GHEA Grapalat"/>
          <w:sz w:val="18"/>
          <w:szCs w:val="18"/>
          <w:lang w:val="af-ZA"/>
        </w:rPr>
        <w:tab/>
      </w:r>
      <w:r w:rsidR="00096865" w:rsidRPr="0010610A">
        <w:rPr>
          <w:rFonts w:ascii="GHEA Grapalat" w:hAnsi="GHEA Grapalat" w:cs="Sylfaen"/>
          <w:sz w:val="18"/>
          <w:szCs w:val="18"/>
          <w:lang w:val="ru-RU"/>
        </w:rPr>
        <w:t>Հայտի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ապահով</w:t>
      </w:r>
      <w:r w:rsidR="0093460D" w:rsidRPr="0010610A">
        <w:rPr>
          <w:rFonts w:ascii="GHEA Grapalat" w:hAnsi="GHEA Grapalat" w:cs="Sylfaen"/>
          <w:sz w:val="18"/>
          <w:szCs w:val="18"/>
        </w:rPr>
        <w:t>ումը</w:t>
      </w:r>
      <w:r w:rsidR="0093460D"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պետք</w:t>
      </w:r>
      <w:r w:rsidR="00E43CEB"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է</w:t>
      </w:r>
      <w:r w:rsidR="00E43CEB" w:rsidRPr="0010610A">
        <w:rPr>
          <w:rFonts w:ascii="GHEA Grapalat" w:hAnsi="GHEA Grapalat" w:cs="Sylfaen"/>
          <w:sz w:val="18"/>
          <w:szCs w:val="18"/>
          <w:lang w:val="af-ZA"/>
        </w:rPr>
        <w:t xml:space="preserve"> </w:t>
      </w:r>
      <w:r w:rsidR="00C23B1B" w:rsidRPr="0010610A">
        <w:rPr>
          <w:rFonts w:ascii="GHEA Grapalat" w:hAnsi="GHEA Grapalat" w:cs="Sylfaen"/>
          <w:sz w:val="18"/>
          <w:szCs w:val="18"/>
        </w:rPr>
        <w:t>վավեր</w:t>
      </w:r>
      <w:r w:rsidR="00C23B1B" w:rsidRPr="0010610A">
        <w:rPr>
          <w:rFonts w:ascii="GHEA Grapalat" w:hAnsi="GHEA Grapalat" w:cs="Sylfaen"/>
          <w:sz w:val="18"/>
          <w:szCs w:val="18"/>
          <w:lang w:val="af-ZA"/>
        </w:rPr>
        <w:t xml:space="preserve"> </w:t>
      </w:r>
      <w:r w:rsidR="00E43CEB" w:rsidRPr="0010610A">
        <w:rPr>
          <w:rFonts w:ascii="GHEA Grapalat" w:hAnsi="GHEA Grapalat" w:cs="Sylfaen"/>
          <w:sz w:val="18"/>
          <w:szCs w:val="18"/>
        </w:rPr>
        <w:t>լինի</w:t>
      </w:r>
      <w:r w:rsidR="00E43CEB"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հայտը</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ներկայացվելու</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օրվանից</w:t>
      </w:r>
      <w:r w:rsidR="00C813A9" w:rsidRPr="0010610A">
        <w:rPr>
          <w:rFonts w:ascii="GHEA Grapalat" w:hAnsi="GHEA Grapalat" w:cs="Sylfaen"/>
          <w:sz w:val="18"/>
          <w:szCs w:val="18"/>
          <w:lang w:val="af-ZA"/>
        </w:rPr>
        <w:t xml:space="preserve"> </w:t>
      </w:r>
      <w:r w:rsidR="00C813A9" w:rsidRPr="0010610A">
        <w:rPr>
          <w:rFonts w:ascii="GHEA Grapalat" w:hAnsi="GHEA Grapalat" w:cs="Sylfaen"/>
          <w:sz w:val="18"/>
          <w:szCs w:val="18"/>
        </w:rPr>
        <w:t>հաշված</w:t>
      </w:r>
      <w:r w:rsidR="00C813A9" w:rsidRPr="0010610A">
        <w:rPr>
          <w:rFonts w:ascii="GHEA Grapalat" w:hAnsi="GHEA Grapalat" w:cs="Sylfaen"/>
          <w:sz w:val="18"/>
          <w:szCs w:val="18"/>
          <w:lang w:val="af-ZA"/>
        </w:rPr>
        <w:t xml:space="preserve"> </w:t>
      </w:r>
      <w:r w:rsidR="00A27FAF" w:rsidRPr="0010610A">
        <w:rPr>
          <w:rFonts w:ascii="GHEA Grapalat" w:hAnsi="GHEA Grapalat" w:cs="Sylfaen"/>
          <w:sz w:val="18"/>
          <w:szCs w:val="18"/>
          <w:lang w:val="af-ZA"/>
        </w:rPr>
        <w:t>90</w:t>
      </w:r>
      <w:r w:rsidR="00822942" w:rsidRPr="0010610A">
        <w:rPr>
          <w:rFonts w:ascii="GHEA Grapalat" w:hAnsi="GHEA Grapalat" w:cs="Sylfaen"/>
          <w:sz w:val="18"/>
          <w:szCs w:val="18"/>
          <w:lang w:val="hy-AM"/>
        </w:rPr>
        <w:t xml:space="preserve"> </w:t>
      </w:r>
      <w:r w:rsidR="00822942" w:rsidRPr="0010610A">
        <w:rPr>
          <w:rFonts w:ascii="GHEA Grapalat" w:hAnsi="GHEA Grapalat" w:cs="Sylfaen"/>
          <w:sz w:val="18"/>
          <w:szCs w:val="18"/>
          <w:lang w:val="af-ZA"/>
        </w:rPr>
        <w:t>(</w:t>
      </w:r>
      <w:r w:rsidR="00822942" w:rsidRPr="0010610A">
        <w:rPr>
          <w:rFonts w:ascii="GHEA Grapalat" w:hAnsi="GHEA Grapalat" w:cs="Sylfaen"/>
          <w:sz w:val="18"/>
          <w:szCs w:val="18"/>
          <w:lang w:val="hy-AM"/>
        </w:rPr>
        <w:t>իննսուն</w:t>
      </w:r>
      <w:r w:rsidR="00822942" w:rsidRPr="0010610A">
        <w:rPr>
          <w:rFonts w:ascii="GHEA Grapalat" w:hAnsi="GHEA Grapalat" w:cs="Sylfaen"/>
          <w:sz w:val="18"/>
          <w:szCs w:val="18"/>
          <w:lang w:val="af-ZA"/>
        </w:rPr>
        <w:t>)</w:t>
      </w:r>
      <w:r w:rsidR="00C813A9" w:rsidRPr="0010610A">
        <w:rPr>
          <w:rFonts w:ascii="GHEA Grapalat" w:hAnsi="GHEA Grapalat" w:cs="Sylfaen"/>
          <w:sz w:val="18"/>
          <w:szCs w:val="18"/>
          <w:lang w:val="af-ZA"/>
        </w:rPr>
        <w:t xml:space="preserve"> </w:t>
      </w:r>
      <w:r w:rsidR="001A4EF7" w:rsidRPr="0010610A">
        <w:rPr>
          <w:rFonts w:ascii="GHEA Grapalat" w:hAnsi="GHEA Grapalat" w:cs="Sylfaen"/>
          <w:sz w:val="18"/>
          <w:szCs w:val="18"/>
        </w:rPr>
        <w:t>աշխատանքային</w:t>
      </w:r>
      <w:r w:rsidR="001A4EF7" w:rsidRPr="0010610A">
        <w:rPr>
          <w:rFonts w:ascii="GHEA Grapalat" w:hAnsi="GHEA Grapalat" w:cs="Sylfaen"/>
          <w:sz w:val="18"/>
          <w:szCs w:val="18"/>
          <w:lang w:val="af-ZA"/>
        </w:rPr>
        <w:t xml:space="preserve"> </w:t>
      </w:r>
      <w:r w:rsidR="001A4EF7" w:rsidRPr="0010610A">
        <w:rPr>
          <w:rFonts w:ascii="GHEA Grapalat" w:hAnsi="GHEA Grapalat" w:cs="Sylfaen"/>
          <w:sz w:val="18"/>
          <w:szCs w:val="18"/>
        </w:rPr>
        <w:t>օր</w:t>
      </w:r>
      <w:r w:rsidR="0093460D" w:rsidRPr="0010610A">
        <w:rPr>
          <w:rFonts w:ascii="GHEA Grapalat" w:hAnsi="GHEA Grapalat"/>
          <w:sz w:val="18"/>
          <w:szCs w:val="18"/>
          <w:lang w:val="af-ZA"/>
        </w:rPr>
        <w:t>:</w:t>
      </w:r>
      <w:r w:rsidR="001A4EF7" w:rsidRPr="0010610A">
        <w:rPr>
          <w:rFonts w:ascii="GHEA Grapalat" w:hAnsi="GHEA Grapalat"/>
          <w:sz w:val="18"/>
          <w:szCs w:val="18"/>
          <w:lang w:val="af-ZA"/>
        </w:rPr>
        <w:t xml:space="preserve"> </w:t>
      </w:r>
    </w:p>
    <w:p w14:paraId="05F75FEA" w14:textId="77777777" w:rsidR="00C8399F" w:rsidRPr="0010610A" w:rsidRDefault="00C8399F" w:rsidP="00C8399F">
      <w:pPr>
        <w:pStyle w:val="NormalWeb"/>
        <w:shd w:val="clear" w:color="auto" w:fill="FFFFFF"/>
        <w:spacing w:before="0" w:beforeAutospacing="0" w:after="0" w:afterAutospacing="0"/>
        <w:ind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E273905" w14:textId="77777777" w:rsidR="006F3F15" w:rsidRPr="0010610A" w:rsidRDefault="006F3F15" w:rsidP="006F3F15">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7</w:t>
      </w:r>
      <w:r w:rsidRPr="0010610A">
        <w:rPr>
          <w:rFonts w:ascii="Cambria Math" w:hAnsi="Cambria Math" w:cs="Cambria Math"/>
          <w:sz w:val="18"/>
          <w:szCs w:val="18"/>
          <w:lang w:val="af-ZA"/>
        </w:rPr>
        <w:t>․</w:t>
      </w:r>
      <w:r w:rsidR="00C8399F" w:rsidRPr="0010610A">
        <w:rPr>
          <w:rFonts w:ascii="GHEA Grapalat" w:hAnsi="GHEA Grapalat" w:cs="Sylfaen"/>
          <w:sz w:val="18"/>
          <w:szCs w:val="18"/>
          <w:lang w:val="hy-AM"/>
        </w:rPr>
        <w:t xml:space="preserve">6 </w:t>
      </w:r>
      <w:r w:rsidRPr="0010610A">
        <w:rPr>
          <w:rFonts w:ascii="GHEA Grapalat" w:hAnsi="GHEA Grapalat" w:cs="Sylfaen"/>
          <w:sz w:val="18"/>
          <w:szCs w:val="18"/>
          <w:lang w:val="hy-AM"/>
        </w:rPr>
        <w:t>Մասնակցի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ենթակա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մերժման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դրանում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բացակայում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ապահովումը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հրավերի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պահանջներին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անհամապատասխան</w:t>
      </w:r>
      <w:r w:rsidRPr="0010610A">
        <w:rPr>
          <w:rFonts w:ascii="GHEA Grapalat" w:hAnsi="GHEA Grapalat" w:cs="Sylfaen"/>
          <w:sz w:val="18"/>
          <w:szCs w:val="18"/>
          <w:lang w:val="af-ZA"/>
        </w:rPr>
        <w:t>:</w:t>
      </w:r>
    </w:p>
    <w:p w14:paraId="41C36AAE" w14:textId="77777777" w:rsidR="006F3F15" w:rsidRPr="0010610A" w:rsidRDefault="006F3F15" w:rsidP="00EF3662">
      <w:pPr>
        <w:ind w:firstLine="567"/>
        <w:jc w:val="both"/>
        <w:rPr>
          <w:rFonts w:ascii="GHEA Grapalat" w:hAnsi="GHEA Grapalat" w:cs="Sylfaen"/>
          <w:sz w:val="18"/>
          <w:szCs w:val="18"/>
          <w:lang w:val="af-ZA"/>
        </w:rPr>
      </w:pPr>
    </w:p>
    <w:p w14:paraId="00E0646A" w14:textId="77777777" w:rsidR="00096865" w:rsidRPr="0010610A" w:rsidRDefault="00096865" w:rsidP="00EF3662">
      <w:pPr>
        <w:ind w:firstLine="567"/>
        <w:jc w:val="both"/>
        <w:rPr>
          <w:rFonts w:ascii="GHEA Grapalat" w:hAnsi="GHEA Grapalat" w:cs="Sylfaen"/>
          <w:sz w:val="18"/>
          <w:szCs w:val="18"/>
          <w:lang w:val="af-ZA"/>
        </w:rPr>
      </w:pPr>
    </w:p>
    <w:p w14:paraId="3B78E9C2" w14:textId="77777777" w:rsidR="00096865" w:rsidRPr="0010610A" w:rsidRDefault="00096865" w:rsidP="00EF3662">
      <w:pPr>
        <w:ind w:firstLine="567"/>
        <w:jc w:val="both"/>
        <w:rPr>
          <w:rFonts w:ascii="GHEA Grapalat" w:hAnsi="GHEA Grapalat" w:cs="Sylfaen"/>
          <w:sz w:val="18"/>
          <w:szCs w:val="18"/>
          <w:lang w:val="af-ZA"/>
        </w:rPr>
      </w:pPr>
    </w:p>
    <w:p w14:paraId="28AC9A9C" w14:textId="77777777" w:rsidR="00807178" w:rsidRPr="0010610A" w:rsidRDefault="00FD2748" w:rsidP="00EF3662">
      <w:pPr>
        <w:ind w:firstLine="567"/>
        <w:jc w:val="center"/>
        <w:rPr>
          <w:rFonts w:ascii="GHEA Grapalat" w:hAnsi="GHEA Grapalat"/>
          <w:b/>
          <w:sz w:val="18"/>
          <w:szCs w:val="18"/>
          <w:lang w:val="hy-AM"/>
        </w:rPr>
      </w:pPr>
      <w:r w:rsidRPr="0010610A">
        <w:rPr>
          <w:rFonts w:ascii="GHEA Grapalat" w:hAnsi="GHEA Grapalat"/>
          <w:b/>
          <w:sz w:val="18"/>
          <w:szCs w:val="18"/>
          <w:lang w:val="af-ZA"/>
        </w:rPr>
        <w:t>8</w:t>
      </w:r>
      <w:r w:rsidR="008D5016" w:rsidRPr="0010610A">
        <w:rPr>
          <w:rFonts w:ascii="GHEA Grapalat" w:hAnsi="GHEA Grapalat"/>
          <w:b/>
          <w:sz w:val="18"/>
          <w:szCs w:val="18"/>
          <w:lang w:val="af-ZA"/>
        </w:rPr>
        <w:t>.  ՀԱՅՏԵՐԻ ԲԱՑՈՒՄԸ</w:t>
      </w:r>
      <w:r w:rsidR="00807178" w:rsidRPr="0010610A">
        <w:rPr>
          <w:rFonts w:ascii="GHEA Grapalat" w:hAnsi="GHEA Grapalat"/>
          <w:b/>
          <w:sz w:val="18"/>
          <w:szCs w:val="18"/>
          <w:lang w:val="hy-AM"/>
        </w:rPr>
        <w:t xml:space="preserve">, </w:t>
      </w:r>
      <w:r w:rsidR="00807178" w:rsidRPr="0010610A">
        <w:rPr>
          <w:rFonts w:ascii="GHEA Grapalat" w:hAnsi="GHEA Grapalat"/>
          <w:b/>
          <w:sz w:val="18"/>
          <w:szCs w:val="18"/>
          <w:lang w:val="af-ZA"/>
        </w:rPr>
        <w:t xml:space="preserve">ԳՆԱՀԱՏՈՒՄԸ  ԵՎ  </w:t>
      </w:r>
    </w:p>
    <w:p w14:paraId="00B41D88" w14:textId="77777777" w:rsidR="00096865" w:rsidRPr="0010610A" w:rsidRDefault="00807178" w:rsidP="00EF3662">
      <w:pPr>
        <w:ind w:firstLine="567"/>
        <w:jc w:val="center"/>
        <w:rPr>
          <w:rFonts w:ascii="GHEA Grapalat" w:hAnsi="GHEA Grapalat"/>
          <w:b/>
          <w:sz w:val="18"/>
          <w:szCs w:val="18"/>
          <w:lang w:val="af-ZA"/>
        </w:rPr>
      </w:pPr>
      <w:r w:rsidRPr="0010610A">
        <w:rPr>
          <w:rFonts w:ascii="GHEA Grapalat" w:hAnsi="GHEA Grapalat"/>
          <w:b/>
          <w:sz w:val="18"/>
          <w:szCs w:val="18"/>
          <w:lang w:val="af-ZA"/>
        </w:rPr>
        <w:t>ԱՐԴՅՈՒՆՔՆԵՐԻ ԱՄՓՈՓՈՒՄԸ</w:t>
      </w:r>
      <w:r w:rsidR="008D5016" w:rsidRPr="0010610A">
        <w:rPr>
          <w:rFonts w:ascii="GHEA Grapalat" w:hAnsi="GHEA Grapalat"/>
          <w:b/>
          <w:sz w:val="18"/>
          <w:szCs w:val="18"/>
          <w:lang w:val="af-ZA"/>
        </w:rPr>
        <w:t xml:space="preserve"> </w:t>
      </w:r>
    </w:p>
    <w:p w14:paraId="18DD8921" w14:textId="77777777" w:rsidR="00096865" w:rsidRPr="0010610A" w:rsidRDefault="00096865" w:rsidP="00EF3662">
      <w:pPr>
        <w:ind w:firstLine="567"/>
        <w:jc w:val="both"/>
        <w:rPr>
          <w:rFonts w:ascii="GHEA Grapalat" w:hAnsi="GHEA Grapalat"/>
          <w:b/>
          <w:sz w:val="18"/>
          <w:szCs w:val="18"/>
          <w:lang w:val="af-ZA"/>
        </w:rPr>
      </w:pPr>
    </w:p>
    <w:p w14:paraId="05E27C9A" w14:textId="71E4E527" w:rsidR="003F79B4" w:rsidRPr="0010610A" w:rsidRDefault="00FD2748" w:rsidP="003F79B4">
      <w:pPr>
        <w:pStyle w:val="BodyTextIndent2"/>
        <w:spacing w:line="240" w:lineRule="auto"/>
        <w:ind w:firstLine="567"/>
        <w:rPr>
          <w:rFonts w:ascii="GHEA Grapalat" w:hAnsi="GHEA Grapalat" w:cs="Tahoma"/>
          <w:sz w:val="18"/>
          <w:szCs w:val="18"/>
          <w:lang w:val="hy-AM"/>
        </w:rPr>
      </w:pPr>
      <w:r w:rsidRPr="0010610A">
        <w:rPr>
          <w:rFonts w:ascii="GHEA Grapalat" w:hAnsi="GHEA Grapalat"/>
          <w:sz w:val="18"/>
          <w:szCs w:val="18"/>
        </w:rPr>
        <w:t>8</w:t>
      </w:r>
      <w:r w:rsidR="00096865" w:rsidRPr="0010610A">
        <w:rPr>
          <w:rFonts w:ascii="GHEA Grapalat" w:hAnsi="GHEA Grapalat"/>
          <w:sz w:val="18"/>
          <w:szCs w:val="18"/>
        </w:rPr>
        <w:t xml:space="preserve">.1 </w:t>
      </w:r>
      <w:r w:rsidR="003F79B4" w:rsidRPr="0010610A">
        <w:rPr>
          <w:rFonts w:ascii="GHEA Grapalat" w:hAnsi="GHEA Grapalat" w:cs="Sylfaen"/>
          <w:sz w:val="18"/>
          <w:szCs w:val="18"/>
          <w:lang w:val="ru-RU"/>
        </w:rPr>
        <w:t>Հայտերի</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բացումը</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կկատարվի</w:t>
      </w:r>
      <w:r w:rsidR="003F79B4" w:rsidRPr="0010610A">
        <w:rPr>
          <w:rFonts w:ascii="GHEA Grapalat" w:hAnsi="GHEA Grapalat" w:cs="Sylfaen"/>
          <w:sz w:val="18"/>
          <w:szCs w:val="18"/>
        </w:rPr>
        <w:t xml:space="preserve"> հանձնաժողովի հայտերի բացման նիստում</w:t>
      </w:r>
      <w:r w:rsidR="003F79B4" w:rsidRPr="0010610A" w:rsidDel="00D63E9A">
        <w:rPr>
          <w:rFonts w:ascii="GHEA Grapalat" w:hAnsi="GHEA Grapalat" w:cs="Sylfaen"/>
          <w:sz w:val="18"/>
          <w:szCs w:val="18"/>
        </w:rPr>
        <w:t xml:space="preserve"> </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սույն</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ընթացակարգի</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հայտարարությունը</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և</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հրավերը</w:t>
      </w:r>
      <w:r w:rsidR="003F79B4" w:rsidRPr="0010610A">
        <w:rPr>
          <w:rFonts w:ascii="GHEA Grapalat" w:hAnsi="GHEA Grapalat" w:cs="Sylfaen"/>
          <w:sz w:val="18"/>
          <w:szCs w:val="18"/>
        </w:rPr>
        <w:t xml:space="preserve"> տեղեկագրում </w:t>
      </w:r>
      <w:r w:rsidR="003F79B4" w:rsidRPr="0010610A">
        <w:rPr>
          <w:rFonts w:ascii="GHEA Grapalat" w:hAnsi="GHEA Grapalat" w:cs="Sylfaen"/>
          <w:sz w:val="18"/>
          <w:szCs w:val="18"/>
          <w:lang w:val="en-US"/>
        </w:rPr>
        <w:t>հ</w:t>
      </w:r>
      <w:r w:rsidR="003F79B4" w:rsidRPr="0010610A">
        <w:rPr>
          <w:rFonts w:ascii="GHEA Grapalat" w:hAnsi="GHEA Grapalat" w:cs="Sylfaen"/>
          <w:sz w:val="18"/>
          <w:szCs w:val="18"/>
          <w:lang w:val="ru-RU"/>
        </w:rPr>
        <w:t>րապարակվելու</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en-US"/>
        </w:rPr>
        <w:t>օրվանից</w:t>
      </w:r>
      <w:r w:rsidR="003F79B4" w:rsidRPr="0010610A">
        <w:rPr>
          <w:rFonts w:ascii="GHEA Grapalat" w:hAnsi="GHEA Grapalat" w:cs="Sylfaen"/>
          <w:sz w:val="18"/>
          <w:szCs w:val="18"/>
        </w:rPr>
        <w:t xml:space="preserve"> </w:t>
      </w:r>
      <w:r w:rsidR="003F79B4" w:rsidRPr="0010610A">
        <w:rPr>
          <w:rFonts w:ascii="GHEA Grapalat" w:hAnsi="GHEA Grapalat" w:cs="Sylfaen"/>
          <w:sz w:val="18"/>
          <w:szCs w:val="18"/>
          <w:lang w:val="ru-RU"/>
        </w:rPr>
        <w:t>հաշված</w:t>
      </w:r>
      <w:r w:rsidR="003F79B4" w:rsidRPr="0010610A">
        <w:rPr>
          <w:rFonts w:ascii="GHEA Grapalat" w:hAnsi="GHEA Grapalat" w:cs="Sylfaen"/>
          <w:sz w:val="18"/>
          <w:szCs w:val="18"/>
        </w:rPr>
        <w:t xml:space="preserve"> </w:t>
      </w:r>
      <w:r w:rsidR="003F79B4" w:rsidRPr="0010610A">
        <w:rPr>
          <w:rFonts w:ascii="GHEA Grapalat" w:hAnsi="GHEA Grapalat" w:cs="Sylfaen"/>
          <w:b/>
          <w:sz w:val="18"/>
          <w:szCs w:val="18"/>
        </w:rPr>
        <w:t>«</w:t>
      </w:r>
      <w:r w:rsidR="007B0AC1" w:rsidRPr="0010610A">
        <w:rPr>
          <w:rFonts w:ascii="GHEA Grapalat" w:hAnsi="GHEA Grapalat" w:cs="Sylfaen"/>
          <w:b/>
          <w:sz w:val="18"/>
          <w:szCs w:val="18"/>
          <w:lang w:val="hy-AM"/>
        </w:rPr>
        <w:t>1</w:t>
      </w:r>
      <w:r w:rsidR="008E4BE8" w:rsidRPr="0010610A">
        <w:rPr>
          <w:rFonts w:ascii="GHEA Grapalat" w:hAnsi="GHEA Grapalat" w:cs="Sylfaen"/>
          <w:b/>
          <w:sz w:val="18"/>
          <w:szCs w:val="18"/>
          <w:lang w:val="hy-AM"/>
        </w:rPr>
        <w:t>0</w:t>
      </w:r>
      <w:r w:rsidR="003F79B4" w:rsidRPr="0010610A">
        <w:rPr>
          <w:rFonts w:ascii="GHEA Grapalat" w:hAnsi="GHEA Grapalat" w:cs="Sylfaen"/>
          <w:b/>
          <w:sz w:val="18"/>
          <w:szCs w:val="18"/>
        </w:rPr>
        <w:t>»</w:t>
      </w:r>
      <w:r w:rsidR="003F79B4" w:rsidRPr="0010610A">
        <w:rPr>
          <w:rFonts w:ascii="GHEA Grapalat" w:hAnsi="GHEA Grapalat" w:cs="Sylfaen"/>
          <w:b/>
          <w:sz w:val="18"/>
          <w:szCs w:val="18"/>
          <w:lang w:val="ru-RU"/>
        </w:rPr>
        <w:t>րդ</w:t>
      </w:r>
      <w:r w:rsidR="003F79B4" w:rsidRPr="0010610A">
        <w:rPr>
          <w:rFonts w:ascii="GHEA Grapalat" w:hAnsi="GHEA Grapalat" w:cs="Sylfaen"/>
          <w:b/>
          <w:sz w:val="18"/>
          <w:szCs w:val="18"/>
        </w:rPr>
        <w:t xml:space="preserve"> </w:t>
      </w:r>
      <w:r w:rsidR="003F79B4" w:rsidRPr="0010610A">
        <w:rPr>
          <w:rFonts w:ascii="GHEA Grapalat" w:hAnsi="GHEA Grapalat" w:cs="Sylfaen"/>
          <w:b/>
          <w:sz w:val="18"/>
          <w:szCs w:val="18"/>
          <w:lang w:val="ru-RU"/>
        </w:rPr>
        <w:t>օրվա</w:t>
      </w:r>
      <w:r w:rsidR="003F79B4" w:rsidRPr="0010610A">
        <w:rPr>
          <w:rFonts w:ascii="GHEA Grapalat" w:hAnsi="GHEA Grapalat" w:cs="Sylfaen"/>
          <w:b/>
          <w:sz w:val="18"/>
          <w:szCs w:val="18"/>
        </w:rPr>
        <w:t xml:space="preserve"> </w:t>
      </w:r>
      <w:r w:rsidR="003F79B4" w:rsidRPr="0010610A">
        <w:rPr>
          <w:rFonts w:ascii="GHEA Grapalat" w:hAnsi="GHEA Grapalat" w:cs="Sylfaen"/>
          <w:b/>
          <w:sz w:val="18"/>
          <w:szCs w:val="18"/>
          <w:lang w:val="ru-RU"/>
        </w:rPr>
        <w:t>ժամը</w:t>
      </w:r>
      <w:r w:rsidR="003F79B4" w:rsidRPr="0010610A">
        <w:rPr>
          <w:rFonts w:ascii="GHEA Grapalat" w:hAnsi="GHEA Grapalat" w:cs="Sylfaen"/>
          <w:b/>
          <w:sz w:val="18"/>
          <w:szCs w:val="18"/>
        </w:rPr>
        <w:t xml:space="preserve"> «</w:t>
      </w:r>
      <w:r w:rsidR="008E4BE8" w:rsidRPr="0010610A">
        <w:rPr>
          <w:rFonts w:ascii="GHEA Grapalat" w:hAnsi="GHEA Grapalat" w:cs="Sylfaen"/>
          <w:b/>
          <w:sz w:val="18"/>
          <w:szCs w:val="18"/>
          <w:lang w:val="hy-AM"/>
        </w:rPr>
        <w:t>11։00»-ին</w:t>
      </w:r>
    </w:p>
    <w:p w14:paraId="5CD2D51B" w14:textId="77777777" w:rsidR="003F79B4" w:rsidRPr="0010610A" w:rsidRDefault="003F79B4" w:rsidP="003F79B4">
      <w:pPr>
        <w:ind w:firstLine="567"/>
        <w:jc w:val="both"/>
        <w:rPr>
          <w:rFonts w:ascii="GHEA Grapalat" w:hAnsi="GHEA Grapalat" w:cs="Sylfaen"/>
          <w:sz w:val="18"/>
          <w:szCs w:val="18"/>
          <w:lang w:val="af-ZA"/>
        </w:rPr>
      </w:pPr>
      <w:r w:rsidRPr="0010610A">
        <w:rPr>
          <w:rFonts w:ascii="GHEA Grapalat" w:hAnsi="GHEA Grapalat" w:cs="Sylfaen"/>
          <w:sz w:val="18"/>
          <w:szCs w:val="18"/>
          <w:lang w:val="ru-RU"/>
        </w:rPr>
        <w:t>Հայտերի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բացման</w:t>
      </w:r>
      <w:r w:rsidRPr="0010610A">
        <w:rPr>
          <w:rFonts w:ascii="GHEA Grapalat" w:hAnsi="GHEA Grapalat" w:cs="Sylfaen"/>
          <w:sz w:val="18"/>
          <w:szCs w:val="18"/>
          <w:lang w:val="af-ZA"/>
        </w:rPr>
        <w:t xml:space="preserve"> </w:t>
      </w:r>
      <w:r w:rsidR="00993AFB" w:rsidRPr="0010610A">
        <w:rPr>
          <w:rFonts w:ascii="GHEA Grapalat" w:hAnsi="GHEA Grapalat" w:cs="Sylfaen"/>
          <w:sz w:val="18"/>
          <w:szCs w:val="18"/>
          <w:lang w:val="af-ZA"/>
        </w:rPr>
        <w:t xml:space="preserve">և գնահատման </w:t>
      </w:r>
      <w:r w:rsidRPr="0010610A">
        <w:rPr>
          <w:rFonts w:ascii="GHEA Grapalat" w:hAnsi="GHEA Grapalat" w:cs="Sylfaen"/>
          <w:sz w:val="18"/>
          <w:szCs w:val="18"/>
          <w:lang w:val="ru-RU"/>
        </w:rPr>
        <w:t>նիստում</w:t>
      </w:r>
      <w:r w:rsidRPr="0010610A">
        <w:rPr>
          <w:rFonts w:ascii="GHEA Grapalat" w:hAnsi="GHEA Grapalat" w:cs="Sylfaen"/>
          <w:sz w:val="18"/>
          <w:szCs w:val="18"/>
        </w:rPr>
        <w:t>՝</w:t>
      </w:r>
    </w:p>
    <w:p w14:paraId="1F465500" w14:textId="77777777" w:rsidR="003F79B4" w:rsidRPr="0010610A" w:rsidRDefault="003F79B4" w:rsidP="003F79B4">
      <w:pPr>
        <w:ind w:firstLine="567"/>
        <w:jc w:val="both"/>
        <w:rPr>
          <w:rFonts w:ascii="GHEA Grapalat" w:hAnsi="GHEA Grapalat" w:cs="Sylfaen"/>
          <w:sz w:val="18"/>
          <w:szCs w:val="18"/>
          <w:lang w:val="hy-AM"/>
        </w:rPr>
      </w:pPr>
      <w:r w:rsidRPr="0010610A">
        <w:rPr>
          <w:rFonts w:ascii="GHEA Grapalat" w:hAnsi="GHEA Grapalat" w:cs="Sylfaen"/>
          <w:sz w:val="18"/>
          <w:szCs w:val="18"/>
          <w:lang w:val="af-ZA"/>
        </w:rPr>
        <w:t xml:space="preserve">1) </w:t>
      </w:r>
      <w:r w:rsidRPr="0010610A">
        <w:rPr>
          <w:rFonts w:ascii="GHEA Grapalat" w:hAnsi="GHEA Grapalat" w:cs="Sylfaen"/>
          <w:sz w:val="18"/>
          <w:szCs w:val="18"/>
        </w:rPr>
        <w:t>հանձնաժողովի</w:t>
      </w:r>
      <w:r w:rsidRPr="0010610A">
        <w:rPr>
          <w:rFonts w:ascii="GHEA Grapalat" w:hAnsi="GHEA Grapalat" w:cs="Sylfaen"/>
          <w:sz w:val="18"/>
          <w:szCs w:val="18"/>
          <w:lang w:val="af-ZA"/>
        </w:rPr>
        <w:t xml:space="preserve"> </w:t>
      </w:r>
      <w:r w:rsidRPr="0010610A">
        <w:rPr>
          <w:rFonts w:ascii="GHEA Grapalat" w:hAnsi="GHEA Grapalat" w:cs="Sylfaen"/>
          <w:sz w:val="18"/>
          <w:szCs w:val="18"/>
        </w:rPr>
        <w:t>նախագահը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նիստը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նախագահողը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նիստը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հայտարարում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բացված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և</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հրապա</w:t>
      </w:r>
      <w:r w:rsidRPr="0010610A">
        <w:rPr>
          <w:rFonts w:ascii="GHEA Grapalat" w:hAnsi="GHEA Grapalat" w:cs="Sylfaen"/>
          <w:sz w:val="18"/>
          <w:szCs w:val="18"/>
          <w:lang w:val="hy-AM"/>
        </w:rPr>
        <w:softHyphen/>
        <w:t>րակում է գնման հայտով սահմանված</w:t>
      </w:r>
      <w:r w:rsidRPr="0010610A">
        <w:rPr>
          <w:rFonts w:ascii="GHEA Grapalat" w:hAnsi="GHEA Grapalat" w:cs="Sylfaen"/>
          <w:sz w:val="18"/>
          <w:szCs w:val="18"/>
          <w:lang w:val="af-ZA"/>
        </w:rPr>
        <w:t>`</w:t>
      </w:r>
      <w:r w:rsidRPr="0010610A">
        <w:rPr>
          <w:rFonts w:ascii="GHEA Grapalat" w:hAnsi="GHEA Grapalat" w:cs="Sylfaen"/>
          <w:sz w:val="18"/>
          <w:szCs w:val="18"/>
          <w:lang w:val="hy-AM"/>
        </w:rPr>
        <w:t xml:space="preserve"> </w:t>
      </w:r>
      <w:r w:rsidRPr="0010610A">
        <w:rPr>
          <w:rFonts w:ascii="GHEA Grapalat" w:hAnsi="GHEA Grapalat" w:cs="Sylfaen"/>
          <w:sz w:val="18"/>
          <w:szCs w:val="18"/>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rPr>
        <w:t>ընթացակարգի</w:t>
      </w:r>
      <w:r w:rsidRPr="0010610A">
        <w:rPr>
          <w:rFonts w:ascii="GHEA Grapalat" w:hAnsi="GHEA Grapalat" w:cs="Sylfaen"/>
          <w:sz w:val="18"/>
          <w:szCs w:val="18"/>
          <w:lang w:val="af-ZA"/>
        </w:rPr>
        <w:t xml:space="preserve"> </w:t>
      </w:r>
      <w:r w:rsidRPr="0010610A">
        <w:rPr>
          <w:rFonts w:ascii="GHEA Grapalat" w:hAnsi="GHEA Grapalat" w:cs="Sylfaen"/>
          <w:sz w:val="18"/>
          <w:szCs w:val="18"/>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գնվելիք</w:t>
      </w:r>
      <w:r w:rsidRPr="0010610A">
        <w:rPr>
          <w:rFonts w:ascii="GHEA Grapalat" w:hAnsi="GHEA Grapalat" w:cs="Sylfaen"/>
          <w:sz w:val="18"/>
          <w:szCs w:val="18"/>
          <w:lang w:val="af-ZA"/>
        </w:rPr>
        <w:t xml:space="preserve"> </w:t>
      </w:r>
      <w:r w:rsidRPr="0010610A">
        <w:rPr>
          <w:rFonts w:ascii="GHEA Grapalat" w:hAnsi="GHEA Grapalat" w:cs="Sylfaen"/>
          <w:sz w:val="18"/>
          <w:szCs w:val="18"/>
        </w:rPr>
        <w:t>աշխատանքների</w:t>
      </w:r>
      <w:r w:rsidR="006F3F15" w:rsidRPr="0010610A">
        <w:rPr>
          <w:rFonts w:ascii="GHEA Grapalat" w:hAnsi="GHEA Grapalat" w:cs="Sylfaen"/>
          <w:sz w:val="18"/>
          <w:szCs w:val="18"/>
          <w:lang w:val="hy-AM"/>
        </w:rPr>
        <w:t xml:space="preserve"> գնման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գինը՝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մեկ</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թվով</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արտահայտված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ինչպես</w:t>
      </w:r>
      <w:r w:rsidRPr="0010610A">
        <w:rPr>
          <w:rFonts w:ascii="GHEA Grapalat" w:hAnsi="GHEA Grapalat" w:cs="Sylfaen"/>
          <w:sz w:val="18"/>
          <w:szCs w:val="18"/>
          <w:lang w:val="af-ZA"/>
        </w:rPr>
        <w:t xml:space="preserve"> </w:t>
      </w:r>
      <w:r w:rsidRPr="0010610A">
        <w:rPr>
          <w:rFonts w:ascii="GHEA Grapalat" w:hAnsi="GHEA Grapalat" w:cs="Sylfaen"/>
          <w:sz w:val="18"/>
          <w:szCs w:val="18"/>
        </w:rPr>
        <w:t>նաև</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հայտեր ներկայացրած մասնակիցների գնային առաջարկները՝ մեկ թվով արտահայտված, հիմք ընդունելով տառերով գրվածը</w:t>
      </w:r>
      <w:r w:rsidRPr="0010610A">
        <w:rPr>
          <w:rFonts w:ascii="GHEA Grapalat" w:hAnsi="GHEA Grapalat" w:cs="Sylfaen"/>
          <w:sz w:val="18"/>
          <w:szCs w:val="18"/>
          <w:lang w:val="af-ZA"/>
        </w:rPr>
        <w:t>.</w:t>
      </w:r>
    </w:p>
    <w:p w14:paraId="6837973F" w14:textId="77777777" w:rsidR="003F79B4" w:rsidRPr="0010610A" w:rsidRDefault="003F79B4" w:rsidP="003F79B4">
      <w:pPr>
        <w:ind w:firstLine="567"/>
        <w:jc w:val="both"/>
        <w:rPr>
          <w:rFonts w:ascii="GHEA Grapalat" w:hAnsi="GHEA Grapalat"/>
          <w:sz w:val="18"/>
          <w:szCs w:val="18"/>
          <w:lang w:val="hy-AM"/>
        </w:rPr>
      </w:pPr>
      <w:r w:rsidRPr="0010610A">
        <w:rPr>
          <w:rFonts w:ascii="GHEA Grapalat" w:hAnsi="GHEA Grapalat"/>
          <w:sz w:val="18"/>
          <w:szCs w:val="18"/>
          <w:lang w:val="hy-AM"/>
        </w:rPr>
        <w:t xml:space="preserve">2) </w:t>
      </w:r>
      <w:r w:rsidRPr="0010610A">
        <w:rPr>
          <w:rFonts w:ascii="GHEA Grapalat" w:hAnsi="GHEA Grapalat" w:cs="Sylfaen"/>
          <w:sz w:val="18"/>
          <w:szCs w:val="18"/>
          <w:lang w:val="hy-AM"/>
        </w:rPr>
        <w:t>սույն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կետի</w:t>
      </w:r>
      <w:r w:rsidRPr="0010610A">
        <w:rPr>
          <w:rFonts w:ascii="GHEA Grapalat" w:hAnsi="GHEA Grapalat"/>
          <w:sz w:val="18"/>
          <w:szCs w:val="18"/>
          <w:lang w:val="hy-AM"/>
        </w:rPr>
        <w:t xml:space="preserve"> 1-</w:t>
      </w:r>
      <w:r w:rsidRPr="0010610A">
        <w:rPr>
          <w:rFonts w:ascii="GHEA Grapalat" w:hAnsi="GHEA Grapalat" w:cs="Sylfaen"/>
          <w:sz w:val="18"/>
          <w:szCs w:val="18"/>
          <w:lang w:val="hy-AM"/>
        </w:rPr>
        <w:t>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ենթակետում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նշված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փաստաթղթերը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նախագահին</w:t>
      </w:r>
      <w:r w:rsidRPr="0010610A">
        <w:rPr>
          <w:rFonts w:ascii="GHEA Grapalat" w:hAnsi="GHEA Grapalat"/>
          <w:sz w:val="18"/>
          <w:szCs w:val="18"/>
          <w:lang w:val="hy-AM"/>
        </w:rPr>
        <w:t xml:space="preserve"> (նիստը նախագահողին) </w:t>
      </w:r>
      <w:r w:rsidRPr="0010610A">
        <w:rPr>
          <w:rFonts w:ascii="GHEA Grapalat" w:hAnsi="GHEA Grapalat" w:cs="Sylfaen"/>
          <w:sz w:val="18"/>
          <w:szCs w:val="18"/>
          <w:lang w:val="hy-AM"/>
        </w:rPr>
        <w:t>փոխանցվելուց</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հետո</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հանձնաժողովը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գնահատում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է</w:t>
      </w:r>
      <w:r w:rsidRPr="0010610A">
        <w:rPr>
          <w:rFonts w:ascii="GHEA Grapalat" w:hAnsi="GHEA Grapalat"/>
          <w:sz w:val="18"/>
          <w:szCs w:val="18"/>
          <w:lang w:val="hy-AM"/>
        </w:rPr>
        <w:t>`</w:t>
      </w:r>
    </w:p>
    <w:p w14:paraId="37B23935" w14:textId="77777777" w:rsidR="003F79B4" w:rsidRPr="0010610A" w:rsidRDefault="003F79B4" w:rsidP="003F79B4">
      <w:pPr>
        <w:ind w:firstLine="375"/>
        <w:jc w:val="both"/>
        <w:rPr>
          <w:rFonts w:ascii="GHEA Grapalat" w:hAnsi="GHEA Grapalat"/>
          <w:sz w:val="18"/>
          <w:szCs w:val="18"/>
          <w:lang w:val="hy-AM"/>
        </w:rPr>
      </w:pPr>
      <w:r w:rsidRPr="0010610A">
        <w:rPr>
          <w:rFonts w:ascii="GHEA Grapalat" w:hAnsi="GHEA Grapalat" w:cs="Sylfaen"/>
          <w:sz w:val="18"/>
          <w:szCs w:val="18"/>
          <w:lang w:val="hy-AM"/>
        </w:rPr>
        <w:t>ա</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պարունակող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ծրարները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կազմելու</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ներկայացնելու</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սահմանված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կարգին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բացում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գնահատված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հայտերը</w:t>
      </w:r>
      <w:r w:rsidRPr="0010610A">
        <w:rPr>
          <w:rFonts w:ascii="GHEA Grapalat" w:hAnsi="GHEA Grapalat"/>
          <w:sz w:val="18"/>
          <w:szCs w:val="18"/>
          <w:lang w:val="hy-AM"/>
        </w:rPr>
        <w:t>,</w:t>
      </w:r>
    </w:p>
    <w:p w14:paraId="4B49809E" w14:textId="77777777" w:rsidR="003F79B4" w:rsidRPr="0010610A" w:rsidRDefault="003F79B4" w:rsidP="003F79B4">
      <w:pPr>
        <w:ind w:firstLine="375"/>
        <w:jc w:val="both"/>
        <w:rPr>
          <w:rFonts w:ascii="GHEA Grapalat" w:hAnsi="GHEA Grapalat"/>
          <w:sz w:val="18"/>
          <w:szCs w:val="18"/>
          <w:lang w:val="hy-AM"/>
        </w:rPr>
      </w:pPr>
      <w:r w:rsidRPr="0010610A">
        <w:rPr>
          <w:rFonts w:ascii="GHEA Grapalat" w:hAnsi="GHEA Grapalat" w:cs="Sylfaen"/>
          <w:sz w:val="18"/>
          <w:szCs w:val="18"/>
          <w:lang w:val="hy-AM"/>
        </w:rPr>
        <w:t>բ</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բացված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յուրաքանչյուր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ծրարում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պահանջվող</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նախատեսված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փաստաթղթերի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առկայությունը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և</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դրանց</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կազմման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համապատասխանությունը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հրավերով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սահմանված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վավերապայմաններին</w:t>
      </w:r>
      <w:r w:rsidRPr="0010610A">
        <w:rPr>
          <w:rFonts w:ascii="GHEA Grapalat" w:hAnsi="GHEA Grapalat"/>
          <w:sz w:val="18"/>
          <w:szCs w:val="18"/>
          <w:lang w:val="hy-AM"/>
        </w:rPr>
        <w:t>.</w:t>
      </w:r>
    </w:p>
    <w:p w14:paraId="5DD8097C" w14:textId="77777777" w:rsidR="003F79B4" w:rsidRPr="0010610A" w:rsidRDefault="003F79B4" w:rsidP="003F79B4">
      <w:pPr>
        <w:ind w:firstLine="375"/>
        <w:jc w:val="both"/>
        <w:rPr>
          <w:rFonts w:ascii="GHEA Grapalat" w:hAnsi="GHEA Grapalat" w:cs="Sylfaen"/>
          <w:sz w:val="18"/>
          <w:szCs w:val="18"/>
          <w:lang w:val="hy-AM"/>
        </w:rPr>
      </w:pPr>
      <w:r w:rsidRPr="0010610A">
        <w:rPr>
          <w:rFonts w:ascii="GHEA Grapalat" w:hAnsi="GHEA Grapalat"/>
          <w:sz w:val="18"/>
          <w:szCs w:val="18"/>
          <w:lang w:val="hy-AM"/>
        </w:rPr>
        <w:t xml:space="preserve">3) </w:t>
      </w:r>
      <w:r w:rsidRPr="0010610A">
        <w:rPr>
          <w:rFonts w:ascii="GHEA Grapalat" w:hAnsi="GHEA Grapalat" w:cs="Sylfaen"/>
          <w:sz w:val="18"/>
          <w:szCs w:val="18"/>
          <w:lang w:val="hy-AM"/>
        </w:rPr>
        <w:t>հանձնաժողովի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նախագահը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հայտարարում</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է</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հայտեր</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ներկայացրած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մասնակիցների</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գնային</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առաջարկները՝</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մեկ</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թվով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արտահայտված,</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հիմք</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ընդունելով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տառերով</w:t>
      </w:r>
      <w:r w:rsidRPr="0010610A">
        <w:rPr>
          <w:rFonts w:ascii="GHEA Grapalat" w:hAnsi="GHEA Grapalat"/>
          <w:sz w:val="18"/>
          <w:szCs w:val="18"/>
          <w:lang w:val="hy-AM"/>
        </w:rPr>
        <w:t xml:space="preserve"> </w:t>
      </w:r>
      <w:r w:rsidRPr="0010610A">
        <w:rPr>
          <w:rFonts w:ascii="GHEA Grapalat" w:hAnsi="GHEA Grapalat" w:cs="Sylfaen"/>
          <w:sz w:val="18"/>
          <w:szCs w:val="18"/>
          <w:lang w:val="hy-AM"/>
        </w:rPr>
        <w:t>գրվածը:</w:t>
      </w:r>
    </w:p>
    <w:p w14:paraId="43F0BCF4" w14:textId="77777777" w:rsidR="009A796C" w:rsidRPr="0010610A" w:rsidRDefault="00FD274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8</w:t>
      </w:r>
      <w:r w:rsidR="00152564" w:rsidRPr="0010610A">
        <w:rPr>
          <w:rFonts w:ascii="GHEA Grapalat" w:hAnsi="GHEA Grapalat" w:cs="Sylfaen"/>
          <w:sz w:val="18"/>
          <w:szCs w:val="18"/>
          <w:lang w:val="af-ZA"/>
        </w:rPr>
        <w:t>.</w:t>
      </w:r>
      <w:r w:rsidR="00C029B6" w:rsidRPr="0010610A">
        <w:rPr>
          <w:rFonts w:ascii="GHEA Grapalat" w:hAnsi="GHEA Grapalat" w:cs="Sylfaen"/>
          <w:sz w:val="18"/>
          <w:szCs w:val="18"/>
          <w:lang w:val="af-ZA"/>
        </w:rPr>
        <w:t>2</w:t>
      </w:r>
      <w:r w:rsidR="00152564"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Հայտերը</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գնահատվում</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են</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սույն</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հրավերով</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սահմանված</w:t>
      </w:r>
      <w:r w:rsidR="00F61898" w:rsidRPr="0010610A">
        <w:rPr>
          <w:rFonts w:ascii="GHEA Grapalat" w:hAnsi="GHEA Grapalat" w:cs="Sylfaen"/>
          <w:sz w:val="18"/>
          <w:szCs w:val="18"/>
          <w:lang w:val="af-ZA"/>
        </w:rPr>
        <w:t xml:space="preserve"> </w:t>
      </w:r>
      <w:r w:rsidR="00F61898" w:rsidRPr="0010610A">
        <w:rPr>
          <w:rFonts w:ascii="GHEA Grapalat" w:hAnsi="GHEA Grapalat" w:cs="Sylfaen"/>
          <w:sz w:val="18"/>
          <w:szCs w:val="18"/>
          <w:lang w:val="hy-AM"/>
        </w:rPr>
        <w:t>կարգով</w:t>
      </w:r>
      <w:r w:rsidR="00152564" w:rsidRPr="0010610A">
        <w:rPr>
          <w:rFonts w:ascii="GHEA Grapalat" w:hAnsi="GHEA Grapalat" w:cs="Sylfaen"/>
          <w:sz w:val="18"/>
          <w:szCs w:val="18"/>
          <w:lang w:val="af-ZA"/>
        </w:rPr>
        <w:t>:</w:t>
      </w:r>
      <w:r w:rsidR="00B46279" w:rsidRPr="0010610A">
        <w:rPr>
          <w:rFonts w:ascii="GHEA Grapalat" w:hAnsi="GHEA Grapalat" w:cs="Sylfaen"/>
          <w:sz w:val="18"/>
          <w:szCs w:val="18"/>
          <w:lang w:val="af-ZA"/>
        </w:rPr>
        <w:t xml:space="preserve"> </w:t>
      </w:r>
    </w:p>
    <w:p w14:paraId="058DAD7E" w14:textId="77777777" w:rsidR="009A796C" w:rsidRPr="0010610A" w:rsidRDefault="00F7009A" w:rsidP="00F7009A">
      <w:pPr>
        <w:ind w:firstLine="567"/>
        <w:jc w:val="both"/>
        <w:rPr>
          <w:rFonts w:ascii="GHEA Grapalat" w:hAnsi="GHEA Grapalat" w:cs="Sylfaen"/>
          <w:sz w:val="18"/>
          <w:szCs w:val="18"/>
          <w:lang w:val="af-ZA"/>
        </w:rPr>
      </w:pPr>
      <w:r w:rsidRPr="0010610A">
        <w:rPr>
          <w:rFonts w:ascii="GHEA Grapalat" w:hAnsi="GHEA Grapalat" w:cs="Sylfaen"/>
          <w:sz w:val="18"/>
          <w:szCs w:val="18"/>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ընթացակարգի</w:t>
      </w:r>
      <w:r w:rsidRPr="0010610A">
        <w:rPr>
          <w:rFonts w:ascii="GHEA Grapalat" w:hAnsi="GHEA Grapalat" w:cs="Sylfaen"/>
          <w:sz w:val="18"/>
          <w:szCs w:val="18"/>
          <w:lang w:val="af-ZA"/>
        </w:rPr>
        <w:t xml:space="preserve"> </w:t>
      </w:r>
      <w:r w:rsidRPr="0010610A">
        <w:rPr>
          <w:rFonts w:ascii="GHEA Grapalat" w:hAnsi="GHEA Grapalat" w:cs="Sylfaen"/>
          <w:sz w:val="18"/>
          <w:szCs w:val="18"/>
        </w:rPr>
        <w:t>չափաբաժինների</w:t>
      </w:r>
      <w:r w:rsidRPr="0010610A">
        <w:rPr>
          <w:rFonts w:ascii="GHEA Grapalat" w:hAnsi="GHEA Grapalat" w:cs="Sylfaen"/>
          <w:sz w:val="18"/>
          <w:szCs w:val="18"/>
          <w:lang w:val="af-ZA"/>
        </w:rPr>
        <w:t xml:space="preserve"> </w:t>
      </w:r>
      <w:r w:rsidRPr="0010610A">
        <w:rPr>
          <w:rFonts w:ascii="GHEA Grapalat" w:hAnsi="GHEA Grapalat" w:cs="Sylfaen"/>
          <w:sz w:val="18"/>
          <w:szCs w:val="18"/>
        </w:rPr>
        <w:t>քանակը</w:t>
      </w:r>
      <w:r w:rsidRPr="0010610A">
        <w:rPr>
          <w:rFonts w:ascii="GHEA Grapalat" w:hAnsi="GHEA Grapalat" w:cs="Sylfaen"/>
          <w:sz w:val="18"/>
          <w:szCs w:val="18"/>
          <w:lang w:val="af-ZA"/>
        </w:rPr>
        <w:t xml:space="preserve"> </w:t>
      </w:r>
      <w:r w:rsidRPr="0010610A">
        <w:rPr>
          <w:rFonts w:ascii="GHEA Grapalat" w:hAnsi="GHEA Grapalat" w:cs="Sylfaen"/>
          <w:sz w:val="18"/>
          <w:szCs w:val="18"/>
        </w:rPr>
        <w:t>յոթանասունհինգը</w:t>
      </w:r>
      <w:r w:rsidRPr="0010610A">
        <w:rPr>
          <w:rFonts w:ascii="GHEA Grapalat" w:hAnsi="GHEA Grapalat" w:cs="Sylfaen"/>
          <w:sz w:val="18"/>
          <w:szCs w:val="18"/>
          <w:lang w:val="af-ZA"/>
        </w:rPr>
        <w:t xml:space="preserve"> </w:t>
      </w:r>
      <w:r w:rsidRPr="0010610A">
        <w:rPr>
          <w:rFonts w:ascii="GHEA Grapalat" w:hAnsi="GHEA Grapalat" w:cs="Sylfaen"/>
          <w:sz w:val="18"/>
          <w:szCs w:val="18"/>
        </w:rPr>
        <w:t>չգերազանցելու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w:t>
      </w:r>
      <w:r w:rsidR="009A796C" w:rsidRPr="0010610A">
        <w:rPr>
          <w:rFonts w:ascii="GHEA Grapalat" w:hAnsi="GHEA Grapalat" w:cs="Sylfaen"/>
          <w:sz w:val="18"/>
          <w:szCs w:val="18"/>
        </w:rPr>
        <w:t>այտերի</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գնահատումն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իրականացվում</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է</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դրանց</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ներկայացման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վերջնաժամկետը</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լրանալու</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օրվանից</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հաշված</w:t>
      </w:r>
      <w:r w:rsidR="009A796C" w:rsidRPr="0010610A">
        <w:rPr>
          <w:rFonts w:ascii="GHEA Grapalat" w:hAnsi="GHEA Grapalat" w:cs="Sylfaen"/>
          <w:sz w:val="18"/>
          <w:szCs w:val="18"/>
          <w:lang w:val="af-ZA"/>
        </w:rPr>
        <w:t xml:space="preserve"> </w:t>
      </w:r>
      <w:r w:rsidR="00DA10C9"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տաս</w:t>
      </w:r>
      <w:r w:rsidR="006F3F15" w:rsidRPr="0010610A">
        <w:rPr>
          <w:rFonts w:ascii="GHEA Grapalat" w:hAnsi="GHEA Grapalat" w:cs="Sylfaen"/>
          <w:sz w:val="18"/>
          <w:szCs w:val="18"/>
          <w:lang w:val="hy-AM"/>
        </w:rPr>
        <w:t>նհինգ</w:t>
      </w:r>
      <w:r w:rsidRPr="0010610A">
        <w:rPr>
          <w:rFonts w:ascii="GHEA Grapalat" w:hAnsi="GHEA Grapalat" w:cs="Sylfaen"/>
          <w:sz w:val="18"/>
          <w:szCs w:val="18"/>
          <w:lang w:val="af-ZA"/>
        </w:rPr>
        <w:t xml:space="preserve">, </w:t>
      </w:r>
      <w:r w:rsidRPr="0010610A">
        <w:rPr>
          <w:rFonts w:ascii="GHEA Grapalat" w:hAnsi="GHEA Grapalat" w:cs="Sylfaen"/>
          <w:sz w:val="18"/>
          <w:szCs w:val="18"/>
        </w:rPr>
        <w:t>իսկ</w:t>
      </w:r>
      <w:r w:rsidRPr="0010610A">
        <w:rPr>
          <w:rFonts w:ascii="GHEA Grapalat" w:hAnsi="GHEA Grapalat" w:cs="Sylfaen"/>
          <w:sz w:val="18"/>
          <w:szCs w:val="18"/>
          <w:lang w:val="af-ZA"/>
        </w:rPr>
        <w:t xml:space="preserve"> </w:t>
      </w:r>
      <w:r w:rsidRPr="0010610A">
        <w:rPr>
          <w:rFonts w:ascii="GHEA Grapalat" w:hAnsi="GHEA Grapalat" w:cs="Sylfaen"/>
          <w:sz w:val="18"/>
          <w:szCs w:val="18"/>
        </w:rPr>
        <w:t>գերազանցելու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009A796C"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քսան</w:t>
      </w:r>
      <w:r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աշխատանքային</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օրվա</w:t>
      </w:r>
      <w:r w:rsidR="009A796C" w:rsidRPr="0010610A">
        <w:rPr>
          <w:rFonts w:ascii="GHEA Grapalat" w:hAnsi="GHEA Grapalat" w:cs="Sylfaen"/>
          <w:sz w:val="18"/>
          <w:szCs w:val="18"/>
          <w:lang w:val="af-ZA"/>
        </w:rPr>
        <w:t xml:space="preserve"> </w:t>
      </w:r>
      <w:r w:rsidR="009A796C" w:rsidRPr="0010610A">
        <w:rPr>
          <w:rFonts w:ascii="GHEA Grapalat" w:hAnsi="GHEA Grapalat" w:cs="Sylfaen"/>
          <w:sz w:val="18"/>
          <w:szCs w:val="18"/>
        </w:rPr>
        <w:t>ընթացքում</w:t>
      </w:r>
      <w:r w:rsidR="009A796C" w:rsidRPr="0010610A">
        <w:rPr>
          <w:rFonts w:ascii="GHEA Grapalat" w:hAnsi="GHEA Grapalat" w:cs="Sylfaen"/>
          <w:sz w:val="18"/>
          <w:szCs w:val="18"/>
          <w:lang w:val="af-ZA"/>
        </w:rPr>
        <w:t>:</w:t>
      </w:r>
      <w:r w:rsidR="001E17BA" w:rsidRPr="0010610A">
        <w:rPr>
          <w:rFonts w:ascii="GHEA Grapalat" w:hAnsi="GHEA Grapalat" w:cs="Sylfaen"/>
          <w:sz w:val="18"/>
          <w:szCs w:val="18"/>
          <w:lang w:val="af-ZA"/>
        </w:rPr>
        <w:t xml:space="preserve"> </w:t>
      </w:r>
    </w:p>
    <w:p w14:paraId="27456DE0" w14:textId="77777777" w:rsidR="00ED6836" w:rsidRPr="0010610A" w:rsidRDefault="00745561" w:rsidP="00EF3662">
      <w:pPr>
        <w:ind w:firstLine="567"/>
        <w:jc w:val="both"/>
        <w:rPr>
          <w:rFonts w:ascii="GHEA Grapalat" w:hAnsi="GHEA Grapalat" w:cs="Sylfaen"/>
          <w:sz w:val="18"/>
          <w:szCs w:val="18"/>
          <w:lang w:val="af-ZA"/>
        </w:rPr>
      </w:pPr>
      <w:r w:rsidRPr="0010610A">
        <w:rPr>
          <w:rFonts w:ascii="GHEA Grapalat" w:hAnsi="GHEA Grapalat" w:cs="Sylfaen"/>
          <w:sz w:val="18"/>
          <w:szCs w:val="18"/>
        </w:rPr>
        <w:t>Բավարար</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գնահատվում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rPr>
        <w:t>հրավերով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նախատեսված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պայմաններին</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համապատասխանող</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հայտերը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հակառակ</w:t>
      </w:r>
      <w:r w:rsidRPr="0010610A">
        <w:rPr>
          <w:rFonts w:ascii="GHEA Grapalat" w:hAnsi="GHEA Grapalat" w:cs="Sylfaen"/>
          <w:sz w:val="18"/>
          <w:szCs w:val="18"/>
          <w:lang w:val="af-ZA"/>
        </w:rPr>
        <w:t xml:space="preserve"> </w:t>
      </w:r>
      <w:r w:rsidRPr="0010610A">
        <w:rPr>
          <w:rFonts w:ascii="GHEA Grapalat" w:hAnsi="GHEA Grapalat" w:cs="Sylfaen"/>
          <w:sz w:val="18"/>
          <w:szCs w:val="18"/>
        </w:rPr>
        <w:t>դեպքում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հայտերը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գնահատվում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Pr="0010610A">
        <w:rPr>
          <w:rFonts w:ascii="GHEA Grapalat" w:hAnsi="GHEA Grapalat" w:cs="Sylfaen"/>
          <w:sz w:val="18"/>
          <w:szCs w:val="18"/>
          <w:lang w:val="af-ZA"/>
        </w:rPr>
        <w:t xml:space="preserve"> </w:t>
      </w:r>
      <w:r w:rsidRPr="0010610A">
        <w:rPr>
          <w:rFonts w:ascii="GHEA Grapalat" w:hAnsi="GHEA Grapalat" w:cs="Sylfaen"/>
          <w:sz w:val="18"/>
          <w:szCs w:val="18"/>
        </w:rPr>
        <w:t>անբավարար</w:t>
      </w:r>
      <w:r w:rsidRPr="0010610A">
        <w:rPr>
          <w:rFonts w:ascii="GHEA Grapalat" w:hAnsi="GHEA Grapalat" w:cs="Sylfaen"/>
          <w:sz w:val="18"/>
          <w:szCs w:val="18"/>
          <w:lang w:val="af-ZA"/>
        </w:rPr>
        <w:t xml:space="preserve"> </w:t>
      </w:r>
      <w:r w:rsidRPr="0010610A">
        <w:rPr>
          <w:rFonts w:ascii="GHEA Grapalat" w:hAnsi="GHEA Grapalat" w:cs="Sylfaen"/>
          <w:sz w:val="18"/>
          <w:szCs w:val="18"/>
        </w:rPr>
        <w:t>և</w:t>
      </w:r>
      <w:r w:rsidRPr="0010610A">
        <w:rPr>
          <w:rFonts w:ascii="GHEA Grapalat" w:hAnsi="GHEA Grapalat" w:cs="Sylfaen"/>
          <w:sz w:val="18"/>
          <w:szCs w:val="18"/>
          <w:lang w:val="af-ZA"/>
        </w:rPr>
        <w:t xml:space="preserve"> </w:t>
      </w:r>
      <w:r w:rsidRPr="0010610A">
        <w:rPr>
          <w:rFonts w:ascii="GHEA Grapalat" w:hAnsi="GHEA Grapalat" w:cs="Sylfaen"/>
          <w:sz w:val="18"/>
          <w:szCs w:val="18"/>
        </w:rPr>
        <w:t>մերժվում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են</w:t>
      </w:r>
      <w:r w:rsidR="00F20DA5" w:rsidRPr="0010610A">
        <w:rPr>
          <w:rFonts w:ascii="GHEA Grapalat" w:hAnsi="GHEA Grapalat" w:cs="Sylfaen"/>
          <w:sz w:val="18"/>
          <w:szCs w:val="18"/>
          <w:lang w:val="af-ZA"/>
        </w:rPr>
        <w:t>:</w:t>
      </w:r>
      <w:r w:rsidRPr="0010610A">
        <w:rPr>
          <w:rFonts w:ascii="GHEA Grapalat" w:hAnsi="GHEA Grapalat" w:cs="Sylfaen"/>
          <w:sz w:val="18"/>
          <w:szCs w:val="18"/>
          <w:lang w:val="af-ZA"/>
        </w:rPr>
        <w:t xml:space="preserve"> </w:t>
      </w:r>
      <w:r w:rsidR="00B46279" w:rsidRPr="0010610A">
        <w:rPr>
          <w:rFonts w:ascii="GHEA Grapalat" w:hAnsi="GHEA Grapalat" w:cs="Sylfaen"/>
          <w:sz w:val="18"/>
          <w:szCs w:val="18"/>
        </w:rPr>
        <w:t>Ընդ</w:t>
      </w:r>
      <w:r w:rsidR="00B46279" w:rsidRPr="0010610A">
        <w:rPr>
          <w:rFonts w:ascii="GHEA Grapalat" w:hAnsi="GHEA Grapalat" w:cs="Sylfaen"/>
          <w:sz w:val="18"/>
          <w:szCs w:val="18"/>
          <w:lang w:val="af-ZA"/>
        </w:rPr>
        <w:t xml:space="preserve"> որում հայտերի բացման </w:t>
      </w:r>
      <w:r w:rsidR="00F7009A" w:rsidRPr="0010610A">
        <w:rPr>
          <w:rFonts w:ascii="GHEA Grapalat" w:hAnsi="GHEA Grapalat" w:cs="Sylfaen"/>
          <w:sz w:val="18"/>
          <w:szCs w:val="18"/>
          <w:lang w:val="af-ZA"/>
        </w:rPr>
        <w:t xml:space="preserve">և գնահատման </w:t>
      </w:r>
      <w:r w:rsidR="00B46279" w:rsidRPr="0010610A">
        <w:rPr>
          <w:rFonts w:ascii="GHEA Grapalat" w:hAnsi="GHEA Grapalat" w:cs="Sylfaen"/>
          <w:sz w:val="18"/>
          <w:szCs w:val="18"/>
          <w:lang w:val="af-ZA"/>
        </w:rPr>
        <w:t xml:space="preserve">նիստում </w:t>
      </w:r>
      <w:r w:rsidR="00B46279" w:rsidRPr="0010610A">
        <w:rPr>
          <w:rFonts w:ascii="GHEA Grapalat" w:hAnsi="GHEA Grapalat" w:cs="Sylfaen"/>
          <w:sz w:val="18"/>
          <w:szCs w:val="18"/>
          <w:lang w:val="af-ZA"/>
        </w:rPr>
        <w:lastRenderedPageBreak/>
        <w:t xml:space="preserve">հանձնաժողովը մերժում է այն հայտերը, </w:t>
      </w:r>
      <w:r w:rsidR="00B46279" w:rsidRPr="0010610A">
        <w:rPr>
          <w:rFonts w:ascii="GHEA Grapalat" w:hAnsi="GHEA Grapalat" w:cs="Sylfaen"/>
          <w:sz w:val="18"/>
          <w:szCs w:val="18"/>
        </w:rPr>
        <w:t>որոնցում</w:t>
      </w:r>
      <w:r w:rsidR="00B46279"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բացակայում</w:t>
      </w:r>
      <w:r w:rsidR="00ED6836"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են</w:t>
      </w:r>
      <w:r w:rsidR="00763EF7"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գնային</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առաջարկ</w:t>
      </w:r>
      <w:r w:rsidR="00771A92" w:rsidRPr="0010610A">
        <w:rPr>
          <w:rFonts w:ascii="GHEA Grapalat" w:hAnsi="GHEA Grapalat" w:cs="Sylfaen"/>
          <w:sz w:val="18"/>
          <w:szCs w:val="18"/>
        </w:rPr>
        <w:t>ներ</w:t>
      </w:r>
      <w:r w:rsidR="00ED6836" w:rsidRPr="0010610A">
        <w:rPr>
          <w:rFonts w:ascii="GHEA Grapalat" w:hAnsi="GHEA Grapalat" w:cs="Sylfaen"/>
          <w:sz w:val="18"/>
          <w:szCs w:val="18"/>
        </w:rPr>
        <w:t>ը</w:t>
      </w:r>
      <w:r w:rsidR="00ED6836"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hy-AM"/>
        </w:rPr>
        <w:t>և/կամ հայտի ապահովումը</w:t>
      </w:r>
      <w:r w:rsidR="006F3F15"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կամ</w:t>
      </w:r>
      <w:r w:rsidR="00ED6836" w:rsidRPr="0010610A">
        <w:rPr>
          <w:rFonts w:ascii="GHEA Grapalat" w:hAnsi="GHEA Grapalat" w:cs="Sylfaen"/>
          <w:sz w:val="18"/>
          <w:szCs w:val="18"/>
          <w:lang w:val="af-ZA"/>
        </w:rPr>
        <w:t xml:space="preserve"> </w:t>
      </w:r>
      <w:r w:rsidR="00771A92" w:rsidRPr="0010610A">
        <w:rPr>
          <w:rFonts w:ascii="GHEA Grapalat" w:hAnsi="GHEA Grapalat" w:cs="Sylfaen"/>
          <w:sz w:val="18"/>
          <w:szCs w:val="18"/>
          <w:lang w:val="af-ZA"/>
        </w:rPr>
        <w:t xml:space="preserve">դրանք </w:t>
      </w:r>
      <w:r w:rsidR="00ED6836" w:rsidRPr="0010610A">
        <w:rPr>
          <w:rFonts w:ascii="GHEA Grapalat" w:hAnsi="GHEA Grapalat" w:cs="Sylfaen"/>
          <w:sz w:val="18"/>
          <w:szCs w:val="18"/>
        </w:rPr>
        <w:t>ներկայացված</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են</w:t>
      </w:r>
      <w:r w:rsidR="00B1695D"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հրավերի</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պահանջներին</w:t>
      </w:r>
      <w:r w:rsidR="00ED6836" w:rsidRPr="0010610A">
        <w:rPr>
          <w:rFonts w:ascii="GHEA Grapalat" w:hAnsi="GHEA Grapalat" w:cs="Sylfaen"/>
          <w:sz w:val="18"/>
          <w:szCs w:val="18"/>
          <w:lang w:val="af-ZA"/>
        </w:rPr>
        <w:t xml:space="preserve"> </w:t>
      </w:r>
      <w:r w:rsidR="00ED6836" w:rsidRPr="0010610A">
        <w:rPr>
          <w:rFonts w:ascii="GHEA Grapalat" w:hAnsi="GHEA Grapalat" w:cs="Sylfaen"/>
          <w:sz w:val="18"/>
          <w:szCs w:val="18"/>
        </w:rPr>
        <w:t>անհամապատասխան</w:t>
      </w:r>
      <w:r w:rsidR="00F61898" w:rsidRPr="0010610A">
        <w:rPr>
          <w:rFonts w:ascii="GHEA Grapalat" w:hAnsi="GHEA Grapalat" w:cs="Sylfaen"/>
          <w:sz w:val="18"/>
          <w:szCs w:val="18"/>
          <w:lang w:val="af-ZA"/>
        </w:rPr>
        <w:t>:</w:t>
      </w:r>
    </w:p>
    <w:p w14:paraId="2D94FF92" w14:textId="77777777" w:rsidR="00B514E8" w:rsidRPr="0010610A" w:rsidRDefault="00FD2748"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8</w:t>
      </w:r>
      <w:r w:rsidR="00096865" w:rsidRPr="0010610A">
        <w:rPr>
          <w:rFonts w:ascii="GHEA Grapalat" w:hAnsi="GHEA Grapalat" w:cs="Sylfaen"/>
          <w:sz w:val="18"/>
          <w:szCs w:val="18"/>
        </w:rPr>
        <w:t>.</w:t>
      </w:r>
      <w:r w:rsidR="003F79B4" w:rsidRPr="0010610A">
        <w:rPr>
          <w:rFonts w:ascii="GHEA Grapalat" w:hAnsi="GHEA Grapalat" w:cs="Sylfaen"/>
          <w:sz w:val="18"/>
          <w:szCs w:val="18"/>
        </w:rPr>
        <w:t>3</w:t>
      </w:r>
      <w:r w:rsidR="00D7435F" w:rsidRPr="0010610A">
        <w:rPr>
          <w:rFonts w:ascii="GHEA Grapalat" w:hAnsi="GHEA Grapalat" w:cs="Sylfaen"/>
          <w:sz w:val="18"/>
          <w:szCs w:val="18"/>
        </w:rPr>
        <w:t xml:space="preserve"> </w:t>
      </w:r>
      <w:r w:rsidR="00A85E5D" w:rsidRPr="0010610A">
        <w:rPr>
          <w:rFonts w:ascii="GHEA Grapalat" w:hAnsi="GHEA Grapalat" w:cs="Sylfaen"/>
          <w:sz w:val="18"/>
          <w:szCs w:val="18"/>
          <w:lang w:val="hy-AM"/>
        </w:rPr>
        <w:t>Ընտրված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մասնակիցը</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որոշվում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է</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բավարար</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գնահատված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հայտեր</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ներկայացրած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մասնակիցների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թվից</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նվազագույն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գնային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առաջարկ</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ներկայացրած</w:t>
      </w:r>
      <w:r w:rsidR="00B514E8" w:rsidRPr="0010610A">
        <w:rPr>
          <w:rFonts w:ascii="GHEA Grapalat" w:hAnsi="GHEA Grapalat" w:cs="Sylfaen"/>
          <w:sz w:val="18"/>
          <w:szCs w:val="18"/>
        </w:rPr>
        <w:t xml:space="preserve"> </w:t>
      </w:r>
      <w:r w:rsidR="00153C87" w:rsidRPr="0010610A">
        <w:rPr>
          <w:rFonts w:ascii="GHEA Grapalat" w:hAnsi="GHEA Grapalat" w:cs="Sylfaen"/>
          <w:sz w:val="18"/>
          <w:szCs w:val="18"/>
          <w:lang w:val="en-US"/>
        </w:rPr>
        <w:t>մ</w:t>
      </w:r>
      <w:r w:rsidR="00153C87" w:rsidRPr="0010610A">
        <w:rPr>
          <w:rFonts w:ascii="GHEA Grapalat" w:hAnsi="GHEA Grapalat" w:cs="Sylfaen"/>
          <w:sz w:val="18"/>
          <w:szCs w:val="18"/>
          <w:lang w:val="ru-RU"/>
        </w:rPr>
        <w:t>ասնակցին</w:t>
      </w:r>
      <w:r w:rsidR="00153C87"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նախապատվություն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տալու</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սկզբունքով։</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Ընդ</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հանձնաժողովի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կողմից</w:t>
      </w:r>
      <w:r w:rsidR="00B514E8" w:rsidRPr="0010610A">
        <w:rPr>
          <w:rFonts w:ascii="GHEA Grapalat" w:hAnsi="GHEA Grapalat" w:cs="Sylfaen"/>
          <w:sz w:val="18"/>
          <w:szCs w:val="18"/>
        </w:rPr>
        <w:t xml:space="preserve"> </w:t>
      </w:r>
      <w:r w:rsidR="00A85E5D" w:rsidRPr="0010610A">
        <w:rPr>
          <w:rFonts w:ascii="GHEA Grapalat" w:hAnsi="GHEA Grapalat" w:cs="Sylfaen"/>
          <w:sz w:val="18"/>
          <w:szCs w:val="18"/>
          <w:lang w:val="hy-AM"/>
        </w:rPr>
        <w:t>ընտրված</w:t>
      </w:r>
      <w:r w:rsidR="00A85E5D" w:rsidRPr="0010610A">
        <w:rPr>
          <w:rFonts w:ascii="GHEA Grapalat" w:hAnsi="GHEA Grapalat" w:cs="Sylfaen"/>
          <w:sz w:val="18"/>
          <w:szCs w:val="18"/>
        </w:rPr>
        <w:t xml:space="preserve"> </w:t>
      </w:r>
      <w:r w:rsidR="00B514E8" w:rsidRPr="0010610A">
        <w:rPr>
          <w:rFonts w:ascii="GHEA Grapalat" w:hAnsi="GHEA Grapalat" w:cs="Sylfaen"/>
          <w:sz w:val="18"/>
          <w:szCs w:val="18"/>
          <w:lang w:val="en-US"/>
        </w:rPr>
        <w:t>և</w:t>
      </w:r>
      <w:r w:rsidR="00B514E8"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այդպիսին չճանաչված</w:t>
      </w:r>
      <w:r w:rsidR="006F3F15" w:rsidRPr="0010610A" w:rsidDel="006F3F15">
        <w:rPr>
          <w:rFonts w:ascii="GHEA Grapalat" w:hAnsi="GHEA Grapalat" w:cs="Sylfaen"/>
          <w:sz w:val="18"/>
          <w:szCs w:val="18"/>
        </w:rPr>
        <w:t xml:space="preserve"> </w:t>
      </w:r>
      <w:r w:rsidR="00B514E8" w:rsidRPr="0010610A">
        <w:rPr>
          <w:rFonts w:ascii="GHEA Grapalat" w:hAnsi="GHEA Grapalat" w:cs="Sylfaen"/>
          <w:sz w:val="18"/>
          <w:szCs w:val="18"/>
          <w:lang w:val="ru-RU"/>
        </w:rPr>
        <w:t>մասնակիցներին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որոշելիս</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գնային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առաջարկների</w:t>
      </w:r>
      <w:r w:rsidR="00B514E8" w:rsidRPr="0010610A">
        <w:rPr>
          <w:rFonts w:ascii="GHEA Grapalat" w:hAnsi="GHEA Grapalat" w:cs="Sylfaen"/>
          <w:sz w:val="18"/>
          <w:szCs w:val="18"/>
        </w:rPr>
        <w:t xml:space="preserve"> գնահատումը և </w:t>
      </w:r>
      <w:r w:rsidR="00B514E8" w:rsidRPr="0010610A">
        <w:rPr>
          <w:rFonts w:ascii="GHEA Grapalat" w:hAnsi="GHEA Grapalat" w:cs="Sylfaen"/>
          <w:sz w:val="18"/>
          <w:szCs w:val="18"/>
          <w:lang w:val="ru-RU"/>
        </w:rPr>
        <w:t>համեմատումն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իրականացվում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է</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առանց</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սույն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հրավերի</w:t>
      </w:r>
      <w:r w:rsidR="00B514E8" w:rsidRPr="0010610A">
        <w:rPr>
          <w:rFonts w:ascii="GHEA Grapalat" w:hAnsi="GHEA Grapalat" w:cs="Sylfaen"/>
          <w:sz w:val="18"/>
          <w:szCs w:val="18"/>
        </w:rPr>
        <w:t xml:space="preserve"> </w:t>
      </w:r>
      <w:r w:rsidR="00AE4008" w:rsidRPr="0010610A">
        <w:rPr>
          <w:rFonts w:ascii="GHEA Grapalat" w:hAnsi="GHEA Grapalat" w:cs="Sylfaen"/>
          <w:sz w:val="18"/>
          <w:szCs w:val="18"/>
        </w:rPr>
        <w:t>1-ին</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մասի</w:t>
      </w:r>
      <w:r w:rsidR="00B514E8" w:rsidRPr="0010610A">
        <w:rPr>
          <w:rFonts w:ascii="GHEA Grapalat" w:hAnsi="GHEA Grapalat" w:cs="Sylfaen"/>
          <w:sz w:val="18"/>
          <w:szCs w:val="18"/>
        </w:rPr>
        <w:t xml:space="preserve"> </w:t>
      </w:r>
      <w:r w:rsidR="00AE4008" w:rsidRPr="0010610A">
        <w:rPr>
          <w:rFonts w:ascii="GHEA Grapalat" w:hAnsi="GHEA Grapalat" w:cs="Sylfaen"/>
          <w:sz w:val="18"/>
          <w:szCs w:val="18"/>
        </w:rPr>
        <w:t>5</w:t>
      </w:r>
      <w:r w:rsidR="00B514E8" w:rsidRPr="0010610A">
        <w:rPr>
          <w:rFonts w:ascii="GHEA Grapalat" w:hAnsi="GHEA Grapalat" w:cs="Sylfaen"/>
          <w:sz w:val="18"/>
          <w:szCs w:val="18"/>
        </w:rPr>
        <w:t>.2</w:t>
      </w:r>
      <w:r w:rsidR="00F20DA5" w:rsidRPr="0010610A">
        <w:rPr>
          <w:rFonts w:ascii="GHEA Grapalat" w:hAnsi="GHEA Grapalat" w:cs="Sylfaen"/>
          <w:sz w:val="18"/>
          <w:szCs w:val="18"/>
        </w:rPr>
        <w:t>-րդ</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կետում</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նշված</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հարկի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գումարի</w:t>
      </w:r>
      <w:r w:rsidR="00B514E8" w:rsidRPr="0010610A">
        <w:rPr>
          <w:rFonts w:ascii="GHEA Grapalat" w:hAnsi="GHEA Grapalat" w:cs="Sylfaen"/>
          <w:sz w:val="18"/>
          <w:szCs w:val="18"/>
        </w:rPr>
        <w:t xml:space="preserve"> </w:t>
      </w:r>
      <w:r w:rsidR="00B514E8" w:rsidRPr="0010610A">
        <w:rPr>
          <w:rFonts w:ascii="GHEA Grapalat" w:hAnsi="GHEA Grapalat" w:cs="Sylfaen"/>
          <w:sz w:val="18"/>
          <w:szCs w:val="18"/>
          <w:lang w:val="ru-RU"/>
        </w:rPr>
        <w:t>հաշվարկման</w:t>
      </w:r>
      <w:r w:rsidR="00F61898" w:rsidRPr="0010610A">
        <w:rPr>
          <w:rFonts w:ascii="GHEA Grapalat" w:hAnsi="GHEA Grapalat" w:cs="Sylfaen"/>
          <w:sz w:val="18"/>
          <w:szCs w:val="18"/>
          <w:lang w:val="hy-AM"/>
        </w:rPr>
        <w:t>:</w:t>
      </w:r>
    </w:p>
    <w:p w14:paraId="481D4BAC" w14:textId="7A51A1C3" w:rsidR="00096865" w:rsidRPr="0010610A" w:rsidRDefault="00FD2748" w:rsidP="00EF3662">
      <w:pPr>
        <w:pStyle w:val="BodyTextIndent"/>
        <w:spacing w:line="240" w:lineRule="auto"/>
        <w:ind w:firstLine="567"/>
        <w:rPr>
          <w:rFonts w:ascii="GHEA Grapalat" w:hAnsi="GHEA Grapalat" w:cs="Sylfaen"/>
          <w:b/>
          <w:i w:val="0"/>
          <w:sz w:val="18"/>
          <w:szCs w:val="18"/>
          <w:lang w:val="af-ZA"/>
        </w:rPr>
      </w:pPr>
      <w:r w:rsidRPr="0010610A">
        <w:rPr>
          <w:rFonts w:ascii="GHEA Grapalat" w:hAnsi="GHEA Grapalat" w:cs="Sylfaen"/>
          <w:i w:val="0"/>
          <w:sz w:val="18"/>
          <w:szCs w:val="18"/>
          <w:lang w:val="af-ZA"/>
        </w:rPr>
        <w:t>8</w:t>
      </w:r>
      <w:r w:rsidR="00096865" w:rsidRPr="0010610A">
        <w:rPr>
          <w:rFonts w:ascii="GHEA Grapalat" w:hAnsi="GHEA Grapalat" w:cs="Sylfaen"/>
          <w:i w:val="0"/>
          <w:sz w:val="18"/>
          <w:szCs w:val="18"/>
          <w:lang w:val="af-ZA"/>
        </w:rPr>
        <w:t>.</w:t>
      </w:r>
      <w:r w:rsidR="003F79B4" w:rsidRPr="0010610A">
        <w:rPr>
          <w:rFonts w:ascii="GHEA Grapalat" w:hAnsi="GHEA Grapalat" w:cs="Sylfaen"/>
          <w:i w:val="0"/>
          <w:sz w:val="18"/>
          <w:szCs w:val="18"/>
          <w:lang w:val="af-ZA"/>
        </w:rPr>
        <w:t>4</w:t>
      </w:r>
      <w:r w:rsidR="00D7435F"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Եթե</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հայտում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անհամապատասխանություն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տեղ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գտել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տառերով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թվերով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գումարների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միջև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ապա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հիմք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է</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ընդունվում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տառերով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hy-AM"/>
        </w:rPr>
        <w:t>գումարը</w:t>
      </w:r>
      <w:r w:rsidR="004D5671" w:rsidRPr="0010610A">
        <w:rPr>
          <w:rFonts w:ascii="GHEA Grapalat" w:hAnsi="GHEA Grapalat" w:cs="Sylfaen"/>
          <w:i w:val="0"/>
          <w:sz w:val="18"/>
          <w:szCs w:val="18"/>
          <w:lang w:val="hy-AM"/>
        </w:rPr>
        <w:t>։</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Եթե</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առաջարկվող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գները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ներկայացված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երկու</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ավելի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արժույթներով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ապա</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դրանք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համեմատվում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Հայաստանի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Հանրապետության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դրամով</w:t>
      </w:r>
      <w:r w:rsidR="00096865" w:rsidRPr="0010610A">
        <w:rPr>
          <w:rFonts w:ascii="GHEA Grapalat" w:hAnsi="GHEA Grapalat" w:cs="Sylfaen"/>
          <w:i w:val="0"/>
          <w:sz w:val="18"/>
          <w:szCs w:val="18"/>
          <w:lang w:val="af-ZA"/>
        </w:rPr>
        <w:t>`</w:t>
      </w:r>
      <w:r w:rsidR="0067513E" w:rsidRPr="0010610A">
        <w:rPr>
          <w:rFonts w:ascii="GHEA Grapalat" w:hAnsi="GHEA Grapalat" w:cs="Sylfaen"/>
          <w:b/>
          <w:i w:val="0"/>
          <w:sz w:val="18"/>
          <w:szCs w:val="18"/>
          <w:lang w:val="hy-AM"/>
        </w:rPr>
        <w:t>ՀՀ Կենտրոնական բանկի տվյալ օրվա փոխարժեքով։</w:t>
      </w:r>
      <w:r w:rsidR="00507FEA" w:rsidRPr="0010610A">
        <w:rPr>
          <w:rFonts w:ascii="GHEA Grapalat" w:hAnsi="GHEA Grapalat" w:cs="Sylfaen"/>
          <w:b/>
          <w:i w:val="0"/>
          <w:sz w:val="18"/>
          <w:szCs w:val="18"/>
          <w:lang w:val="af-ZA"/>
        </w:rPr>
        <w:t xml:space="preserve"> </w:t>
      </w:r>
    </w:p>
    <w:p w14:paraId="4B070BB9" w14:textId="3B122EED" w:rsidR="009B6D58" w:rsidRPr="0010610A" w:rsidRDefault="00FD2748" w:rsidP="00EF3662">
      <w:pPr>
        <w:pStyle w:val="norm"/>
        <w:spacing w:line="240" w:lineRule="auto"/>
        <w:rPr>
          <w:rFonts w:ascii="GHEA Grapalat" w:hAnsi="GHEA Grapalat" w:cs="Sylfaen"/>
          <w:sz w:val="18"/>
          <w:szCs w:val="18"/>
          <w:lang w:val="af-ZA" w:eastAsia="en-US"/>
        </w:rPr>
      </w:pPr>
      <w:r w:rsidRPr="0010610A">
        <w:rPr>
          <w:rFonts w:ascii="GHEA Grapalat" w:hAnsi="GHEA Grapalat"/>
          <w:sz w:val="18"/>
          <w:szCs w:val="18"/>
          <w:lang w:val="af-ZA" w:eastAsia="x-none"/>
        </w:rPr>
        <w:t>8</w:t>
      </w:r>
      <w:r w:rsidR="00633389" w:rsidRPr="0010610A">
        <w:rPr>
          <w:rFonts w:ascii="GHEA Grapalat" w:hAnsi="GHEA Grapalat"/>
          <w:sz w:val="18"/>
          <w:szCs w:val="18"/>
          <w:lang w:val="af-ZA" w:eastAsia="x-none"/>
        </w:rPr>
        <w:t>.</w:t>
      </w:r>
      <w:r w:rsidR="007367D4" w:rsidRPr="0010610A">
        <w:rPr>
          <w:rFonts w:ascii="GHEA Grapalat" w:hAnsi="GHEA Grapalat"/>
          <w:sz w:val="18"/>
          <w:szCs w:val="18"/>
          <w:lang w:val="hy-AM" w:eastAsia="x-none"/>
        </w:rPr>
        <w:t>5</w:t>
      </w:r>
      <w:r w:rsidR="00D7435F" w:rsidRPr="0010610A">
        <w:rPr>
          <w:rFonts w:ascii="GHEA Grapalat" w:hAnsi="GHEA Grapalat"/>
          <w:sz w:val="18"/>
          <w:szCs w:val="18"/>
          <w:lang w:val="af-ZA" w:eastAsia="x-none"/>
        </w:rPr>
        <w:t xml:space="preserve"> </w:t>
      </w:r>
      <w:r w:rsidR="00973FB1" w:rsidRPr="0010610A">
        <w:rPr>
          <w:rFonts w:ascii="GHEA Grapalat" w:hAnsi="GHEA Grapalat"/>
          <w:sz w:val="18"/>
          <w:szCs w:val="18"/>
          <w:lang w:val="af-ZA" w:eastAsia="x-none"/>
        </w:rPr>
        <w:t>Հ</w:t>
      </w:r>
      <w:r w:rsidR="00973FB1" w:rsidRPr="0010610A">
        <w:rPr>
          <w:rFonts w:ascii="GHEA Grapalat" w:hAnsi="GHEA Grapalat" w:cs="Sylfaen"/>
          <w:sz w:val="18"/>
          <w:szCs w:val="18"/>
          <w:lang w:val="ru-RU" w:eastAsia="en-US"/>
        </w:rPr>
        <w:t>անձնաժողովը</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հրավերի</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պահանջների</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նկատմամբ</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բավարար</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գնահատված</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հայտեր</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ներկայացրած</w:t>
      </w:r>
      <w:r w:rsidR="00973FB1"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eastAsia="en-US"/>
        </w:rPr>
        <w:t>մ</w:t>
      </w:r>
      <w:r w:rsidR="00973FB1" w:rsidRPr="0010610A">
        <w:rPr>
          <w:rFonts w:ascii="GHEA Grapalat" w:hAnsi="GHEA Grapalat" w:cs="Sylfaen"/>
          <w:sz w:val="18"/>
          <w:szCs w:val="18"/>
          <w:lang w:val="ru-RU" w:eastAsia="en-US"/>
        </w:rPr>
        <w:t>ասնակիցներից</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որոշում</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և</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հայտարարում</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է</w:t>
      </w:r>
      <w:r w:rsidR="00973FB1"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hy-AM" w:eastAsia="en-US"/>
        </w:rPr>
        <w:t>ընտրված</w:t>
      </w:r>
      <w:r w:rsidR="00D32414"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և</w:t>
      </w:r>
      <w:r w:rsidR="00973FB1" w:rsidRPr="0010610A">
        <w:rPr>
          <w:rFonts w:ascii="GHEA Grapalat" w:hAnsi="GHEA Grapalat" w:cs="Sylfaen"/>
          <w:sz w:val="18"/>
          <w:szCs w:val="18"/>
          <w:lang w:val="af-ZA" w:eastAsia="en-US"/>
        </w:rPr>
        <w:t xml:space="preserve"> </w:t>
      </w:r>
      <w:r w:rsidR="006F3F15" w:rsidRPr="0010610A">
        <w:rPr>
          <w:rFonts w:ascii="GHEA Grapalat" w:hAnsi="GHEA Grapalat" w:cs="Sylfaen"/>
          <w:sz w:val="18"/>
          <w:szCs w:val="18"/>
          <w:lang w:val="hy-AM" w:eastAsia="en-US"/>
        </w:rPr>
        <w:t>այդպիսին չճանաչված</w:t>
      </w:r>
      <w:r w:rsidR="00973FB1"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ru-RU" w:eastAsia="en-US"/>
        </w:rPr>
        <w:t>մասնակիցներին</w:t>
      </w:r>
      <w:r w:rsidR="00973FB1" w:rsidRPr="0010610A">
        <w:rPr>
          <w:rFonts w:ascii="GHEA Grapalat" w:hAnsi="GHEA Grapalat" w:cs="Sylfaen"/>
          <w:sz w:val="18"/>
          <w:szCs w:val="18"/>
          <w:lang w:val="af-ZA" w:eastAsia="en-US"/>
        </w:rPr>
        <w:t>:</w:t>
      </w:r>
      <w:r w:rsidR="00D32414" w:rsidRPr="0010610A">
        <w:rPr>
          <w:rFonts w:ascii="GHEA Grapalat" w:hAnsi="GHEA Grapalat" w:cs="Sylfaen"/>
          <w:sz w:val="18"/>
          <w:szCs w:val="18"/>
          <w:lang w:val="af-ZA" w:eastAsia="en-US"/>
        </w:rPr>
        <w:t xml:space="preserve"> </w:t>
      </w:r>
      <w:r w:rsidR="00047327" w:rsidRPr="0010610A">
        <w:rPr>
          <w:rFonts w:ascii="GHEA Grapalat" w:hAnsi="GHEA Grapalat" w:cs="Sylfaen"/>
          <w:sz w:val="18"/>
          <w:szCs w:val="18"/>
          <w:lang w:val="af-ZA" w:eastAsia="en-US"/>
        </w:rPr>
        <w:t xml:space="preserve">Շինարարական ծրագրերի գնման դեպքում </w:t>
      </w:r>
      <w:r w:rsidR="00D32414" w:rsidRPr="0010610A">
        <w:rPr>
          <w:rFonts w:ascii="GHEA Grapalat" w:hAnsi="GHEA Grapalat" w:cs="Sylfaen"/>
          <w:sz w:val="18"/>
          <w:szCs w:val="18"/>
          <w:lang w:val="ru-RU" w:eastAsia="en-US"/>
        </w:rPr>
        <w:t>հանձնաժողովը</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գնահատում</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է</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նաև</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ներկայացված</w:t>
      </w:r>
      <w:r w:rsidR="00D32414" w:rsidRPr="0010610A">
        <w:rPr>
          <w:rFonts w:ascii="GHEA Grapalat" w:hAnsi="GHEA Grapalat" w:cs="Sylfaen"/>
          <w:sz w:val="18"/>
          <w:szCs w:val="18"/>
          <w:lang w:val="af-ZA" w:eastAsia="en-US"/>
        </w:rPr>
        <w:t xml:space="preserve"> </w:t>
      </w:r>
      <w:r w:rsidR="00047327" w:rsidRPr="0010610A">
        <w:rPr>
          <w:rFonts w:ascii="GHEA Grapalat" w:hAnsi="GHEA Grapalat" w:cs="Sylfaen"/>
          <w:sz w:val="18"/>
          <w:szCs w:val="18"/>
          <w:lang w:val="af-ZA" w:eastAsia="en-US"/>
        </w:rPr>
        <w:t xml:space="preserve">սարքերի և սարքավորումների տեխնիկական բնութագրերի </w:t>
      </w:r>
      <w:r w:rsidR="00D32414" w:rsidRPr="0010610A">
        <w:rPr>
          <w:rFonts w:ascii="GHEA Grapalat" w:hAnsi="GHEA Grapalat" w:cs="Sylfaen"/>
          <w:sz w:val="18"/>
          <w:szCs w:val="18"/>
          <w:lang w:val="ru-RU" w:eastAsia="en-US"/>
        </w:rPr>
        <w:t>համապատասխանությունը</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հրավերի</w:t>
      </w:r>
      <w:r w:rsidR="00D32414" w:rsidRPr="0010610A">
        <w:rPr>
          <w:rFonts w:ascii="GHEA Grapalat" w:hAnsi="GHEA Grapalat" w:cs="Sylfaen"/>
          <w:sz w:val="18"/>
          <w:szCs w:val="18"/>
          <w:lang w:val="af-ZA" w:eastAsia="en-US"/>
        </w:rPr>
        <w:t xml:space="preserve"> </w:t>
      </w:r>
      <w:r w:rsidR="00D32414" w:rsidRPr="0010610A">
        <w:rPr>
          <w:rFonts w:ascii="GHEA Grapalat" w:hAnsi="GHEA Grapalat" w:cs="Sylfaen"/>
          <w:sz w:val="18"/>
          <w:szCs w:val="18"/>
          <w:lang w:val="ru-RU" w:eastAsia="en-US"/>
        </w:rPr>
        <w:t>պահանջներին</w:t>
      </w:r>
      <w:r w:rsidR="00D32414" w:rsidRPr="0010610A">
        <w:rPr>
          <w:rFonts w:ascii="GHEA Grapalat" w:hAnsi="GHEA Grapalat" w:cs="Sylfaen"/>
          <w:sz w:val="18"/>
          <w:szCs w:val="18"/>
          <w:lang w:val="af-ZA" w:eastAsia="en-US"/>
        </w:rPr>
        <w:t>:</w:t>
      </w:r>
      <w:r w:rsidR="00973FB1"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Առաջարկված</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նվազագույն</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գների</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հավասարության</w:t>
      </w:r>
      <w:r w:rsidR="009B6D58" w:rsidRPr="0010610A">
        <w:rPr>
          <w:rFonts w:ascii="GHEA Grapalat" w:hAnsi="GHEA Grapalat" w:cs="Sylfaen"/>
          <w:sz w:val="18"/>
          <w:szCs w:val="18"/>
          <w:lang w:val="af-ZA" w:eastAsia="en-US"/>
        </w:rPr>
        <w:t xml:space="preserve"> </w:t>
      </w:r>
      <w:r w:rsidR="009B6D58" w:rsidRPr="0010610A">
        <w:rPr>
          <w:rFonts w:ascii="GHEA Grapalat" w:hAnsi="GHEA Grapalat" w:cs="Sylfaen"/>
          <w:sz w:val="18"/>
          <w:szCs w:val="18"/>
          <w:lang w:val="ru-RU" w:eastAsia="en-US"/>
        </w:rPr>
        <w:t>դեպքում</w:t>
      </w:r>
      <w:r w:rsidR="009B6D58" w:rsidRPr="0010610A">
        <w:rPr>
          <w:rFonts w:ascii="GHEA Grapalat" w:hAnsi="GHEA Grapalat" w:cs="Sylfaen"/>
          <w:sz w:val="18"/>
          <w:szCs w:val="18"/>
          <w:lang w:val="af-ZA" w:eastAsia="en-US"/>
        </w:rPr>
        <w:t xml:space="preserve"> </w:t>
      </w:r>
    </w:p>
    <w:p w14:paraId="6859980A" w14:textId="375C991F" w:rsidR="009B6D58" w:rsidRPr="0010610A" w:rsidRDefault="009B6D58" w:rsidP="00EF3662">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ա</w:t>
      </w:r>
      <w:r w:rsidRPr="0010610A">
        <w:rPr>
          <w:rFonts w:ascii="GHEA Grapalat" w:hAnsi="GHEA Grapalat" w:cs="Sylfaen"/>
          <w:sz w:val="18"/>
          <w:szCs w:val="18"/>
          <w:lang w:val="af-ZA" w:eastAsia="en-US"/>
        </w:rPr>
        <w:t xml:space="preserve">. </w:t>
      </w:r>
      <w:r w:rsidR="00E34189" w:rsidRPr="0010610A">
        <w:rPr>
          <w:rFonts w:ascii="GHEA Grapalat" w:hAnsi="GHEA Grapalat" w:cs="Sylfaen"/>
          <w:sz w:val="18"/>
          <w:szCs w:val="18"/>
          <w:lang w:val="hy-AM" w:eastAsia="en-US"/>
        </w:rPr>
        <w:t>ընտրված</w:t>
      </w:r>
      <w:r w:rsidR="00E34189"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hy-AM" w:eastAsia="en-US"/>
        </w:rPr>
        <w:t xml:space="preserve">և </w:t>
      </w:r>
      <w:r w:rsidR="006F3F15" w:rsidRPr="0010610A">
        <w:rPr>
          <w:rFonts w:ascii="GHEA Grapalat" w:hAnsi="GHEA Grapalat" w:cs="Sylfaen"/>
          <w:sz w:val="18"/>
          <w:szCs w:val="18"/>
          <w:lang w:val="hy-AM" w:eastAsia="en-US"/>
        </w:rPr>
        <w:t>այդպիսին չճանաչված</w:t>
      </w:r>
      <w:r w:rsidR="006F3F15" w:rsidRPr="0010610A" w:rsidDel="006F3F15">
        <w:rPr>
          <w:rFonts w:ascii="GHEA Grapalat" w:hAnsi="GHEA Grapalat" w:cs="Sylfaen"/>
          <w:sz w:val="18"/>
          <w:szCs w:val="18"/>
          <w:lang w:val="hy-AM" w:eastAsia="en-US"/>
        </w:rPr>
        <w:t xml:space="preserve"> </w:t>
      </w:r>
      <w:r w:rsidR="00FD2748" w:rsidRPr="0010610A">
        <w:rPr>
          <w:rFonts w:ascii="GHEA Grapalat" w:hAnsi="GHEA Grapalat" w:cs="Sylfaen"/>
          <w:sz w:val="18"/>
          <w:szCs w:val="18"/>
          <w:lang w:val="hy-AM" w:eastAsia="en-US"/>
        </w:rPr>
        <w:t>մ</w:t>
      </w:r>
      <w:r w:rsidRPr="0010610A">
        <w:rPr>
          <w:rFonts w:ascii="GHEA Grapalat" w:hAnsi="GHEA Grapalat" w:cs="Sylfaen"/>
          <w:sz w:val="18"/>
          <w:szCs w:val="18"/>
          <w:lang w:val="hy-AM" w:eastAsia="en-US"/>
        </w:rPr>
        <w:t xml:space="preserve">ասնակիցներին որոշելու նպատակով հանձնաժողովի նիստում </w:t>
      </w:r>
      <w:r w:rsidR="007367D4" w:rsidRPr="0010610A">
        <w:rPr>
          <w:rFonts w:ascii="GHEA Grapalat" w:hAnsi="GHEA Grapalat" w:cs="Sylfaen"/>
          <w:sz w:val="18"/>
          <w:szCs w:val="18"/>
          <w:lang w:val="hy-AM" w:eastAsia="en-US"/>
        </w:rPr>
        <w:t xml:space="preserve">հավասար գներ ներկայացրած մասնակիցների հետ </w:t>
      </w:r>
      <w:r w:rsidRPr="0010610A">
        <w:rPr>
          <w:rFonts w:ascii="GHEA Grapalat" w:hAnsi="GHEA Grapalat" w:cs="Sylfaen"/>
          <w:sz w:val="18"/>
          <w:szCs w:val="18"/>
          <w:lang w:val="hy-AM" w:eastAsia="en-US"/>
        </w:rPr>
        <w:t xml:space="preserve">վարվում են միաժամանակյա բանակցություններ, եթե նիստին ներկա են </w:t>
      </w:r>
      <w:r w:rsidR="007367D4" w:rsidRPr="0010610A">
        <w:rPr>
          <w:rFonts w:ascii="GHEA Grapalat" w:hAnsi="GHEA Grapalat" w:cs="Sylfaen"/>
          <w:sz w:val="18"/>
          <w:szCs w:val="18"/>
          <w:lang w:val="hy-AM" w:eastAsia="en-US"/>
        </w:rPr>
        <w:t xml:space="preserve">այդ </w:t>
      </w:r>
      <w:r w:rsidR="00FD2748" w:rsidRPr="0010610A">
        <w:rPr>
          <w:rFonts w:ascii="GHEA Grapalat" w:hAnsi="GHEA Grapalat" w:cs="Sylfaen"/>
          <w:sz w:val="18"/>
          <w:szCs w:val="18"/>
          <w:lang w:val="hy-AM" w:eastAsia="en-US"/>
        </w:rPr>
        <w:t>մ</w:t>
      </w:r>
      <w:r w:rsidRPr="0010610A">
        <w:rPr>
          <w:rFonts w:ascii="GHEA Grapalat" w:hAnsi="GHEA Grapalat" w:cs="Sylfaen"/>
          <w:sz w:val="18"/>
          <w:szCs w:val="18"/>
          <w:lang w:val="hy-AM" w:eastAsia="en-US"/>
        </w:rPr>
        <w:t>ասնակիցները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համապատասխան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լիազորություն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ունեցող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ներկայացուցիչները</w:t>
      </w:r>
      <w:r w:rsidRPr="0010610A">
        <w:rPr>
          <w:rFonts w:ascii="GHEA Grapalat" w:hAnsi="GHEA Grapalat" w:cs="Sylfaen"/>
          <w:sz w:val="18"/>
          <w:szCs w:val="18"/>
          <w:lang w:val="af-ZA" w:eastAsia="en-US"/>
        </w:rPr>
        <w:t>),</w:t>
      </w:r>
    </w:p>
    <w:p w14:paraId="502A9DAF" w14:textId="11F39B44" w:rsidR="009B6D58" w:rsidRPr="0010610A" w:rsidRDefault="009B6D58" w:rsidP="00EF3662">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բ</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հակառակ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դեպքում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հանձնաժողովի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նիստը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կասեցվում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մեկ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աշխատանքային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ընթացքում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հանձնաժողովի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քարտուղարը</w:t>
      </w:r>
      <w:r w:rsidRPr="0010610A">
        <w:rPr>
          <w:rFonts w:ascii="GHEA Grapalat" w:hAnsi="GHEA Grapalat" w:cs="Sylfaen"/>
          <w:sz w:val="18"/>
          <w:szCs w:val="18"/>
          <w:lang w:val="af-ZA" w:eastAsia="en-US"/>
        </w:rPr>
        <w:t xml:space="preserve"> </w:t>
      </w:r>
      <w:r w:rsidR="007367D4" w:rsidRPr="0010610A">
        <w:rPr>
          <w:rFonts w:ascii="GHEA Grapalat" w:hAnsi="GHEA Grapalat" w:cs="Sylfaen"/>
          <w:sz w:val="18"/>
          <w:szCs w:val="18"/>
          <w:lang w:val="hy-AM" w:eastAsia="en-US"/>
        </w:rPr>
        <w:t>հավասար գներ</w:t>
      </w:r>
      <w:r w:rsidR="00143E8C" w:rsidRPr="0010610A">
        <w:rPr>
          <w:rFonts w:ascii="GHEA Grapalat" w:hAnsi="GHEA Grapalat" w:cs="Sylfaen"/>
          <w:sz w:val="18"/>
          <w:szCs w:val="18"/>
          <w:lang w:val="af-ZA" w:eastAsia="en-US"/>
        </w:rPr>
        <w:t xml:space="preserve"> </w:t>
      </w:r>
      <w:r w:rsidR="00143E8C" w:rsidRPr="0010610A">
        <w:rPr>
          <w:rFonts w:ascii="GHEA Grapalat" w:hAnsi="GHEA Grapalat" w:cs="Sylfaen"/>
          <w:sz w:val="18"/>
          <w:szCs w:val="18"/>
          <w:lang w:val="ru-RU" w:eastAsia="en-US"/>
        </w:rPr>
        <w:t>ներկայացրած</w:t>
      </w:r>
      <w:r w:rsidR="00143E8C" w:rsidRPr="0010610A">
        <w:rPr>
          <w:rFonts w:ascii="GHEA Grapalat" w:hAnsi="GHEA Grapalat" w:cs="Sylfaen"/>
          <w:sz w:val="18"/>
          <w:szCs w:val="18"/>
          <w:lang w:val="af-ZA" w:eastAsia="en-US"/>
        </w:rPr>
        <w:t xml:space="preserve"> </w:t>
      </w:r>
      <w:r w:rsidR="00143E8C" w:rsidRPr="0010610A">
        <w:rPr>
          <w:rFonts w:ascii="GHEA Grapalat" w:hAnsi="GHEA Grapalat" w:cs="Sylfaen"/>
          <w:sz w:val="18"/>
          <w:szCs w:val="18"/>
          <w:lang w:val="ru-RU" w:eastAsia="en-US"/>
        </w:rPr>
        <w:t>մասնակիցներին</w:t>
      </w:r>
      <w:r w:rsidR="00143E8C" w:rsidRPr="0010610A">
        <w:rPr>
          <w:rFonts w:ascii="GHEA Grapalat" w:hAnsi="GHEA Grapalat" w:cs="Sylfaen"/>
          <w:sz w:val="18"/>
          <w:szCs w:val="18"/>
          <w:lang w:val="af-ZA" w:eastAsia="en-US"/>
        </w:rPr>
        <w:t xml:space="preserve"> </w:t>
      </w:r>
      <w:r w:rsidR="003F79B4" w:rsidRPr="0010610A">
        <w:rPr>
          <w:rFonts w:ascii="GHEA Grapalat" w:hAnsi="GHEA Grapalat" w:cs="Sylfaen"/>
          <w:sz w:val="18"/>
          <w:szCs w:val="18"/>
          <w:lang w:val="af-ZA" w:eastAsia="en-US"/>
        </w:rPr>
        <w:t xml:space="preserve">էլեկտրոնային </w:t>
      </w:r>
      <w:r w:rsidR="003F79B4" w:rsidRPr="0010610A">
        <w:rPr>
          <w:rFonts w:ascii="GHEA Grapalat" w:hAnsi="GHEA Grapalat" w:cs="Sylfaen"/>
          <w:sz w:val="18"/>
          <w:szCs w:val="18"/>
          <w:lang w:eastAsia="en-US"/>
        </w:rPr>
        <w:t>եղանակով</w:t>
      </w:r>
      <w:r w:rsidR="00143E8C"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միաժամանակ</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ծանուցում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նվազեցման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շուրջ</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միաժամանակյա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վարման</w:t>
      </w:r>
      <w:r w:rsidRPr="0010610A">
        <w:rPr>
          <w:rFonts w:ascii="GHEA Grapalat" w:hAnsi="GHEA Grapalat" w:cs="Sylfaen"/>
          <w:sz w:val="18"/>
          <w:szCs w:val="18"/>
          <w:lang w:val="af-ZA" w:eastAsia="en-US"/>
        </w:rPr>
        <w:t xml:space="preserve"> </w:t>
      </w:r>
      <w:r w:rsidR="006F3F15" w:rsidRPr="0010610A">
        <w:rPr>
          <w:rFonts w:ascii="GHEA Grapalat" w:hAnsi="GHEA Grapalat" w:cs="Sylfaen"/>
          <w:sz w:val="18"/>
          <w:szCs w:val="18"/>
          <w:lang w:val="hy-AM" w:eastAsia="en-US"/>
        </w:rPr>
        <w:t xml:space="preserve">պայմանների, տևողության, </w:t>
      </w:r>
      <w:r w:rsidRPr="0010610A">
        <w:rPr>
          <w:rFonts w:ascii="GHEA Grapalat" w:hAnsi="GHEA Grapalat" w:cs="Sylfaen"/>
          <w:sz w:val="18"/>
          <w:szCs w:val="18"/>
          <w:lang w:val="ru-RU" w:eastAsia="en-US"/>
        </w:rPr>
        <w:t>օրվա</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ժամի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վայրի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մասին</w:t>
      </w:r>
      <w:r w:rsidRPr="0010610A">
        <w:rPr>
          <w:rFonts w:ascii="GHEA Grapalat" w:hAnsi="GHEA Grapalat" w:cs="Sylfaen"/>
          <w:sz w:val="18"/>
          <w:szCs w:val="18"/>
          <w:lang w:val="af-ZA" w:eastAsia="en-US"/>
        </w:rPr>
        <w:t>,</w:t>
      </w:r>
    </w:p>
    <w:p w14:paraId="0DF02B8D" w14:textId="77777777" w:rsidR="009B6D58" w:rsidRPr="0010610A" w:rsidRDefault="009B6D58" w:rsidP="00EF3662">
      <w:pPr>
        <w:pStyle w:val="norm"/>
        <w:spacing w:line="240" w:lineRule="auto"/>
        <w:rPr>
          <w:rFonts w:ascii="GHEA Grapalat" w:hAnsi="GHEA Grapalat" w:cs="Sylfaen"/>
          <w:color w:val="FF0000"/>
          <w:sz w:val="18"/>
          <w:szCs w:val="18"/>
          <w:lang w:val="af-ZA" w:eastAsia="en-US"/>
        </w:rPr>
      </w:pPr>
      <w:r w:rsidRPr="0010610A">
        <w:rPr>
          <w:rFonts w:ascii="GHEA Grapalat" w:hAnsi="GHEA Grapalat" w:cs="Sylfaen"/>
          <w:sz w:val="18"/>
          <w:szCs w:val="18"/>
          <w:lang w:val="ru-RU" w:eastAsia="en-US"/>
        </w:rPr>
        <w:t>գ</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վարվում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են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ոչ</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շուտ</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քան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ծանուցումն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ուղարկվելու</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հաջորդող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օրվանից</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երկրորդ</w:t>
      </w:r>
      <w:r w:rsidRPr="0010610A">
        <w:rPr>
          <w:rFonts w:ascii="GHEA Grapalat" w:hAnsi="GHEA Grapalat" w:cs="Sylfaen"/>
          <w:sz w:val="18"/>
          <w:szCs w:val="18"/>
          <w:lang w:val="af-ZA" w:eastAsia="en-US"/>
        </w:rPr>
        <w:t xml:space="preserve"> </w:t>
      </w:r>
      <w:r w:rsidR="00973FB1" w:rsidRPr="0010610A">
        <w:rPr>
          <w:rFonts w:ascii="GHEA Grapalat" w:hAnsi="GHEA Grapalat" w:cs="Sylfaen"/>
          <w:sz w:val="18"/>
          <w:szCs w:val="18"/>
          <w:lang w:val="af-ZA" w:eastAsia="en-US"/>
        </w:rPr>
        <w:t xml:space="preserve">և ոչ ուշ, քան </w:t>
      </w:r>
      <w:r w:rsidR="008A2FF1" w:rsidRPr="0010610A">
        <w:rPr>
          <w:rFonts w:ascii="GHEA Grapalat" w:hAnsi="GHEA Grapalat" w:cs="Sylfaen"/>
          <w:sz w:val="18"/>
          <w:szCs w:val="18"/>
          <w:lang w:val="hy-AM" w:eastAsia="en-US"/>
        </w:rPr>
        <w:t>հինգերորդ</w:t>
      </w:r>
      <w:r w:rsidR="008A2FF1"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աշխատանքային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օրը</w:t>
      </w:r>
      <w:r w:rsidRPr="0010610A">
        <w:rPr>
          <w:rFonts w:ascii="GHEA Grapalat" w:hAnsi="GHEA Grapalat" w:cs="Sylfaen"/>
          <w:sz w:val="18"/>
          <w:szCs w:val="18"/>
          <w:lang w:val="af-ZA" w:eastAsia="en-US"/>
        </w:rPr>
        <w:t xml:space="preserve">, </w:t>
      </w:r>
    </w:p>
    <w:p w14:paraId="51C3860E" w14:textId="153F5DF1" w:rsidR="009B6D58" w:rsidRPr="0010610A" w:rsidRDefault="009B6D58" w:rsidP="00265A5A">
      <w:pPr>
        <w:pStyle w:val="norm"/>
        <w:spacing w:line="240" w:lineRule="auto"/>
        <w:rPr>
          <w:rFonts w:ascii="GHEA Grapalat" w:hAnsi="GHEA Grapalat" w:cs="Sylfaen"/>
          <w:sz w:val="18"/>
          <w:szCs w:val="18"/>
          <w:lang w:val="af-ZA" w:eastAsia="en-US"/>
        </w:rPr>
      </w:pPr>
      <w:r w:rsidRPr="0010610A">
        <w:rPr>
          <w:rFonts w:ascii="GHEA Grapalat" w:hAnsi="GHEA Grapalat" w:cs="Sylfaen"/>
          <w:sz w:val="18"/>
          <w:szCs w:val="18"/>
          <w:lang w:val="ru-RU" w:eastAsia="en-US"/>
        </w:rPr>
        <w:t>դ</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յուրաքանչյուր</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003B1FC0" w:rsidRPr="0010610A">
        <w:rPr>
          <w:rFonts w:ascii="GHEA Grapalat" w:hAnsi="GHEA Grapalat" w:cs="Sylfaen"/>
          <w:sz w:val="18"/>
          <w:szCs w:val="18"/>
          <w:lang w:val="ru-RU" w:eastAsia="en-US"/>
        </w:rPr>
        <w:t>ա</w:t>
      </w:r>
      <w:r w:rsidRPr="0010610A">
        <w:rPr>
          <w:rFonts w:ascii="GHEA Grapalat" w:hAnsi="GHEA Grapalat" w:cs="Sylfaen"/>
          <w:sz w:val="18"/>
          <w:szCs w:val="18"/>
          <w:lang w:val="ru-RU" w:eastAsia="en-US"/>
        </w:rPr>
        <w:t>սնակցի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տվյալ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պահին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ներկայացրած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առաջարկը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հրապարակվում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մյուս</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Pr="0010610A">
        <w:rPr>
          <w:rFonts w:ascii="GHEA Grapalat" w:hAnsi="GHEA Grapalat" w:cs="Sylfaen"/>
          <w:sz w:val="18"/>
          <w:szCs w:val="18"/>
          <w:lang w:val="ru-RU" w:eastAsia="en-US"/>
        </w:rPr>
        <w:t>ասնակ</w:t>
      </w:r>
      <w:r w:rsidR="007367D4" w:rsidRPr="0010610A">
        <w:rPr>
          <w:rFonts w:ascii="GHEA Grapalat" w:hAnsi="GHEA Grapalat" w:cs="Sylfaen"/>
          <w:sz w:val="18"/>
          <w:szCs w:val="18"/>
          <w:lang w:val="ru-RU" w:eastAsia="en-US"/>
        </w:rPr>
        <w:t>ցի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մինչև</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բանակցությունների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համար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նախատեսված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վերջնաժամկետի</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ավարտը</w:t>
      </w:r>
      <w:r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ru-RU" w:eastAsia="en-US"/>
        </w:rPr>
        <w:t>մ</w:t>
      </w:r>
      <w:r w:rsidRPr="0010610A">
        <w:rPr>
          <w:rFonts w:ascii="GHEA Grapalat" w:hAnsi="GHEA Grapalat" w:cs="Sylfaen"/>
          <w:sz w:val="18"/>
          <w:szCs w:val="18"/>
          <w:lang w:val="ru-RU" w:eastAsia="en-US"/>
        </w:rPr>
        <w:t>ասնակիցը</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կարող</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վերանայել</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իր</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գնային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առաջարկը</w:t>
      </w:r>
      <w:r w:rsidRPr="0010610A">
        <w:rPr>
          <w:rFonts w:ascii="GHEA Grapalat" w:hAnsi="GHEA Grapalat" w:cs="Sylfaen"/>
          <w:sz w:val="18"/>
          <w:szCs w:val="18"/>
          <w:lang w:val="af-ZA" w:eastAsia="en-US"/>
        </w:rPr>
        <w:t>,</w:t>
      </w:r>
    </w:p>
    <w:p w14:paraId="4AF9B4F8" w14:textId="6B90DA32" w:rsidR="00F4686C" w:rsidRPr="0010610A" w:rsidRDefault="00265A5A" w:rsidP="00265A5A">
      <w:pPr>
        <w:pStyle w:val="NormalWeb"/>
        <w:shd w:val="clear" w:color="auto" w:fill="FFFFFF"/>
        <w:spacing w:before="0" w:beforeAutospacing="0" w:after="0" w:afterAutospacing="0"/>
        <w:ind w:firstLine="375"/>
        <w:jc w:val="both"/>
        <w:rPr>
          <w:rFonts w:ascii="GHEA Grapalat" w:hAnsi="GHEA Grapalat" w:cs="Sylfaen"/>
          <w:sz w:val="18"/>
          <w:szCs w:val="18"/>
          <w:lang w:val="hy-AM"/>
        </w:rPr>
      </w:pPr>
      <w:r w:rsidRPr="0010610A">
        <w:rPr>
          <w:rFonts w:ascii="GHEA Grapalat" w:hAnsi="GHEA Grapalat" w:cs="Sylfaen"/>
          <w:sz w:val="18"/>
          <w:szCs w:val="18"/>
          <w:lang w:val="hy-AM"/>
        </w:rPr>
        <w:t xml:space="preserve">       </w:t>
      </w:r>
      <w:r w:rsidR="009B6D58" w:rsidRPr="0010610A">
        <w:rPr>
          <w:rFonts w:ascii="GHEA Grapalat" w:hAnsi="GHEA Grapalat" w:cs="Sylfaen"/>
          <w:sz w:val="18"/>
          <w:szCs w:val="18"/>
          <w:lang w:val="hy-AM"/>
        </w:rPr>
        <w:t>ե. բանակցությունների համար սահմանված վերջնաժամկետը լրանալու պահին, ըստ</w:t>
      </w:r>
      <w:r w:rsidR="00F4506C" w:rsidRPr="0010610A">
        <w:rPr>
          <w:rFonts w:ascii="GHEA Grapalat" w:hAnsi="GHEA Grapalat" w:cs="Sylfaen"/>
          <w:sz w:val="18"/>
          <w:szCs w:val="18"/>
          <w:lang w:val="hy-AM"/>
        </w:rPr>
        <w:t xml:space="preserve"> դրան ներկա</w:t>
      </w:r>
      <w:r w:rsidR="009B6D58" w:rsidRPr="0010610A">
        <w:rPr>
          <w:rFonts w:ascii="GHEA Grapalat" w:hAnsi="GHEA Grapalat" w:cs="Sylfaen"/>
          <w:sz w:val="18"/>
          <w:szCs w:val="18"/>
          <w:lang w:val="hy-AM"/>
        </w:rPr>
        <w:t xml:space="preserve"> </w:t>
      </w:r>
      <w:r w:rsidR="007210AC" w:rsidRPr="0010610A">
        <w:rPr>
          <w:rFonts w:ascii="GHEA Grapalat" w:hAnsi="GHEA Grapalat" w:cs="Sylfaen"/>
          <w:sz w:val="18"/>
          <w:szCs w:val="18"/>
          <w:lang w:val="hy-AM"/>
        </w:rPr>
        <w:t>մ</w:t>
      </w:r>
      <w:r w:rsidR="009B6D58" w:rsidRPr="0010610A">
        <w:rPr>
          <w:rFonts w:ascii="GHEA Grapalat" w:hAnsi="GHEA Grapalat" w:cs="Sylfaen"/>
          <w:sz w:val="18"/>
          <w:szCs w:val="18"/>
          <w:lang w:val="hy-AM"/>
        </w:rPr>
        <w:t xml:space="preserve">ասնակիցների ներկայացրած գների, որոշվում և հայտարարվում են </w:t>
      </w:r>
      <w:r w:rsidR="00AB1DD6" w:rsidRPr="0010610A">
        <w:rPr>
          <w:rFonts w:ascii="GHEA Grapalat" w:hAnsi="GHEA Grapalat" w:cs="Sylfaen"/>
          <w:sz w:val="18"/>
          <w:szCs w:val="18"/>
          <w:lang w:val="hy-AM"/>
        </w:rPr>
        <w:t xml:space="preserve">ընտրված </w:t>
      </w:r>
      <w:r w:rsidR="009B6D58" w:rsidRPr="0010610A">
        <w:rPr>
          <w:rFonts w:ascii="GHEA Grapalat" w:hAnsi="GHEA Grapalat" w:cs="Sylfaen"/>
          <w:sz w:val="18"/>
          <w:szCs w:val="18"/>
          <w:lang w:val="hy-AM"/>
        </w:rPr>
        <w:t xml:space="preserve">և </w:t>
      </w:r>
      <w:r w:rsidR="006F3F15" w:rsidRPr="0010610A">
        <w:rPr>
          <w:rFonts w:ascii="GHEA Grapalat" w:hAnsi="GHEA Grapalat" w:cs="Sylfaen"/>
          <w:sz w:val="18"/>
          <w:szCs w:val="18"/>
          <w:lang w:val="hy-AM"/>
        </w:rPr>
        <w:t>այդպիսին չճանաչված</w:t>
      </w:r>
      <w:r w:rsidR="006F3F15" w:rsidRPr="0010610A" w:rsidDel="006F3F15">
        <w:rPr>
          <w:rFonts w:ascii="GHEA Grapalat" w:hAnsi="GHEA Grapalat" w:cs="Sylfaen"/>
          <w:sz w:val="18"/>
          <w:szCs w:val="18"/>
          <w:lang w:val="hy-AM"/>
        </w:rPr>
        <w:t xml:space="preserve"> </w:t>
      </w:r>
      <w:r w:rsidR="007210AC" w:rsidRPr="0010610A">
        <w:rPr>
          <w:rFonts w:ascii="GHEA Grapalat" w:hAnsi="GHEA Grapalat" w:cs="Sylfaen"/>
          <w:sz w:val="18"/>
          <w:szCs w:val="18"/>
          <w:lang w:val="hy-AM"/>
        </w:rPr>
        <w:t>մ</w:t>
      </w:r>
      <w:r w:rsidR="009B6D58" w:rsidRPr="0010610A">
        <w:rPr>
          <w:rFonts w:ascii="GHEA Grapalat" w:hAnsi="GHEA Grapalat" w:cs="Sylfaen"/>
          <w:sz w:val="18"/>
          <w:szCs w:val="18"/>
          <w:lang w:val="hy-AM"/>
        </w:rPr>
        <w:t>ասնակիցները</w:t>
      </w:r>
      <w:r w:rsidR="00F4686C" w:rsidRPr="0010610A">
        <w:rPr>
          <w:rFonts w:ascii="GHEA Grapalat" w:hAnsi="GHEA Grapalat" w:cs="Sylfaen"/>
          <w:sz w:val="18"/>
          <w:szCs w:val="18"/>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10610A" w:rsidRDefault="00F4686C" w:rsidP="00265A5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10610A" w:rsidRDefault="00F4686C" w:rsidP="00265A5A">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Սույն կետի</w:t>
      </w:r>
      <w:r w:rsidR="00265A5A" w:rsidRPr="0010610A">
        <w:rPr>
          <w:rFonts w:ascii="GHEA Grapalat" w:hAnsi="GHEA Grapalat" w:cs="Sylfaen"/>
          <w:sz w:val="18"/>
          <w:szCs w:val="18"/>
          <w:lang w:val="hy-AM" w:eastAsia="en-US"/>
        </w:rPr>
        <w:t xml:space="preserve"> չկիրառման դեպքում ընթացակարգը Օ</w:t>
      </w:r>
      <w:r w:rsidRPr="0010610A">
        <w:rPr>
          <w:rFonts w:ascii="GHEA Grapalat" w:hAnsi="GHEA Grapalat" w:cs="Sylfaen"/>
          <w:sz w:val="18"/>
          <w:szCs w:val="18"/>
          <w:lang w:val="hy-AM" w:eastAsia="en-US"/>
        </w:rPr>
        <w:t>րենքի 37-րդ հոդվածի 1-ին մասի 1-ին կետի հիման վրա հայտարարվում է չկայացած:</w:t>
      </w:r>
    </w:p>
    <w:p w14:paraId="00C5AAA6" w14:textId="77777777" w:rsidR="00B514E8" w:rsidRPr="0010610A" w:rsidRDefault="00FD2748" w:rsidP="00EF3662">
      <w:pPr>
        <w:ind w:firstLine="708"/>
        <w:jc w:val="both"/>
        <w:rPr>
          <w:rFonts w:ascii="GHEA Grapalat" w:hAnsi="GHEA Grapalat"/>
          <w:sz w:val="18"/>
          <w:szCs w:val="18"/>
          <w:lang w:val="hy-AM" w:eastAsia="x-none"/>
        </w:rPr>
      </w:pPr>
      <w:r w:rsidRPr="0010610A">
        <w:rPr>
          <w:rFonts w:ascii="GHEA Grapalat" w:hAnsi="GHEA Grapalat"/>
          <w:sz w:val="18"/>
          <w:szCs w:val="18"/>
          <w:lang w:val="af-ZA" w:eastAsia="x-none"/>
        </w:rPr>
        <w:t>8</w:t>
      </w:r>
      <w:r w:rsidR="00C82BD2" w:rsidRPr="0010610A">
        <w:rPr>
          <w:rFonts w:ascii="GHEA Grapalat" w:hAnsi="GHEA Grapalat"/>
          <w:sz w:val="18"/>
          <w:szCs w:val="18"/>
          <w:lang w:val="af-ZA" w:eastAsia="x-none"/>
        </w:rPr>
        <w:t>.</w:t>
      </w:r>
      <w:r w:rsidR="00DF2FEF" w:rsidRPr="0010610A">
        <w:rPr>
          <w:rFonts w:ascii="GHEA Grapalat" w:hAnsi="GHEA Grapalat"/>
          <w:sz w:val="18"/>
          <w:szCs w:val="18"/>
          <w:lang w:val="af-ZA" w:eastAsia="x-none"/>
        </w:rPr>
        <w:t>7</w:t>
      </w:r>
      <w:r w:rsidR="00E24EBF" w:rsidRPr="0010610A">
        <w:rPr>
          <w:rFonts w:ascii="GHEA Grapalat" w:hAnsi="GHEA Grapalat"/>
          <w:sz w:val="18"/>
          <w:szCs w:val="18"/>
          <w:lang w:val="af-ZA" w:eastAsia="x-none"/>
        </w:rPr>
        <w:t xml:space="preserve"> </w:t>
      </w:r>
      <w:r w:rsidR="00753C9B" w:rsidRPr="0010610A">
        <w:rPr>
          <w:rFonts w:ascii="GHEA Grapalat" w:hAnsi="GHEA Grapalat"/>
          <w:sz w:val="18"/>
          <w:szCs w:val="18"/>
          <w:lang w:val="af-ZA" w:eastAsia="x-none"/>
        </w:rPr>
        <w:t>Պ</w:t>
      </w:r>
      <w:r w:rsidR="00B514E8" w:rsidRPr="0010610A">
        <w:rPr>
          <w:rFonts w:ascii="GHEA Grapalat" w:hAnsi="GHEA Grapalat"/>
          <w:sz w:val="18"/>
          <w:szCs w:val="18"/>
          <w:lang w:val="af-ZA" w:eastAsia="x-none"/>
        </w:rPr>
        <w:t xml:space="preserve">ահանջի դեպքում </w:t>
      </w:r>
      <w:r w:rsidR="00AD522C" w:rsidRPr="0010610A">
        <w:rPr>
          <w:rFonts w:ascii="GHEA Grapalat" w:hAnsi="GHEA Grapalat"/>
          <w:sz w:val="18"/>
          <w:szCs w:val="18"/>
          <w:lang w:val="af-ZA" w:eastAsia="x-none"/>
        </w:rPr>
        <w:t xml:space="preserve">որևէ </w:t>
      </w:r>
      <w:r w:rsidR="007210AC" w:rsidRPr="0010610A">
        <w:rPr>
          <w:rFonts w:ascii="GHEA Grapalat" w:hAnsi="GHEA Grapalat"/>
          <w:sz w:val="18"/>
          <w:szCs w:val="18"/>
          <w:lang w:val="af-ZA" w:eastAsia="x-none"/>
        </w:rPr>
        <w:t>մ</w:t>
      </w:r>
      <w:r w:rsidR="00B514E8" w:rsidRPr="0010610A">
        <w:rPr>
          <w:rFonts w:ascii="GHEA Grapalat" w:hAnsi="GHEA Grapalat"/>
          <w:sz w:val="18"/>
          <w:szCs w:val="18"/>
          <w:lang w:val="af-ZA" w:eastAsia="x-none"/>
        </w:rPr>
        <w:t xml:space="preserve">ասնակցի հայտիպատճենները հանձնաժողովի քարտուղարն անհապաղ տրամադրում է նման պահանջ ներկայացրած </w:t>
      </w:r>
      <w:r w:rsidR="00A66431" w:rsidRPr="0010610A">
        <w:rPr>
          <w:rFonts w:ascii="GHEA Grapalat" w:hAnsi="GHEA Grapalat"/>
          <w:sz w:val="18"/>
          <w:szCs w:val="18"/>
          <w:lang w:val="af-ZA" w:eastAsia="x-none"/>
        </w:rPr>
        <w:t xml:space="preserve">այլ </w:t>
      </w:r>
      <w:r w:rsidR="007B36E4" w:rsidRPr="0010610A">
        <w:rPr>
          <w:rFonts w:ascii="GHEA Grapalat" w:hAnsi="GHEA Grapalat"/>
          <w:sz w:val="18"/>
          <w:szCs w:val="18"/>
          <w:lang w:val="af-ZA" w:eastAsia="x-none"/>
        </w:rPr>
        <w:t>մ</w:t>
      </w:r>
      <w:r w:rsidR="00B514E8" w:rsidRPr="0010610A">
        <w:rPr>
          <w:rFonts w:ascii="GHEA Grapalat" w:hAnsi="GHEA Grapalat"/>
          <w:sz w:val="18"/>
          <w:szCs w:val="18"/>
          <w:lang w:val="af-ZA" w:eastAsia="x-none"/>
        </w:rPr>
        <w:t>ասնակցին:</w:t>
      </w:r>
      <w:r w:rsidR="007B6811" w:rsidRPr="0010610A">
        <w:rPr>
          <w:rFonts w:ascii="GHEA Grapalat" w:hAnsi="GHEA Grapalat"/>
          <w:sz w:val="18"/>
          <w:szCs w:val="18"/>
          <w:lang w:val="hy-AM" w:eastAsia="x-none"/>
        </w:rPr>
        <w:t xml:space="preserve"> </w:t>
      </w:r>
      <w:r w:rsidR="007B6811" w:rsidRPr="0010610A">
        <w:rPr>
          <w:rFonts w:ascii="GHEA Grapalat" w:hAnsi="GHEA Grapalat"/>
          <w:sz w:val="18"/>
          <w:szCs w:val="18"/>
          <w:lang w:val="af-ZA" w:eastAsia="x-none"/>
        </w:rPr>
        <w:t xml:space="preserve">Պահանջի կատարման անհնարինության դեպքում պահանջ ներկայացրած անձին անհապաղ տրամադրվում է </w:t>
      </w:r>
      <w:r w:rsidR="00410B68" w:rsidRPr="0010610A">
        <w:rPr>
          <w:rFonts w:ascii="GHEA Grapalat" w:hAnsi="GHEA Grapalat"/>
          <w:sz w:val="18"/>
          <w:szCs w:val="18"/>
          <w:lang w:val="hy-AM" w:eastAsia="x-none"/>
        </w:rPr>
        <w:t xml:space="preserve">հայտում ներառված </w:t>
      </w:r>
      <w:r w:rsidR="007B6811" w:rsidRPr="0010610A">
        <w:rPr>
          <w:rFonts w:ascii="GHEA Grapalat" w:hAnsi="GHEA Grapalat"/>
          <w:sz w:val="18"/>
          <w:szCs w:val="18"/>
          <w:lang w:val="af-ZA" w:eastAsia="x-none"/>
        </w:rPr>
        <w:t xml:space="preserve">փաստաթղթերը, որոնց վերջինս ծանոթանում է տեղում, իրավունք ունի լուսանկարել դրանք և վերադարձնում է </w:t>
      </w:r>
      <w:r w:rsidR="00CA4AB2" w:rsidRPr="0010610A">
        <w:rPr>
          <w:rFonts w:ascii="GHEA Grapalat" w:hAnsi="GHEA Grapalat"/>
          <w:sz w:val="18"/>
          <w:szCs w:val="18"/>
          <w:lang w:val="af-ZA" w:eastAsia="x-none"/>
        </w:rPr>
        <w:t xml:space="preserve">հանձնաժողովի </w:t>
      </w:r>
      <w:r w:rsidR="007B6811" w:rsidRPr="0010610A">
        <w:rPr>
          <w:rFonts w:ascii="GHEA Grapalat" w:hAnsi="GHEA Grapalat"/>
          <w:sz w:val="18"/>
          <w:szCs w:val="18"/>
          <w:lang w:val="af-ZA" w:eastAsia="x-none"/>
        </w:rPr>
        <w:t>քարտուղարին նիստի ընթացքում՝ առանց խոչընդոտելու հանձնաժողովի բնականոն գործունեությանը</w:t>
      </w:r>
      <w:r w:rsidR="007B6811" w:rsidRPr="0010610A">
        <w:rPr>
          <w:rFonts w:ascii="GHEA Grapalat" w:hAnsi="GHEA Grapalat"/>
          <w:sz w:val="18"/>
          <w:szCs w:val="18"/>
          <w:lang w:val="hy-AM" w:eastAsia="x-none"/>
        </w:rPr>
        <w:t>:</w:t>
      </w:r>
    </w:p>
    <w:p w14:paraId="3A304632" w14:textId="77777777" w:rsidR="00116E47" w:rsidRPr="0010610A" w:rsidRDefault="00A150A9" w:rsidP="00EF3662">
      <w:pPr>
        <w:pStyle w:val="norm"/>
        <w:spacing w:line="240" w:lineRule="auto"/>
        <w:rPr>
          <w:rFonts w:ascii="GHEA Grapalat" w:hAnsi="GHEA Grapalat" w:cs="Sylfaen"/>
          <w:sz w:val="18"/>
          <w:szCs w:val="18"/>
          <w:lang w:val="af-ZA" w:eastAsia="en-US"/>
        </w:rPr>
      </w:pPr>
      <w:r w:rsidRPr="0010610A">
        <w:rPr>
          <w:rFonts w:ascii="GHEA Grapalat" w:hAnsi="GHEA Grapalat"/>
          <w:sz w:val="18"/>
          <w:szCs w:val="18"/>
          <w:lang w:val="af-ZA" w:eastAsia="x-none"/>
        </w:rPr>
        <w:t>8</w:t>
      </w:r>
      <w:r w:rsidR="002B121D" w:rsidRPr="0010610A">
        <w:rPr>
          <w:rFonts w:ascii="GHEA Grapalat" w:hAnsi="GHEA Grapalat"/>
          <w:sz w:val="18"/>
          <w:szCs w:val="18"/>
          <w:lang w:val="af-ZA" w:eastAsia="x-none"/>
        </w:rPr>
        <w:t>.</w:t>
      </w:r>
      <w:r w:rsidR="006F3F15" w:rsidRPr="0010610A">
        <w:rPr>
          <w:rFonts w:ascii="GHEA Grapalat" w:hAnsi="GHEA Grapalat"/>
          <w:sz w:val="18"/>
          <w:szCs w:val="18"/>
          <w:lang w:val="hy-AM" w:eastAsia="x-none"/>
        </w:rPr>
        <w:t>8</w:t>
      </w:r>
      <w:r w:rsidR="00794157" w:rsidRPr="0010610A">
        <w:rPr>
          <w:rFonts w:ascii="GHEA Grapalat" w:hAnsi="GHEA Grapalat"/>
          <w:sz w:val="18"/>
          <w:szCs w:val="18"/>
          <w:lang w:val="af-ZA" w:eastAsia="x-none"/>
        </w:rPr>
        <w:t xml:space="preserve"> </w:t>
      </w:r>
      <w:r w:rsidR="002B121D" w:rsidRPr="0010610A">
        <w:rPr>
          <w:rFonts w:ascii="GHEA Grapalat" w:hAnsi="GHEA Grapalat"/>
          <w:sz w:val="18"/>
          <w:szCs w:val="18"/>
          <w:lang w:val="af-ZA" w:eastAsia="x-none"/>
        </w:rPr>
        <w:t>Եթե հայտերի բացման</w:t>
      </w:r>
      <w:r w:rsidR="00DE1C00" w:rsidRPr="0010610A">
        <w:rPr>
          <w:rFonts w:ascii="GHEA Grapalat" w:hAnsi="GHEA Grapalat"/>
          <w:sz w:val="18"/>
          <w:szCs w:val="18"/>
          <w:lang w:val="hy-AM" w:eastAsia="x-none"/>
        </w:rPr>
        <w:t xml:space="preserve"> և գնահատման</w:t>
      </w:r>
      <w:r w:rsidR="002B121D" w:rsidRPr="0010610A">
        <w:rPr>
          <w:rFonts w:ascii="GHEA Grapalat" w:hAnsi="GHEA Grapalat"/>
          <w:sz w:val="18"/>
          <w:szCs w:val="18"/>
          <w:lang w:val="af-ZA" w:eastAsia="x-none"/>
        </w:rPr>
        <w:t xml:space="preserve"> նիստի ընթացքում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իրականացված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գնահատման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արդյուն</w:t>
      </w:r>
      <w:r w:rsidR="002B121D" w:rsidRPr="0010610A">
        <w:rPr>
          <w:rFonts w:ascii="GHEA Grapalat" w:hAnsi="GHEA Grapalat" w:cs="Sylfaen"/>
          <w:sz w:val="18"/>
          <w:szCs w:val="18"/>
          <w:lang w:val="af-ZA" w:eastAsia="en-US"/>
        </w:rPr>
        <w:softHyphen/>
      </w:r>
      <w:r w:rsidR="002B121D" w:rsidRPr="0010610A">
        <w:rPr>
          <w:rFonts w:ascii="GHEA Grapalat" w:hAnsi="GHEA Grapalat" w:cs="Sylfaen"/>
          <w:sz w:val="18"/>
          <w:szCs w:val="18"/>
          <w:lang w:val="hy-AM" w:eastAsia="en-US"/>
        </w:rPr>
        <w:t>քում</w:t>
      </w:r>
      <w:r w:rsidR="002B121D"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af-ZA" w:eastAsia="en-US"/>
        </w:rPr>
        <w:t>մ</w:t>
      </w:r>
      <w:r w:rsidR="00A24827" w:rsidRPr="0010610A">
        <w:rPr>
          <w:rFonts w:ascii="GHEA Grapalat" w:hAnsi="GHEA Grapalat" w:cs="Sylfaen"/>
          <w:sz w:val="18"/>
          <w:szCs w:val="18"/>
          <w:lang w:val="af-ZA" w:eastAsia="en-US"/>
        </w:rPr>
        <w:t xml:space="preserve">ասնակցի </w:t>
      </w:r>
      <w:r w:rsidR="002B121D" w:rsidRPr="0010610A">
        <w:rPr>
          <w:rFonts w:ascii="GHEA Grapalat" w:hAnsi="GHEA Grapalat" w:cs="Sylfaen"/>
          <w:sz w:val="18"/>
          <w:szCs w:val="18"/>
          <w:lang w:val="hy-AM" w:eastAsia="en-US"/>
        </w:rPr>
        <w:t>հայտում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արձանագրվում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են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անհամապատասխանություններ՝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հրավերի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պահանջների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նկատմամբ</w:t>
      </w:r>
      <w:r w:rsidR="002B121D" w:rsidRPr="0010610A">
        <w:rPr>
          <w:rFonts w:ascii="GHEA Grapalat" w:hAnsi="GHEA Grapalat" w:cs="Sylfaen"/>
          <w:sz w:val="18"/>
          <w:szCs w:val="18"/>
          <w:lang w:val="af-ZA" w:eastAsia="en-US"/>
        </w:rPr>
        <w:t>,</w:t>
      </w:r>
      <w:bookmarkStart w:id="6" w:name="_Hlk9262487"/>
      <w:r w:rsidR="00476579" w:rsidRPr="0010610A">
        <w:rPr>
          <w:rFonts w:ascii="GHEA Grapalat" w:hAnsi="GHEA Grapalat" w:cs="Sylfaen"/>
          <w:sz w:val="18"/>
          <w:szCs w:val="18"/>
          <w:lang w:val="hy-AM" w:eastAsia="en-US"/>
        </w:rPr>
        <w:t xml:space="preserve"> </w:t>
      </w:r>
      <w:bookmarkEnd w:id="6"/>
      <w:r w:rsidR="002B121D" w:rsidRPr="0010610A">
        <w:rPr>
          <w:rFonts w:ascii="GHEA Grapalat" w:hAnsi="GHEA Grapalat" w:cs="Sylfaen"/>
          <w:sz w:val="18"/>
          <w:szCs w:val="18"/>
          <w:lang w:val="hy-AM" w:eastAsia="en-US"/>
        </w:rPr>
        <w:t>ապա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հանձնաժողովը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մեկ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աշխատանքային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օրով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կասեցնում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նիստը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իսկ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հանձնաժողովի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քարտուղարը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նույն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օրը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դրա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մասին</w:t>
      </w:r>
      <w:r w:rsidR="002B121D" w:rsidRPr="0010610A">
        <w:rPr>
          <w:rFonts w:ascii="GHEA Grapalat" w:hAnsi="GHEA Grapalat" w:cs="Sylfaen"/>
          <w:sz w:val="18"/>
          <w:szCs w:val="18"/>
          <w:lang w:val="af-ZA" w:eastAsia="en-US"/>
        </w:rPr>
        <w:t xml:space="preserve"> </w:t>
      </w:r>
      <w:r w:rsidR="00ED321F" w:rsidRPr="0010610A">
        <w:rPr>
          <w:rFonts w:ascii="GHEA Grapalat" w:hAnsi="GHEA Grapalat" w:cs="Sylfaen"/>
          <w:sz w:val="18"/>
          <w:szCs w:val="18"/>
          <w:lang w:val="af-ZA" w:eastAsia="en-US"/>
        </w:rPr>
        <w:t xml:space="preserve">էլեկտրոնային եղանակով </w:t>
      </w:r>
      <w:r w:rsidR="002B121D" w:rsidRPr="0010610A">
        <w:rPr>
          <w:rFonts w:ascii="GHEA Grapalat" w:hAnsi="GHEA Grapalat" w:cs="Sylfaen"/>
          <w:sz w:val="18"/>
          <w:szCs w:val="18"/>
          <w:lang w:val="hy-AM" w:eastAsia="en-US"/>
        </w:rPr>
        <w:t>տեղեկացնում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7210AC" w:rsidRPr="0010610A">
        <w:rPr>
          <w:rFonts w:ascii="GHEA Grapalat" w:hAnsi="GHEA Grapalat" w:cs="Sylfaen"/>
          <w:sz w:val="18"/>
          <w:szCs w:val="18"/>
          <w:lang w:val="af-ZA" w:eastAsia="en-US"/>
        </w:rPr>
        <w:t>մ</w:t>
      </w:r>
      <w:r w:rsidR="002B121D" w:rsidRPr="0010610A">
        <w:rPr>
          <w:rFonts w:ascii="GHEA Grapalat" w:hAnsi="GHEA Grapalat" w:cs="Sylfaen"/>
          <w:sz w:val="18"/>
          <w:szCs w:val="18"/>
          <w:lang w:val="hy-AM" w:eastAsia="en-US"/>
        </w:rPr>
        <w:t>ասնակցին՝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առաջարկելով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մինչև</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կասեցման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ժամկետի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ավարտը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շտկել</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անհամապատասխանությունը</w:t>
      </w:r>
      <w:r w:rsidR="002B121D" w:rsidRPr="0010610A">
        <w:rPr>
          <w:rFonts w:ascii="GHEA Grapalat" w:hAnsi="GHEA Grapalat" w:cs="Sylfaen"/>
          <w:sz w:val="18"/>
          <w:szCs w:val="18"/>
          <w:lang w:val="af-ZA" w:eastAsia="en-US"/>
        </w:rPr>
        <w:t>:</w:t>
      </w:r>
    </w:p>
    <w:p w14:paraId="6901C63A" w14:textId="77777777" w:rsidR="002B121D" w:rsidRPr="0010610A" w:rsidRDefault="00116E47" w:rsidP="00EF3662">
      <w:pPr>
        <w:pStyle w:val="norm"/>
        <w:spacing w:line="240" w:lineRule="auto"/>
        <w:rPr>
          <w:rFonts w:ascii="GHEA Grapalat" w:hAnsi="GHEA Grapalat" w:cs="Sylfaen"/>
          <w:sz w:val="18"/>
          <w:szCs w:val="18"/>
          <w:lang w:val="hy-AM" w:eastAsia="en-US"/>
        </w:rPr>
      </w:pPr>
      <w:r w:rsidRPr="0010610A">
        <w:rPr>
          <w:rFonts w:ascii="GHEA Grapalat" w:hAnsi="GHEA Grapalat" w:cs="Sylfaen"/>
          <w:sz w:val="18"/>
          <w:szCs w:val="18"/>
          <w:lang w:val="hy-AM" w:eastAsia="en-US"/>
        </w:rPr>
        <w:t xml:space="preserve">Մասնակցին ուղարկվող ծանուցման մեջ մանրամասն նկարագրվում են </w:t>
      </w:r>
      <w:r w:rsidR="00873E83" w:rsidRPr="0010610A">
        <w:rPr>
          <w:rFonts w:ascii="GHEA Grapalat" w:hAnsi="GHEA Grapalat" w:cs="Sylfaen"/>
          <w:sz w:val="18"/>
          <w:szCs w:val="18"/>
          <w:lang w:val="hy-AM" w:eastAsia="en-US"/>
        </w:rPr>
        <w:t>հայտի գն</w:t>
      </w:r>
      <w:r w:rsidR="00563192" w:rsidRPr="0010610A">
        <w:rPr>
          <w:rFonts w:ascii="GHEA Grapalat" w:hAnsi="GHEA Grapalat" w:cs="Sylfaen"/>
          <w:sz w:val="18"/>
          <w:szCs w:val="18"/>
          <w:lang w:eastAsia="en-US"/>
        </w:rPr>
        <w:t>ա</w:t>
      </w:r>
      <w:r w:rsidR="00873E83" w:rsidRPr="0010610A">
        <w:rPr>
          <w:rFonts w:ascii="GHEA Grapalat" w:hAnsi="GHEA Grapalat" w:cs="Sylfaen"/>
          <w:sz w:val="18"/>
          <w:szCs w:val="18"/>
          <w:lang w:val="hy-AM" w:eastAsia="en-US"/>
        </w:rPr>
        <w:t xml:space="preserve">հատման ընթացքում </w:t>
      </w:r>
      <w:r w:rsidRPr="0010610A">
        <w:rPr>
          <w:rFonts w:ascii="GHEA Grapalat" w:hAnsi="GHEA Grapalat" w:cs="Sylfaen"/>
          <w:sz w:val="18"/>
          <w:szCs w:val="18"/>
          <w:lang w:val="hy-AM" w:eastAsia="en-US"/>
        </w:rPr>
        <w:t xml:space="preserve">հայտնաբերված </w:t>
      </w:r>
      <w:r w:rsidR="00873E83" w:rsidRPr="0010610A">
        <w:rPr>
          <w:rFonts w:ascii="GHEA Grapalat" w:hAnsi="GHEA Grapalat" w:cs="Sylfaen"/>
          <w:sz w:val="18"/>
          <w:szCs w:val="18"/>
          <w:lang w:val="hy-AM" w:eastAsia="en-US"/>
        </w:rPr>
        <w:t xml:space="preserve">բոլոր </w:t>
      </w:r>
      <w:r w:rsidRPr="0010610A">
        <w:rPr>
          <w:rFonts w:ascii="GHEA Grapalat" w:hAnsi="GHEA Grapalat" w:cs="Sylfaen"/>
          <w:sz w:val="18"/>
          <w:szCs w:val="18"/>
          <w:lang w:val="hy-AM" w:eastAsia="en-US"/>
        </w:rPr>
        <w:t>անհամապատասխանությունները:</w:t>
      </w:r>
      <w:r w:rsidR="002B121D" w:rsidRPr="0010610A">
        <w:rPr>
          <w:rFonts w:ascii="GHEA Grapalat" w:hAnsi="GHEA Grapalat" w:cs="Sylfaen"/>
          <w:sz w:val="18"/>
          <w:szCs w:val="18"/>
          <w:lang w:val="hy-AM" w:eastAsia="en-US"/>
        </w:rPr>
        <w:t xml:space="preserve">   </w:t>
      </w:r>
    </w:p>
    <w:p w14:paraId="041E911D" w14:textId="77777777" w:rsidR="00FC31D8" w:rsidRPr="0010610A" w:rsidRDefault="00A150A9" w:rsidP="00EF3662">
      <w:pPr>
        <w:pStyle w:val="norm"/>
        <w:spacing w:line="240" w:lineRule="auto"/>
        <w:ind w:firstLine="567"/>
        <w:rPr>
          <w:rFonts w:ascii="GHEA Grapalat" w:hAnsi="GHEA Grapalat" w:cs="Sylfaen"/>
          <w:sz w:val="18"/>
          <w:szCs w:val="18"/>
          <w:lang w:val="hy-AM" w:eastAsia="en-US"/>
        </w:rPr>
      </w:pPr>
      <w:r w:rsidRPr="0010610A">
        <w:rPr>
          <w:rFonts w:ascii="GHEA Grapalat" w:hAnsi="GHEA Grapalat" w:cs="Sylfaen"/>
          <w:sz w:val="18"/>
          <w:szCs w:val="18"/>
          <w:lang w:val="af-ZA" w:eastAsia="en-US"/>
        </w:rPr>
        <w:t>8</w:t>
      </w:r>
      <w:r w:rsidR="002B121D" w:rsidRPr="0010610A">
        <w:rPr>
          <w:rFonts w:ascii="GHEA Grapalat" w:hAnsi="GHEA Grapalat" w:cs="Sylfaen"/>
          <w:sz w:val="18"/>
          <w:szCs w:val="18"/>
          <w:lang w:val="af-ZA" w:eastAsia="en-US"/>
        </w:rPr>
        <w:t>.</w:t>
      </w:r>
      <w:r w:rsidR="006F3F15" w:rsidRPr="0010610A">
        <w:rPr>
          <w:rFonts w:ascii="GHEA Grapalat" w:hAnsi="GHEA Grapalat" w:cs="Sylfaen"/>
          <w:sz w:val="18"/>
          <w:szCs w:val="18"/>
          <w:lang w:val="hy-AM" w:eastAsia="en-US"/>
        </w:rPr>
        <w:t>9</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Եթե</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սույն</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հրավերի</w:t>
      </w:r>
      <w:r w:rsidR="002B121D" w:rsidRPr="0010610A">
        <w:rPr>
          <w:rFonts w:ascii="GHEA Grapalat" w:hAnsi="GHEA Grapalat" w:cs="Sylfaen"/>
          <w:sz w:val="18"/>
          <w:szCs w:val="18"/>
          <w:lang w:val="af-ZA" w:eastAsia="en-US"/>
        </w:rPr>
        <w:t xml:space="preserve"> </w:t>
      </w:r>
      <w:r w:rsidR="009A171D" w:rsidRPr="0010610A">
        <w:rPr>
          <w:rFonts w:ascii="GHEA Grapalat" w:hAnsi="GHEA Grapalat" w:cs="Sylfaen"/>
          <w:sz w:val="18"/>
          <w:szCs w:val="18"/>
          <w:lang w:val="af-ZA" w:eastAsia="en-US"/>
        </w:rPr>
        <w:t>8</w:t>
      </w:r>
      <w:r w:rsidR="002B121D" w:rsidRPr="0010610A">
        <w:rPr>
          <w:rFonts w:ascii="GHEA Grapalat" w:hAnsi="GHEA Grapalat" w:cs="Sylfaen"/>
          <w:sz w:val="18"/>
          <w:szCs w:val="18"/>
          <w:lang w:val="af-ZA" w:eastAsia="en-US"/>
        </w:rPr>
        <w:t>.</w:t>
      </w:r>
      <w:r w:rsidR="006F3F15" w:rsidRPr="0010610A">
        <w:rPr>
          <w:rFonts w:ascii="GHEA Grapalat" w:hAnsi="GHEA Grapalat" w:cs="Sylfaen"/>
          <w:sz w:val="18"/>
          <w:szCs w:val="18"/>
          <w:lang w:val="hy-AM" w:eastAsia="en-US"/>
        </w:rPr>
        <w:t>8</w:t>
      </w:r>
      <w:r w:rsidR="004E6A12" w:rsidRPr="0010610A">
        <w:rPr>
          <w:rFonts w:ascii="GHEA Grapalat" w:hAnsi="GHEA Grapalat" w:cs="Sylfaen"/>
          <w:sz w:val="18"/>
          <w:szCs w:val="18"/>
          <w:lang w:val="af-ZA" w:eastAsia="en-US"/>
        </w:rPr>
        <w:t>-</w:t>
      </w:r>
      <w:r w:rsidR="004E6A12" w:rsidRPr="0010610A">
        <w:rPr>
          <w:rFonts w:ascii="GHEA Grapalat" w:hAnsi="GHEA Grapalat" w:cs="Sylfaen"/>
          <w:sz w:val="18"/>
          <w:szCs w:val="18"/>
          <w:lang w:val="hy-AM" w:eastAsia="en-US"/>
        </w:rPr>
        <w:t>րդ</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կետով</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սահմանված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ժամկետում</w:t>
      </w:r>
      <w:r w:rsidR="002B121D" w:rsidRPr="0010610A">
        <w:rPr>
          <w:rFonts w:ascii="GHEA Grapalat" w:hAnsi="GHEA Grapalat" w:cs="Sylfaen"/>
          <w:sz w:val="18"/>
          <w:szCs w:val="18"/>
          <w:lang w:val="af-ZA" w:eastAsia="en-US"/>
        </w:rPr>
        <w:t xml:space="preserve"> </w:t>
      </w:r>
      <w:r w:rsidR="009A171D" w:rsidRPr="0010610A">
        <w:rPr>
          <w:rFonts w:ascii="GHEA Grapalat" w:hAnsi="GHEA Grapalat" w:cs="Sylfaen"/>
          <w:sz w:val="18"/>
          <w:szCs w:val="18"/>
          <w:lang w:val="af-ZA" w:eastAsia="en-US"/>
        </w:rPr>
        <w:t>մ</w:t>
      </w:r>
      <w:r w:rsidR="002B121D" w:rsidRPr="0010610A">
        <w:rPr>
          <w:rFonts w:ascii="GHEA Grapalat" w:hAnsi="GHEA Grapalat" w:cs="Sylfaen"/>
          <w:sz w:val="18"/>
          <w:szCs w:val="18"/>
          <w:lang w:val="hy-AM" w:eastAsia="en-US"/>
        </w:rPr>
        <w:t>ասնակիցը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շտկում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արձանագրված</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անհամապատասխանությունը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ապա</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վերջին</w:t>
      </w:r>
      <w:r w:rsidR="009A05AC" w:rsidRPr="0010610A">
        <w:rPr>
          <w:rFonts w:ascii="GHEA Grapalat" w:hAnsi="GHEA Grapalat" w:cs="Sylfaen"/>
          <w:sz w:val="18"/>
          <w:szCs w:val="18"/>
          <w:lang w:val="hy-AM" w:eastAsia="en-US"/>
        </w:rPr>
        <w:t>ի</w:t>
      </w:r>
      <w:r w:rsidR="002B121D" w:rsidRPr="0010610A">
        <w:rPr>
          <w:rFonts w:ascii="GHEA Grapalat" w:hAnsi="GHEA Grapalat" w:cs="Sylfaen"/>
          <w:sz w:val="18"/>
          <w:szCs w:val="18"/>
          <w:lang w:val="hy-AM" w:eastAsia="en-US"/>
        </w:rPr>
        <w:t>ս</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հայտը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բավարար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Հակառակ</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դեպքում</w:t>
      </w:r>
      <w:r w:rsidR="00D14B02" w:rsidRPr="0010610A">
        <w:rPr>
          <w:rFonts w:ascii="GHEA Grapalat" w:hAnsi="GHEA Grapalat" w:cs="Sylfaen"/>
          <w:sz w:val="18"/>
          <w:szCs w:val="18"/>
          <w:lang w:val="hy-AM" w:eastAsia="en-US"/>
        </w:rPr>
        <w:t xml:space="preserve"> տվյալ մասնակցի</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հայտը</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գնահատվում</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է</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անբավարար</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և</w:t>
      </w:r>
      <w:r w:rsidR="002B121D" w:rsidRPr="0010610A">
        <w:rPr>
          <w:rFonts w:ascii="GHEA Grapalat" w:hAnsi="GHEA Grapalat" w:cs="Sylfaen"/>
          <w:sz w:val="18"/>
          <w:szCs w:val="18"/>
          <w:lang w:val="af-ZA" w:eastAsia="en-US"/>
        </w:rPr>
        <w:t xml:space="preserve"> </w:t>
      </w:r>
      <w:r w:rsidR="002B121D" w:rsidRPr="0010610A">
        <w:rPr>
          <w:rFonts w:ascii="GHEA Grapalat" w:hAnsi="GHEA Grapalat" w:cs="Sylfaen"/>
          <w:sz w:val="18"/>
          <w:szCs w:val="18"/>
          <w:lang w:val="hy-AM" w:eastAsia="en-US"/>
        </w:rPr>
        <w:t>մերժվում</w:t>
      </w:r>
      <w:r w:rsidR="009A05AC" w:rsidRPr="0010610A">
        <w:rPr>
          <w:rFonts w:ascii="GHEA Grapalat" w:hAnsi="GHEA Grapalat" w:cs="Sylfaen"/>
          <w:sz w:val="18"/>
          <w:szCs w:val="18"/>
          <w:lang w:val="af-ZA" w:eastAsia="en-US"/>
        </w:rPr>
        <w:t xml:space="preserve"> </w:t>
      </w:r>
      <w:r w:rsidR="009A05AC" w:rsidRPr="0010610A">
        <w:rPr>
          <w:rFonts w:ascii="GHEA Grapalat" w:hAnsi="GHEA Grapalat" w:cs="Sylfaen"/>
          <w:sz w:val="18"/>
          <w:szCs w:val="18"/>
          <w:lang w:val="hy-AM" w:eastAsia="en-US"/>
        </w:rPr>
        <w:t>է</w:t>
      </w:r>
      <w:r w:rsidR="00D14B02" w:rsidRPr="0010610A">
        <w:rPr>
          <w:rFonts w:ascii="GHEA Grapalat" w:hAnsi="GHEA Grapalat" w:cs="Sylfaen"/>
          <w:sz w:val="18"/>
          <w:szCs w:val="18"/>
          <w:lang w:val="hy-AM" w:eastAsia="en-US"/>
        </w:rPr>
        <w:t>, իսկ ընտրված մասնակից է ճանաչվում հաջորդող տեղ զբաղեցրած մասնակիցը:</w:t>
      </w:r>
    </w:p>
    <w:p w14:paraId="23B1CA8C" w14:textId="77777777" w:rsidR="006F3F15" w:rsidRPr="0010610A" w:rsidRDefault="00A150A9" w:rsidP="006F3F15">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rPr>
        <w:t>8</w:t>
      </w:r>
      <w:r w:rsidR="002B121D" w:rsidRPr="0010610A">
        <w:rPr>
          <w:rFonts w:ascii="GHEA Grapalat" w:hAnsi="GHEA Grapalat" w:cs="Sylfaen"/>
          <w:sz w:val="18"/>
          <w:szCs w:val="18"/>
        </w:rPr>
        <w:t>.</w:t>
      </w:r>
      <w:r w:rsidR="006F3F15" w:rsidRPr="0010610A">
        <w:rPr>
          <w:rFonts w:ascii="GHEA Grapalat" w:hAnsi="GHEA Grapalat" w:cs="Sylfaen"/>
          <w:sz w:val="18"/>
          <w:szCs w:val="18"/>
          <w:lang w:val="hy-AM"/>
        </w:rPr>
        <w:t>10</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անդամը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քարտուղարը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չի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կարող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մասնակցել</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աշխատանքներին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եթե հանձնաժողովի գործունեության ընթացքումպարզվում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վերջիններիս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կողմից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հիմնադրված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բաժնեմաս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փայաբաժին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կազմակերպությունը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իրենց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մերձավոր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ազգակցությամբ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խնամիությամբ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կապված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անձը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ծնող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ամուսին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երեխա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եղբայր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քույր</w:t>
      </w:r>
      <w:r w:rsidR="006F3F15" w:rsidRPr="0010610A">
        <w:rPr>
          <w:rFonts w:ascii="GHEA Grapalat" w:hAnsi="GHEA Grapalat" w:cs="Sylfaen"/>
          <w:sz w:val="18"/>
          <w:szCs w:val="18"/>
        </w:rPr>
        <w:t>,</w:t>
      </w:r>
      <w:r w:rsidR="006F3F15" w:rsidRPr="0010610A">
        <w:rPr>
          <w:rFonts w:ascii="GHEA Grapalat" w:hAnsi="GHEA Grapalat" w:cs="Sylfaen"/>
          <w:sz w:val="18"/>
          <w:szCs w:val="18"/>
          <w:lang w:val="hy-AM"/>
        </w:rPr>
        <w:t>տատ, պապ, թոռ,</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ինչպես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նաև</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ամուսնու</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ծնող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երեխա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եղբայր,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քույր, տատ, պապ, թոռ</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այդ</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անձի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կողմից</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հիմնադրված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բաժնեմաս</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փայաբաժին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կազմակերպությունը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ընթացակարգին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մասնակցելու</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համար</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ներկայացրել</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հայտ</w:t>
      </w:r>
      <w:r w:rsidR="006F3F15" w:rsidRPr="0010610A">
        <w:rPr>
          <w:rFonts w:ascii="GHEA Grapalat" w:hAnsi="GHEA Grapalat" w:cs="Sylfaen"/>
          <w:sz w:val="18"/>
          <w:szCs w:val="18"/>
        </w:rPr>
        <w:t>:</w:t>
      </w:r>
      <w:r w:rsidR="006F3F15" w:rsidRPr="0010610A">
        <w:rPr>
          <w:rFonts w:ascii="GHEA Grapalat" w:hAnsi="GHEA Grapalat" w:cs="Sylfaen"/>
          <w:sz w:val="18"/>
          <w:szCs w:val="18"/>
          <w:lang w:val="hy-AM"/>
        </w:rPr>
        <w:t xml:space="preserve"> Եթե</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առկա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կետով</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նախատեսված</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պայմանը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ապա</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 xml:space="preserve"> սույն ընթացակարգի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առնչությամբ</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շահերի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բախում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ունեցող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հանձնաժողովի</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անդամը</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կամ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քարտուղարը անհապաղ</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ինքնաբացարկ</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է</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հայտնում</w:t>
      </w:r>
      <w:r w:rsidR="006F3F15" w:rsidRPr="0010610A">
        <w:rPr>
          <w:rFonts w:ascii="GHEA Grapalat" w:hAnsi="GHEA Grapalat" w:cs="Sylfaen"/>
          <w:sz w:val="18"/>
          <w:szCs w:val="18"/>
        </w:rPr>
        <w:t xml:space="preserve"> </w:t>
      </w:r>
      <w:r w:rsidR="006F3F15" w:rsidRPr="0010610A">
        <w:rPr>
          <w:rFonts w:ascii="GHEA Grapalat" w:hAnsi="GHEA Grapalat" w:cs="Sylfaen"/>
          <w:sz w:val="18"/>
          <w:szCs w:val="18"/>
          <w:lang w:val="hy-AM"/>
        </w:rPr>
        <w:t>սույնընթացակարգից</w:t>
      </w:r>
      <w:r w:rsidR="006F3F15" w:rsidRPr="0010610A">
        <w:rPr>
          <w:rFonts w:ascii="GHEA Grapalat" w:hAnsi="GHEA Grapalat" w:cs="Sylfaen"/>
          <w:sz w:val="18"/>
          <w:szCs w:val="18"/>
        </w:rPr>
        <w:t xml:space="preserve">: </w:t>
      </w:r>
    </w:p>
    <w:p w14:paraId="76B41B7F" w14:textId="77777777" w:rsidR="005E0E50" w:rsidRPr="0010610A" w:rsidRDefault="005E0E50" w:rsidP="00EF3662">
      <w:pPr>
        <w:pStyle w:val="BodyTextIndent2"/>
        <w:spacing w:line="240" w:lineRule="auto"/>
        <w:ind w:firstLine="567"/>
        <w:rPr>
          <w:rFonts w:ascii="GHEA Grapalat" w:hAnsi="GHEA Grapalat" w:cs="Sylfaen"/>
          <w:sz w:val="18"/>
          <w:szCs w:val="18"/>
          <w:lang w:val="hy-AM"/>
        </w:rPr>
      </w:pPr>
    </w:p>
    <w:p w14:paraId="768FD1A4" w14:textId="77777777" w:rsidR="00794157" w:rsidRPr="0010610A" w:rsidRDefault="00A150A9" w:rsidP="00D571F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8</w:t>
      </w:r>
      <w:r w:rsidR="005E0E50" w:rsidRPr="0010610A">
        <w:rPr>
          <w:rFonts w:ascii="GHEA Grapalat" w:hAnsi="GHEA Grapalat" w:cs="Sylfaen"/>
          <w:sz w:val="18"/>
          <w:szCs w:val="18"/>
          <w:lang w:val="hy-AM"/>
        </w:rPr>
        <w:t>.1</w:t>
      </w:r>
      <w:r w:rsidR="006F3F15" w:rsidRPr="0010610A">
        <w:rPr>
          <w:rFonts w:ascii="GHEA Grapalat" w:hAnsi="GHEA Grapalat" w:cs="Sylfaen"/>
          <w:sz w:val="18"/>
          <w:szCs w:val="18"/>
          <w:lang w:val="hy-AM"/>
        </w:rPr>
        <w:t>1</w:t>
      </w:r>
      <w:r w:rsidR="00794157" w:rsidRPr="0010610A">
        <w:rPr>
          <w:rFonts w:ascii="GHEA Grapalat" w:hAnsi="GHEA Grapalat" w:cs="Sylfaen"/>
          <w:sz w:val="18"/>
          <w:szCs w:val="18"/>
          <w:lang w:val="hy-AM"/>
        </w:rPr>
        <w:t xml:space="preserve"> </w:t>
      </w:r>
      <w:r w:rsidR="00EA58C8" w:rsidRPr="0010610A">
        <w:rPr>
          <w:rFonts w:ascii="GHEA Grapalat" w:hAnsi="GHEA Grapalat" w:cs="Sylfaen"/>
          <w:sz w:val="18"/>
          <w:szCs w:val="18"/>
          <w:lang w:val="es-ES"/>
        </w:rPr>
        <w:t xml:space="preserve">Հայտերը բացվելուց </w:t>
      </w:r>
      <w:r w:rsidR="007A3F75" w:rsidRPr="0010610A">
        <w:rPr>
          <w:rFonts w:ascii="GHEA Grapalat" w:hAnsi="GHEA Grapalat" w:cs="Sylfaen"/>
          <w:sz w:val="18"/>
          <w:szCs w:val="18"/>
          <w:lang w:val="es-ES"/>
        </w:rPr>
        <w:t xml:space="preserve">և գնահատվելուց հետո </w:t>
      </w:r>
      <w:r w:rsidR="00EA58C8" w:rsidRPr="0010610A">
        <w:rPr>
          <w:rFonts w:ascii="GHEA Grapalat" w:hAnsi="GHEA Grapalat" w:cs="Sylfaen"/>
          <w:sz w:val="18"/>
          <w:szCs w:val="18"/>
          <w:lang w:val="es-ES"/>
        </w:rPr>
        <w:t>հետո կազմվում է արձանագրություն`</w:t>
      </w:r>
      <w:r w:rsidR="00EA58C8" w:rsidRPr="0010610A">
        <w:rPr>
          <w:rFonts w:ascii="GHEA Grapalat" w:hAnsi="GHEA Grapalat" w:cs="Sylfaen"/>
          <w:sz w:val="18"/>
          <w:szCs w:val="18"/>
        </w:rPr>
        <w:t xml:space="preserve"> գնումների մասին ՀՀ օրենսդրությամբ սահմանված կարգով</w:t>
      </w:r>
      <w:r w:rsidR="00EA58C8" w:rsidRPr="0010610A">
        <w:rPr>
          <w:rFonts w:ascii="GHEA Grapalat" w:hAnsi="GHEA Grapalat" w:cs="Sylfaen"/>
          <w:sz w:val="18"/>
          <w:szCs w:val="18"/>
          <w:lang w:val="hy-AM"/>
        </w:rPr>
        <w:t>:</w:t>
      </w:r>
      <w:r w:rsidR="00D571F0" w:rsidRPr="0010610A">
        <w:rPr>
          <w:rFonts w:ascii="GHEA Grapalat" w:hAnsi="GHEA Grapalat" w:cs="Sylfaen"/>
          <w:sz w:val="18"/>
          <w:szCs w:val="18"/>
          <w:lang w:val="hy-AM"/>
        </w:rPr>
        <w:t xml:space="preserve"> </w:t>
      </w:r>
      <w:r w:rsidR="00F025FC" w:rsidRPr="0010610A">
        <w:rPr>
          <w:rFonts w:ascii="GHEA Grapalat" w:hAnsi="GHEA Grapalat" w:cs="Sylfaen"/>
          <w:sz w:val="18"/>
          <w:szCs w:val="18"/>
          <w:lang w:val="hy-AM"/>
        </w:rPr>
        <w:t>Ընդ որում հանձնաժողովի նիստի արձանագր</w:t>
      </w:r>
      <w:r w:rsidR="007A3F75" w:rsidRPr="0010610A">
        <w:rPr>
          <w:rFonts w:ascii="GHEA Grapalat" w:hAnsi="GHEA Grapalat" w:cs="Sylfaen"/>
          <w:sz w:val="18"/>
          <w:szCs w:val="18"/>
          <w:lang w:val="hy-AM"/>
        </w:rPr>
        <w:t>ու</w:t>
      </w:r>
      <w:r w:rsidR="00F025FC" w:rsidRPr="0010610A">
        <w:rPr>
          <w:rFonts w:ascii="GHEA Grapalat" w:hAnsi="GHEA Grapalat" w:cs="Sylfaen"/>
          <w:sz w:val="18"/>
          <w:szCs w:val="18"/>
          <w:lang w:val="hy-AM"/>
        </w:rPr>
        <w:t>թյ</w:t>
      </w:r>
      <w:r w:rsidR="007A3F75" w:rsidRPr="0010610A">
        <w:rPr>
          <w:rFonts w:ascii="GHEA Grapalat" w:hAnsi="GHEA Grapalat" w:cs="Sylfaen"/>
          <w:sz w:val="18"/>
          <w:szCs w:val="18"/>
          <w:lang w:val="hy-AM"/>
        </w:rPr>
        <w:t>ա</w:t>
      </w:r>
      <w:r w:rsidR="00F025FC" w:rsidRPr="0010610A">
        <w:rPr>
          <w:rFonts w:ascii="GHEA Grapalat" w:hAnsi="GHEA Grapalat" w:cs="Sylfaen"/>
          <w:sz w:val="18"/>
          <w:szCs w:val="18"/>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0610A">
        <w:rPr>
          <w:rFonts w:ascii="GHEA Grapalat" w:hAnsi="GHEA Grapalat" w:cs="Sylfaen"/>
          <w:sz w:val="18"/>
          <w:szCs w:val="18"/>
          <w:lang w:val="hy-AM"/>
        </w:rPr>
        <w:t xml:space="preserve"> Արձանագրությունն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ստորագրում</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են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հանձնաժողովի</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նիստին</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ներկա</w:t>
      </w:r>
      <w:r w:rsidR="007A3F75" w:rsidRPr="0010610A">
        <w:rPr>
          <w:rFonts w:ascii="GHEA Grapalat" w:hAnsi="GHEA Grapalat" w:cs="Sylfaen"/>
          <w:sz w:val="18"/>
          <w:szCs w:val="18"/>
        </w:rPr>
        <w:t xml:space="preserve"> </w:t>
      </w:r>
      <w:r w:rsidR="007A3F75" w:rsidRPr="0010610A">
        <w:rPr>
          <w:rFonts w:ascii="GHEA Grapalat" w:hAnsi="GHEA Grapalat" w:cs="Sylfaen"/>
          <w:sz w:val="18"/>
          <w:szCs w:val="18"/>
          <w:lang w:val="hy-AM"/>
        </w:rPr>
        <w:t>անդամները։</w:t>
      </w:r>
    </w:p>
    <w:p w14:paraId="066A802F" w14:textId="77777777" w:rsidR="00E65F37" w:rsidRPr="0010610A" w:rsidRDefault="00A150A9" w:rsidP="00D571F0">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8</w:t>
      </w:r>
      <w:r w:rsidR="005E2F4D" w:rsidRPr="0010610A">
        <w:rPr>
          <w:rFonts w:ascii="GHEA Grapalat" w:hAnsi="GHEA Grapalat" w:cs="Sylfaen"/>
          <w:sz w:val="18"/>
          <w:szCs w:val="18"/>
          <w:lang w:val="hy-AM"/>
        </w:rPr>
        <w:t>.</w:t>
      </w:r>
      <w:r w:rsidR="00EA58C8" w:rsidRPr="0010610A">
        <w:rPr>
          <w:rFonts w:ascii="GHEA Grapalat" w:hAnsi="GHEA Grapalat" w:cs="Sylfaen"/>
          <w:sz w:val="18"/>
          <w:szCs w:val="18"/>
          <w:lang w:val="hy-AM"/>
        </w:rPr>
        <w:t>1</w:t>
      </w:r>
      <w:r w:rsidR="006F3F15" w:rsidRPr="0010610A">
        <w:rPr>
          <w:rFonts w:ascii="GHEA Grapalat" w:hAnsi="GHEA Grapalat" w:cs="Sylfaen"/>
          <w:sz w:val="18"/>
          <w:szCs w:val="18"/>
          <w:lang w:val="hy-AM"/>
        </w:rPr>
        <w:t>2</w:t>
      </w:r>
      <w:r w:rsidR="005E3501" w:rsidRPr="0010610A">
        <w:rPr>
          <w:rFonts w:ascii="GHEA Grapalat" w:hAnsi="GHEA Grapalat" w:cs="Sylfaen"/>
          <w:sz w:val="18"/>
          <w:szCs w:val="18"/>
        </w:rPr>
        <w:t xml:space="preserve"> </w:t>
      </w:r>
      <w:r w:rsidR="009A171D" w:rsidRPr="0010610A">
        <w:rPr>
          <w:rFonts w:ascii="GHEA Grapalat" w:hAnsi="GHEA Grapalat" w:cs="Sylfaen"/>
          <w:sz w:val="18"/>
          <w:szCs w:val="18"/>
        </w:rPr>
        <w:t>Հ</w:t>
      </w:r>
      <w:r w:rsidR="005E3501" w:rsidRPr="0010610A">
        <w:rPr>
          <w:rFonts w:ascii="GHEA Grapalat" w:hAnsi="GHEA Grapalat" w:cs="Sylfaen"/>
          <w:sz w:val="18"/>
          <w:szCs w:val="18"/>
        </w:rPr>
        <w:t xml:space="preserve">անձնաժողովի քարտուղարը </w:t>
      </w:r>
      <w:r w:rsidR="00E65F37" w:rsidRPr="0010610A">
        <w:rPr>
          <w:rFonts w:ascii="GHEA Grapalat" w:hAnsi="GHEA Grapalat" w:cs="Sylfaen"/>
          <w:sz w:val="18"/>
          <w:szCs w:val="18"/>
        </w:rPr>
        <w:t xml:space="preserve">հայտերի </w:t>
      </w:r>
      <w:r w:rsidR="00D11611" w:rsidRPr="0010610A">
        <w:rPr>
          <w:rFonts w:ascii="GHEA Grapalat" w:hAnsi="GHEA Grapalat" w:cs="Sylfaen"/>
          <w:sz w:val="18"/>
          <w:szCs w:val="18"/>
        </w:rPr>
        <w:t>բացման</w:t>
      </w:r>
      <w:r w:rsidR="006D5E0B" w:rsidRPr="0010610A">
        <w:rPr>
          <w:rFonts w:ascii="GHEA Grapalat" w:hAnsi="GHEA Grapalat" w:cs="Sylfaen"/>
          <w:sz w:val="18"/>
          <w:szCs w:val="18"/>
          <w:lang w:val="hy-AM"/>
        </w:rPr>
        <w:t xml:space="preserve"> և գնահատման</w:t>
      </w:r>
      <w:r w:rsidR="00D11611" w:rsidRPr="0010610A">
        <w:rPr>
          <w:rFonts w:ascii="GHEA Grapalat" w:hAnsi="GHEA Grapalat" w:cs="Sylfaen"/>
          <w:sz w:val="18"/>
          <w:szCs w:val="18"/>
        </w:rPr>
        <w:t xml:space="preserve"> նիստի ավարտից հետո ոչ ուշ քան</w:t>
      </w:r>
      <w:r w:rsidR="00D11611" w:rsidRPr="0010610A">
        <w:rPr>
          <w:rFonts w:ascii="GHEA Grapalat" w:hAnsi="GHEA Grapalat" w:cs="Arial"/>
          <w:spacing w:val="-8"/>
          <w:sz w:val="18"/>
          <w:szCs w:val="18"/>
        </w:rPr>
        <w:t xml:space="preserve"> </w:t>
      </w:r>
      <w:r w:rsidR="00E65F37" w:rsidRPr="0010610A">
        <w:rPr>
          <w:rFonts w:ascii="GHEA Grapalat" w:hAnsi="GHEA Grapalat" w:cs="Sylfaen"/>
          <w:sz w:val="18"/>
          <w:szCs w:val="18"/>
        </w:rPr>
        <w:t xml:space="preserve"> հաջորդող աշխատանքային օրը` </w:t>
      </w:r>
    </w:p>
    <w:p w14:paraId="3EC44B70" w14:textId="77777777" w:rsidR="00794157" w:rsidRPr="0010610A" w:rsidRDefault="00A24827" w:rsidP="00EF3662">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hy-AM"/>
        </w:rPr>
        <w:t>1) հայտերի բացման նիստի արձանագրության բնօրինակից արտատպված (սկանավորված) տարբերակը</w:t>
      </w:r>
      <w:r w:rsidR="009A30B4" w:rsidRPr="0010610A">
        <w:rPr>
          <w:rFonts w:ascii="GHEA Grapalat" w:hAnsi="GHEA Grapalat" w:cs="Sylfaen"/>
          <w:sz w:val="18"/>
          <w:szCs w:val="18"/>
          <w:lang w:val="hy-AM"/>
        </w:rPr>
        <w:t xml:space="preserve"> և սույն </w:t>
      </w:r>
      <w:r w:rsidR="00E30D12" w:rsidRPr="0010610A">
        <w:rPr>
          <w:rFonts w:ascii="GHEA Grapalat" w:hAnsi="GHEA Grapalat" w:cs="Sylfaen"/>
          <w:sz w:val="18"/>
          <w:szCs w:val="18"/>
          <w:lang w:val="hy-AM"/>
        </w:rPr>
        <w:t>հրավերի 1-ին մասի 3.5 կետում նշված</w:t>
      </w:r>
      <w:r w:rsidR="009A30B4" w:rsidRPr="0010610A">
        <w:rPr>
          <w:rFonts w:ascii="GHEA Grapalat" w:hAnsi="GHEA Grapalat" w:cs="Sylfaen"/>
          <w:sz w:val="18"/>
          <w:szCs w:val="18"/>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0610A">
        <w:rPr>
          <w:rFonts w:ascii="GHEA Grapalat" w:hAnsi="GHEA Grapalat" w:cs="Sylfaen"/>
          <w:sz w:val="18"/>
          <w:szCs w:val="18"/>
          <w:lang w:val="hy-AM"/>
        </w:rPr>
        <w:t xml:space="preserve"> հրապարակում է տեղեկագրում</w:t>
      </w:r>
      <w:r w:rsidR="00902BB9" w:rsidRPr="0010610A">
        <w:rPr>
          <w:rFonts w:ascii="GHEA Grapalat" w:hAnsi="GHEA Grapalat" w:cs="Sylfaen"/>
          <w:sz w:val="18"/>
          <w:szCs w:val="18"/>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10610A" w:rsidRDefault="008B73CD"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 xml:space="preserve">2) իր և գնահատող հանձնաժողովի` հայտերի բացման </w:t>
      </w:r>
      <w:r w:rsidR="00217530" w:rsidRPr="0010610A">
        <w:rPr>
          <w:rFonts w:ascii="GHEA Grapalat" w:hAnsi="GHEA Grapalat" w:cs="Sylfaen"/>
          <w:sz w:val="18"/>
          <w:szCs w:val="18"/>
          <w:lang w:val="hy-AM"/>
        </w:rPr>
        <w:t xml:space="preserve">և գնահատման </w:t>
      </w:r>
      <w:r w:rsidRPr="0010610A">
        <w:rPr>
          <w:rFonts w:ascii="GHEA Grapalat" w:hAnsi="GHEA Grapalat" w:cs="Sylfaen"/>
          <w:sz w:val="18"/>
          <w:szCs w:val="18"/>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0610A">
        <w:rPr>
          <w:rFonts w:ascii="GHEA Grapalat" w:hAnsi="GHEA Grapalat" w:cs="Sylfaen"/>
          <w:sz w:val="18"/>
          <w:szCs w:val="18"/>
        </w:rPr>
        <w:t>Հ</w:t>
      </w:r>
      <w:r w:rsidRPr="0010610A">
        <w:rPr>
          <w:rFonts w:ascii="GHEA Grapalat" w:hAnsi="GHEA Grapalat" w:cs="Sylfaen"/>
          <w:sz w:val="18"/>
          <w:szCs w:val="18"/>
        </w:rPr>
        <w:t xml:space="preserve">անձնաժողովի այն անդամները, որոնք հանձնաժողովի աշխատանքների մասնակցում են հայտերի բացման </w:t>
      </w:r>
      <w:r w:rsidR="007A3F75" w:rsidRPr="0010610A">
        <w:rPr>
          <w:rFonts w:ascii="GHEA Grapalat" w:hAnsi="GHEA Grapalat" w:cs="Sylfaen"/>
          <w:sz w:val="18"/>
          <w:szCs w:val="18"/>
        </w:rPr>
        <w:t xml:space="preserve">և գնահատման </w:t>
      </w:r>
      <w:r w:rsidRPr="0010610A">
        <w:rPr>
          <w:rFonts w:ascii="GHEA Grapalat" w:hAnsi="GHEA Grapalat" w:cs="Sylfaen"/>
          <w:sz w:val="18"/>
          <w:szCs w:val="18"/>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10610A">
        <w:rPr>
          <w:rFonts w:ascii="GHEA Grapalat" w:hAnsi="GHEA Grapalat" w:cs="Sylfaen"/>
          <w:sz w:val="18"/>
          <w:szCs w:val="18"/>
        </w:rPr>
        <w:t>:</w:t>
      </w:r>
    </w:p>
    <w:p w14:paraId="0399E7C7" w14:textId="77777777" w:rsidR="00C8399F" w:rsidRPr="0010610A" w:rsidRDefault="00A150A9" w:rsidP="00C8399F">
      <w:pPr>
        <w:shd w:val="clear" w:color="auto" w:fill="FFFFFF"/>
        <w:ind w:firstLine="375"/>
        <w:jc w:val="both"/>
        <w:rPr>
          <w:rFonts w:ascii="GHEA Grapalat" w:hAnsi="GHEA Grapalat" w:cs="Sylfaen"/>
          <w:sz w:val="18"/>
          <w:szCs w:val="18"/>
          <w:lang w:val="hy-AM"/>
        </w:rPr>
      </w:pPr>
      <w:r w:rsidRPr="0010610A">
        <w:rPr>
          <w:rFonts w:ascii="GHEA Grapalat" w:hAnsi="GHEA Grapalat" w:cs="Sylfaen"/>
          <w:sz w:val="18"/>
          <w:szCs w:val="18"/>
          <w:lang w:val="af-ZA"/>
        </w:rPr>
        <w:t>8</w:t>
      </w:r>
      <w:r w:rsidR="0036230B" w:rsidRPr="0010610A">
        <w:rPr>
          <w:rFonts w:ascii="GHEA Grapalat" w:hAnsi="GHEA Grapalat" w:cs="Sylfaen"/>
          <w:sz w:val="18"/>
          <w:szCs w:val="18"/>
          <w:lang w:val="af-ZA"/>
        </w:rPr>
        <w:t>.</w:t>
      </w:r>
      <w:r w:rsidR="00794157" w:rsidRPr="0010610A">
        <w:rPr>
          <w:rFonts w:ascii="GHEA Grapalat" w:hAnsi="GHEA Grapalat" w:cs="Sylfaen"/>
          <w:sz w:val="18"/>
          <w:szCs w:val="18"/>
          <w:lang w:val="af-ZA"/>
        </w:rPr>
        <w:t>1</w:t>
      </w:r>
      <w:r w:rsidR="006F3F15"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Օրենքի</w:t>
      </w:r>
      <w:r w:rsidR="0036230B" w:rsidRPr="0010610A">
        <w:rPr>
          <w:rFonts w:ascii="GHEA Grapalat" w:hAnsi="GHEA Grapalat" w:cs="Sylfaen"/>
          <w:sz w:val="18"/>
          <w:szCs w:val="18"/>
          <w:lang w:val="af-ZA"/>
        </w:rPr>
        <w:t xml:space="preserve"> 6-</w:t>
      </w:r>
      <w:r w:rsidR="0036230B" w:rsidRPr="0010610A">
        <w:rPr>
          <w:rFonts w:ascii="GHEA Grapalat" w:hAnsi="GHEA Grapalat" w:cs="Sylfaen"/>
          <w:sz w:val="18"/>
          <w:szCs w:val="18"/>
        </w:rPr>
        <w:t>րդ</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հոդվածի</w:t>
      </w:r>
      <w:r w:rsidR="0036230B" w:rsidRPr="0010610A">
        <w:rPr>
          <w:rFonts w:ascii="GHEA Grapalat" w:hAnsi="GHEA Grapalat" w:cs="Sylfaen"/>
          <w:sz w:val="18"/>
          <w:szCs w:val="18"/>
          <w:lang w:val="af-ZA"/>
        </w:rPr>
        <w:t xml:space="preserve"> 1-</w:t>
      </w:r>
      <w:r w:rsidR="0036230B" w:rsidRPr="0010610A">
        <w:rPr>
          <w:rFonts w:ascii="GHEA Grapalat" w:hAnsi="GHEA Grapalat" w:cs="Sylfaen"/>
          <w:sz w:val="18"/>
          <w:szCs w:val="18"/>
        </w:rPr>
        <w:t>ին</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մասի</w:t>
      </w:r>
      <w:r w:rsidR="0036230B" w:rsidRPr="0010610A">
        <w:rPr>
          <w:rFonts w:ascii="GHEA Grapalat" w:hAnsi="GHEA Grapalat" w:cs="Sylfaen"/>
          <w:sz w:val="18"/>
          <w:szCs w:val="18"/>
          <w:lang w:val="af-ZA"/>
        </w:rPr>
        <w:t xml:space="preserve"> 6-</w:t>
      </w:r>
      <w:r w:rsidR="0036230B" w:rsidRPr="0010610A">
        <w:rPr>
          <w:rFonts w:ascii="GHEA Grapalat" w:hAnsi="GHEA Grapalat" w:cs="Sylfaen"/>
          <w:sz w:val="18"/>
          <w:szCs w:val="18"/>
        </w:rPr>
        <w:t>րդ</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կետով</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նախատեսված</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հիմքերն</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ի</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հայտ</w:t>
      </w:r>
      <w:r w:rsidR="0036230B" w:rsidRPr="0010610A">
        <w:rPr>
          <w:rFonts w:ascii="GHEA Grapalat" w:hAnsi="GHEA Grapalat" w:cs="Sylfaen"/>
          <w:sz w:val="18"/>
          <w:szCs w:val="18"/>
          <w:lang w:val="af-ZA"/>
        </w:rPr>
        <w:t xml:space="preserve"> </w:t>
      </w:r>
      <w:r w:rsidR="0036230B" w:rsidRPr="0010610A">
        <w:rPr>
          <w:rFonts w:ascii="GHEA Grapalat" w:hAnsi="GHEA Grapalat" w:cs="Sylfaen"/>
          <w:sz w:val="18"/>
          <w:szCs w:val="18"/>
        </w:rPr>
        <w:t>գալու</w:t>
      </w:r>
      <w:r w:rsidR="0036230B"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դեպքում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պատվիրատուի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ղեկավարի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պատճառաբանված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վրա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մարմինը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ներառում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գնումների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գործընթացին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իրավունք</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չունեցող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մասնակիցների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ցուցակում։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Ընդ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որում</w:t>
      </w:r>
      <w:r w:rsidR="006F3F15" w:rsidRPr="0010610A">
        <w:rPr>
          <w:rFonts w:ascii="GHEA Grapalat" w:hAnsi="GHEA Grapalat" w:cs="Sylfaen"/>
          <w:sz w:val="18"/>
          <w:szCs w:val="18"/>
          <w:lang w:val="af-ZA"/>
        </w:rPr>
        <w:t xml:space="preserve"> </w:t>
      </w:r>
      <w:r w:rsidR="006F3F15" w:rsidRPr="0010610A">
        <w:rPr>
          <w:rFonts w:ascii="Calibri" w:hAnsi="Calibri" w:cs="Calibri"/>
          <w:sz w:val="18"/>
          <w:szCs w:val="18"/>
          <w:lang w:val="af-ZA"/>
        </w:rPr>
        <w:t> </w:t>
      </w:r>
      <w:r w:rsidR="006F3F15" w:rsidRPr="0010610A">
        <w:rPr>
          <w:rFonts w:ascii="GHEA Grapalat" w:hAnsi="GHEA Grapalat" w:cs="Sylfaen"/>
          <w:sz w:val="18"/>
          <w:szCs w:val="18"/>
          <w:lang w:val="ru-RU"/>
        </w:rPr>
        <w:t>սույն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կետում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նշված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պատվիրատուի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ղեկավարը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կայացնում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ընթացակարգը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չկայացած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հայտարարվելու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կնքված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պայմանագրի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վերաբերյալ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հայտարարությունը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հրապարակելու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պայմանագիրը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միակողմանի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լուծելու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հայտարարությունը</w:t>
      </w:r>
      <w:r w:rsidR="00C8399F" w:rsidRPr="0010610A">
        <w:rPr>
          <w:rFonts w:ascii="GHEA Grapalat" w:hAnsi="GHEA Grapalat" w:cs="Sylfaen"/>
          <w:sz w:val="18"/>
          <w:szCs w:val="18"/>
          <w:lang w:val="hy-AM"/>
        </w:rPr>
        <w:t xml:space="preserve"> </w:t>
      </w:r>
      <w:r w:rsidR="00C8399F" w:rsidRPr="0010610A">
        <w:rPr>
          <w:rFonts w:ascii="GHEA Grapalat" w:hAnsi="GHEA Grapalat" w:cs="Sylfaen"/>
          <w:sz w:val="18"/>
          <w:szCs w:val="18"/>
          <w:lang w:val="af-ZA"/>
        </w:rPr>
        <w:t>(</w:t>
      </w:r>
      <w:r w:rsidR="00C8399F" w:rsidRPr="0010610A">
        <w:rPr>
          <w:rFonts w:ascii="GHEA Grapalat" w:hAnsi="GHEA Grapalat" w:cs="Sylfaen"/>
          <w:sz w:val="18"/>
          <w:szCs w:val="18"/>
          <w:lang w:val="hy-AM"/>
        </w:rPr>
        <w:t>ծանուցումը</w:t>
      </w:r>
      <w:r w:rsidR="00C8399F" w:rsidRPr="0010610A">
        <w:rPr>
          <w:rFonts w:ascii="GHEA Grapalat" w:hAnsi="GHEA Grapalat" w:cs="Sylfaen"/>
          <w:sz w:val="18"/>
          <w:szCs w:val="18"/>
          <w:lang w:val="af-ZA"/>
        </w:rPr>
        <w:t>)</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հրապարակելու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տասն</w:t>
      </w:r>
      <w:r w:rsidR="00C8399F" w:rsidRPr="0010610A">
        <w:rPr>
          <w:rFonts w:ascii="GHEA Grapalat" w:hAnsi="GHEA Grapalat" w:cs="Sylfaen"/>
          <w:sz w:val="18"/>
          <w:szCs w:val="18"/>
          <w:lang w:val="hy-AM"/>
        </w:rPr>
        <w:t>երորդ օրը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կայացվելուն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այն</w:t>
      </w:r>
      <w:r w:rsidR="006F3F15" w:rsidRPr="0010610A">
        <w:rPr>
          <w:rFonts w:ascii="GHEA Grapalat" w:hAnsi="GHEA Grapalat" w:cs="Sylfaen"/>
          <w:sz w:val="18"/>
          <w:szCs w:val="18"/>
          <w:lang w:val="af-ZA"/>
        </w:rPr>
        <w:t xml:space="preserve"> գրավոր </w:t>
      </w:r>
      <w:r w:rsidR="006F3F15" w:rsidRPr="0010610A">
        <w:rPr>
          <w:rFonts w:ascii="GHEA Grapalat" w:hAnsi="GHEA Grapalat" w:cs="Sylfaen"/>
          <w:sz w:val="18"/>
          <w:szCs w:val="18"/>
          <w:lang w:val="ru-RU"/>
        </w:rPr>
        <w:t>տրամադրվում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մարմնին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և</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Լիազորված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մարմինը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ներառում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է</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գնումների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գործընթացին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իրավունք</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չունեցող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մասնակիցների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ցուցակում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ստանալուն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քառասուներորդ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հինգ</w:t>
      </w:r>
      <w:r w:rsidR="006F3F15" w:rsidRPr="0010610A">
        <w:rPr>
          <w:rFonts w:ascii="GHEA Grapalat" w:hAnsi="GHEA Grapalat" w:cs="Sylfaen"/>
          <w:sz w:val="18"/>
          <w:szCs w:val="18"/>
        </w:rPr>
        <w:t>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w:t>
      </w:r>
      <w:r w:rsidR="006F3F15" w:rsidRPr="0010610A">
        <w:rPr>
          <w:rFonts w:ascii="GHEA Grapalat" w:hAnsi="GHEA Grapalat" w:cs="Sylfaen"/>
          <w:sz w:val="18"/>
          <w:szCs w:val="18"/>
        </w:rPr>
        <w:t>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իսկ</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որոշումն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ստանալուն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քառասուներորդ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դրությամբ</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մասնակցի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կողմից</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բողոքարկման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վերաբերյալ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հարուցված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և</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չավարտված</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առկայության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դեպքում</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տվյալ</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գործով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եզրափակիչ</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ակտն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ուժի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մեջ</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մտնելու</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օրվան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հաջորդող</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հինգ</w:t>
      </w:r>
      <w:r w:rsidR="006F3F15" w:rsidRPr="0010610A">
        <w:rPr>
          <w:rFonts w:ascii="GHEA Grapalat" w:hAnsi="GHEA Grapalat" w:cs="Sylfaen"/>
          <w:sz w:val="18"/>
          <w:szCs w:val="18"/>
        </w:rPr>
        <w:t>երորդ</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օր</w:t>
      </w:r>
      <w:r w:rsidR="006F3F15" w:rsidRPr="0010610A">
        <w:rPr>
          <w:rFonts w:ascii="GHEA Grapalat" w:hAnsi="GHEA Grapalat" w:cs="Sylfaen"/>
          <w:sz w:val="18"/>
          <w:szCs w:val="18"/>
        </w:rPr>
        <w:t>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եթե</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դատական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քննության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արդյունքով</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որոշման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կատարման</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հնարավորությունը</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չի</w:t>
      </w:r>
      <w:r w:rsidR="006F3F15" w:rsidRPr="0010610A">
        <w:rPr>
          <w:rFonts w:ascii="GHEA Grapalat" w:hAnsi="GHEA Grapalat" w:cs="Sylfaen"/>
          <w:sz w:val="18"/>
          <w:szCs w:val="18"/>
          <w:lang w:val="af-ZA"/>
        </w:rPr>
        <w:t xml:space="preserve"> </w:t>
      </w:r>
      <w:r w:rsidR="006F3F15" w:rsidRPr="0010610A">
        <w:rPr>
          <w:rFonts w:ascii="GHEA Grapalat" w:hAnsi="GHEA Grapalat" w:cs="Sylfaen"/>
          <w:sz w:val="18"/>
          <w:szCs w:val="18"/>
          <w:lang w:val="ru-RU"/>
        </w:rPr>
        <w:t>վերացել</w:t>
      </w:r>
      <w:r w:rsidR="006F3F15" w:rsidRPr="0010610A">
        <w:rPr>
          <w:rFonts w:ascii="GHEA Grapalat" w:hAnsi="GHEA Grapalat" w:cs="Sylfaen"/>
          <w:sz w:val="18"/>
          <w:szCs w:val="18"/>
          <w:lang w:val="hy-AM"/>
        </w:rPr>
        <w:t>:</w:t>
      </w:r>
    </w:p>
    <w:p w14:paraId="425D7F3B" w14:textId="4D6C652A" w:rsidR="00C8399F" w:rsidRPr="0010610A" w:rsidRDefault="00E21C91" w:rsidP="00C8399F">
      <w:pPr>
        <w:shd w:val="clear" w:color="auto" w:fill="FFFFFF"/>
        <w:ind w:firstLine="375"/>
        <w:jc w:val="both"/>
        <w:rPr>
          <w:rFonts w:ascii="GHEA Grapalat" w:hAnsi="GHEA Grapalat" w:cs="Sylfaen"/>
          <w:sz w:val="18"/>
          <w:szCs w:val="18"/>
          <w:lang w:val="af-ZA"/>
        </w:rPr>
      </w:pPr>
      <w:r w:rsidRPr="0010610A">
        <w:rPr>
          <w:rFonts w:ascii="GHEA Grapalat" w:hAnsi="GHEA Grapalat" w:cs="Sylfaen"/>
          <w:sz w:val="18"/>
          <w:szCs w:val="18"/>
          <w:lang w:val="hy-AM"/>
        </w:rPr>
        <w:t>Ե</w:t>
      </w:r>
      <w:r w:rsidR="00C8399F" w:rsidRPr="0010610A">
        <w:rPr>
          <w:rFonts w:ascii="GHEA Grapalat" w:hAnsi="GHEA Grapalat" w:cs="Sylfaen"/>
          <w:sz w:val="18"/>
          <w:szCs w:val="18"/>
          <w:lang w:val="af-ZA"/>
        </w:rPr>
        <w:t>թե՝</w:t>
      </w:r>
    </w:p>
    <w:p w14:paraId="17E6CE48" w14:textId="77777777" w:rsidR="00C8399F" w:rsidRPr="0010610A" w:rsidRDefault="00C8399F" w:rsidP="004E649B">
      <w:pPr>
        <w:pStyle w:val="ListParagraph"/>
        <w:numPr>
          <w:ilvl w:val="0"/>
          <w:numId w:val="18"/>
        </w:numPr>
        <w:shd w:val="clear" w:color="auto" w:fill="FFFFFF"/>
        <w:ind w:left="0" w:firstLine="426"/>
        <w:jc w:val="both"/>
        <w:rPr>
          <w:rFonts w:ascii="GHEA Grapalat" w:hAnsi="GHEA Grapalat" w:cs="Sylfaen"/>
          <w:sz w:val="18"/>
          <w:szCs w:val="18"/>
          <w:lang w:val="af-ZA"/>
        </w:rPr>
      </w:pPr>
      <w:r w:rsidRPr="0010610A">
        <w:rPr>
          <w:rFonts w:ascii="GHEA Grapalat" w:hAnsi="GHEA Grapalat" w:cs="Sylfaen"/>
          <w:sz w:val="18"/>
          <w:szCs w:val="18"/>
          <w:lang w:val="af-ZA"/>
        </w:rPr>
        <w:t xml:space="preserve">սույն կետով նախատեսված՝ </w:t>
      </w:r>
      <w:r w:rsidRPr="0010610A">
        <w:rPr>
          <w:rFonts w:ascii="GHEA Grapalat" w:hAnsi="GHEA Grapalat" w:cs="Sylfaen"/>
          <w:sz w:val="18"/>
          <w:szCs w:val="18"/>
          <w:lang w:val="ru-RU"/>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մարմ</w:t>
      </w:r>
      <w:r w:rsidRPr="0010610A">
        <w:rPr>
          <w:rFonts w:ascii="GHEA Grapalat" w:hAnsi="GHEA Grapalat" w:cs="Sylfaen"/>
          <w:sz w:val="18"/>
          <w:szCs w:val="18"/>
        </w:rPr>
        <w:t xml:space="preserve">նին որոշումը ներկայացվելու վերջնաժամկետը լրանալու օրվա դրությամբ մասնակիցը կամ պայմանագիրը կնքած անձը վճարել է </w:t>
      </w:r>
      <w:r w:rsidRPr="0010610A">
        <w:rPr>
          <w:rFonts w:ascii="GHEA Grapalat" w:hAnsi="GHEA Grapalat" w:cs="Sylfaen"/>
          <w:sz w:val="18"/>
          <w:szCs w:val="18"/>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10610A" w:rsidRDefault="00C8399F" w:rsidP="00C8399F">
      <w:pPr>
        <w:pStyle w:val="ListParagraph"/>
        <w:numPr>
          <w:ilvl w:val="0"/>
          <w:numId w:val="18"/>
        </w:numPr>
        <w:shd w:val="clear" w:color="auto" w:fill="FFFFFF"/>
        <w:ind w:left="0"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0610A">
        <w:rPr>
          <w:rFonts w:ascii="GHEA Grapalat" w:hAnsi="GHEA Grapalat" w:cs="Sylfaen"/>
          <w:sz w:val="18"/>
          <w:szCs w:val="18"/>
          <w:lang w:val="ru-RU"/>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մարմ</w:t>
      </w:r>
      <w:r w:rsidRPr="0010610A">
        <w:rPr>
          <w:rFonts w:ascii="GHEA Grapalat" w:hAnsi="GHEA Grapalat" w:cs="Sylfaen"/>
          <w:sz w:val="18"/>
          <w:szCs w:val="18"/>
        </w:rPr>
        <w:t>նին որոշումը ներկայացվելու վերջնաժամկետը լրանալու</w:t>
      </w:r>
      <w:r w:rsidRPr="0010610A">
        <w:rPr>
          <w:rFonts w:ascii="GHEA Grapalat" w:hAnsi="GHEA Grapalat" w:cs="Sylfaen"/>
          <w:sz w:val="18"/>
          <w:szCs w:val="18"/>
          <w:lang w:val="en-US"/>
        </w:rPr>
        <w:t>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հետո</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բայց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ուշ</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քան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մասնակցին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կնքած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անձին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ցուցակում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ներառելու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վերջնաժամկետը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լրանալու</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օրը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ապա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պատվիրատուն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դրա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գրավոր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տեղեկացնում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լիազորված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մարմին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որի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հիման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վրա</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մասնակիցը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ներառվում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en-US"/>
        </w:rPr>
        <w:t>ցուցակում</w:t>
      </w:r>
      <w:r w:rsidRPr="0010610A">
        <w:rPr>
          <w:rFonts w:ascii="GHEA Grapalat" w:hAnsi="GHEA Grapalat" w:cs="Sylfaen"/>
          <w:sz w:val="18"/>
          <w:szCs w:val="18"/>
          <w:lang w:val="af-ZA"/>
        </w:rPr>
        <w:t>:</w:t>
      </w:r>
    </w:p>
    <w:p w14:paraId="3CF140E0" w14:textId="5271EC5A" w:rsidR="00217530" w:rsidRPr="0010610A" w:rsidRDefault="00217530" w:rsidP="00217530">
      <w:pPr>
        <w:ind w:firstLine="375"/>
        <w:jc w:val="both"/>
        <w:rPr>
          <w:rFonts w:ascii="GHEA Grapalat" w:hAnsi="GHEA Grapalat" w:cs="Sylfaen"/>
          <w:sz w:val="18"/>
          <w:szCs w:val="18"/>
          <w:lang w:val="af-ZA"/>
        </w:rPr>
      </w:pPr>
      <w:r w:rsidRPr="0010610A">
        <w:rPr>
          <w:rFonts w:ascii="GHEA Grapalat" w:hAnsi="GHEA Grapalat" w:cs="Sylfaen"/>
          <w:sz w:val="18"/>
          <w:szCs w:val="18"/>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10610A">
        <w:rPr>
          <w:rFonts w:ascii="GHEA Grapalat" w:hAnsi="GHEA Grapalat" w:cs="Sylfaen"/>
          <w:sz w:val="18"/>
          <w:szCs w:val="18"/>
          <w:lang w:val="hy-AM"/>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որակավորման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պայմանագրի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ապահովում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կամ</w:t>
      </w:r>
      <w:r w:rsidRPr="0010610A">
        <w:rPr>
          <w:rFonts w:ascii="GHEA Grapalat" w:hAnsi="GHEA Grapalat" w:cs="Sylfaen"/>
          <w:sz w:val="18"/>
          <w:szCs w:val="18"/>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10610A">
        <w:rPr>
          <w:rFonts w:ascii="GHEA Grapalat" w:hAnsi="GHEA Grapalat" w:cs="Sylfaen"/>
          <w:sz w:val="18"/>
          <w:szCs w:val="18"/>
        </w:rPr>
        <w:t>արդյունքում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համաձայնագիր</w:t>
      </w:r>
      <w:r w:rsidRPr="0010610A">
        <w:rPr>
          <w:rFonts w:ascii="GHEA Grapalat" w:hAnsi="GHEA Grapalat" w:cs="Sylfaen"/>
          <w:sz w:val="18"/>
          <w:szCs w:val="18"/>
          <w:lang w:val="af-ZA"/>
        </w:rPr>
        <w:t xml:space="preserve"> </w:t>
      </w:r>
      <w:r w:rsidRPr="0010610A">
        <w:rPr>
          <w:rFonts w:ascii="GHEA Grapalat" w:hAnsi="GHEA Grapalat" w:cs="Sylfaen"/>
          <w:sz w:val="18"/>
          <w:szCs w:val="18"/>
        </w:rPr>
        <w:t>կնքելու</w:t>
      </w:r>
      <w:r w:rsidRPr="0010610A">
        <w:rPr>
          <w:rFonts w:ascii="GHEA Grapalat" w:hAnsi="GHEA Grapalat" w:cs="Sylfaen"/>
          <w:sz w:val="18"/>
          <w:szCs w:val="18"/>
          <w:lang w:val="af-ZA"/>
        </w:rPr>
        <w:t xml:space="preserve"> </w:t>
      </w:r>
      <w:r w:rsidRPr="0010610A">
        <w:rPr>
          <w:rFonts w:ascii="GHEA Grapalat" w:hAnsi="GHEA Grapalat" w:cs="Sylfaen"/>
          <w:sz w:val="18"/>
          <w:szCs w:val="18"/>
        </w:rPr>
        <w:t>նպատակով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պայմանագիրը</w:t>
      </w:r>
      <w:r w:rsidRPr="0010610A">
        <w:rPr>
          <w:rFonts w:ascii="GHEA Grapalat" w:hAnsi="GHEA Grapalat" w:cs="Sylfaen"/>
          <w:sz w:val="18"/>
          <w:szCs w:val="18"/>
          <w:lang w:val="af-ZA"/>
        </w:rPr>
        <w:t xml:space="preserve"> </w:t>
      </w:r>
      <w:r w:rsidRPr="0010610A">
        <w:rPr>
          <w:rFonts w:ascii="GHEA Grapalat" w:hAnsi="GHEA Grapalat" w:cs="Sylfaen"/>
          <w:sz w:val="18"/>
          <w:szCs w:val="18"/>
        </w:rPr>
        <w:t>կնքած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անձը</w:t>
      </w:r>
      <w:r w:rsidRPr="0010610A">
        <w:rPr>
          <w:rFonts w:ascii="GHEA Grapalat" w:hAnsi="GHEA Grapalat" w:cs="Sylfaen"/>
          <w:sz w:val="18"/>
          <w:szCs w:val="18"/>
          <w:lang w:val="af-ZA"/>
        </w:rPr>
        <w:t xml:space="preserve"> </w:t>
      </w:r>
      <w:r w:rsidRPr="0010610A">
        <w:rPr>
          <w:rFonts w:ascii="GHEA Grapalat" w:hAnsi="GHEA Grapalat" w:cs="Sylfaen"/>
          <w:sz w:val="18"/>
          <w:szCs w:val="18"/>
        </w:rPr>
        <w:t>սահմանված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ժամկետում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միակողմանի</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հաստատված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հայտարարության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տուժանքի</w:t>
      </w:r>
      <w:r w:rsidRPr="0010610A">
        <w:rPr>
          <w:rFonts w:ascii="GHEA Grapalat" w:hAnsi="GHEA Grapalat" w:cs="Sylfaen"/>
          <w:sz w:val="18"/>
          <w:szCs w:val="18"/>
          <w:lang w:val="af-ZA"/>
        </w:rPr>
        <w:t xml:space="preserve"> (</w:t>
      </w:r>
      <w:r w:rsidRPr="0010610A">
        <w:rPr>
          <w:rFonts w:ascii="GHEA Grapalat" w:hAnsi="GHEA Grapalat" w:cs="Sylfaen"/>
          <w:sz w:val="18"/>
          <w:szCs w:val="18"/>
        </w:rPr>
        <w:t>այսուհետ</w:t>
      </w:r>
      <w:r w:rsidRPr="0010610A">
        <w:rPr>
          <w:rFonts w:ascii="GHEA Grapalat" w:hAnsi="GHEA Grapalat" w:cs="Sylfaen"/>
          <w:sz w:val="18"/>
          <w:szCs w:val="18"/>
          <w:lang w:val="af-ZA"/>
        </w:rPr>
        <w:t xml:space="preserve"> </w:t>
      </w:r>
      <w:r w:rsidRPr="0010610A">
        <w:rPr>
          <w:rFonts w:ascii="GHEA Grapalat" w:hAnsi="GHEA Grapalat" w:cs="Sylfaen"/>
          <w:sz w:val="18"/>
          <w:szCs w:val="18"/>
        </w:rPr>
        <w:t>նաև</w:t>
      </w:r>
      <w:r w:rsidRPr="0010610A">
        <w:rPr>
          <w:rFonts w:ascii="GHEA Grapalat" w:hAnsi="GHEA Grapalat" w:cs="Sylfaen"/>
          <w:sz w:val="18"/>
          <w:szCs w:val="18"/>
          <w:lang w:val="af-ZA"/>
        </w:rPr>
        <w:t xml:space="preserve"> </w:t>
      </w:r>
      <w:r w:rsidRPr="0010610A">
        <w:rPr>
          <w:rFonts w:ascii="GHEA Grapalat" w:hAnsi="GHEA Grapalat" w:cs="Sylfaen"/>
          <w:sz w:val="18"/>
          <w:szCs w:val="18"/>
        </w:rPr>
        <w:t>տուժանք</w:t>
      </w:r>
      <w:r w:rsidRPr="0010610A">
        <w:rPr>
          <w:rFonts w:ascii="GHEA Grapalat" w:hAnsi="GHEA Grapalat" w:cs="Sylfaen"/>
          <w:sz w:val="18"/>
          <w:szCs w:val="18"/>
          <w:lang w:val="af-ZA"/>
        </w:rPr>
        <w:t xml:space="preserve">) </w:t>
      </w:r>
      <w:r w:rsidRPr="0010610A">
        <w:rPr>
          <w:rFonts w:ascii="GHEA Grapalat" w:hAnsi="GHEA Grapalat" w:cs="Sylfaen"/>
          <w:sz w:val="18"/>
          <w:szCs w:val="18"/>
        </w:rPr>
        <w:t>ձևով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ներկայացված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պայմանագրի</w:t>
      </w:r>
      <w:r w:rsidRPr="0010610A">
        <w:rPr>
          <w:rFonts w:ascii="GHEA Grapalat" w:hAnsi="GHEA Grapalat" w:cs="Sylfaen"/>
          <w:sz w:val="18"/>
          <w:szCs w:val="18"/>
          <w:lang w:val="af-ZA"/>
        </w:rPr>
        <w:t xml:space="preserve"> </w:t>
      </w:r>
      <w:r w:rsidRPr="0010610A">
        <w:rPr>
          <w:rFonts w:ascii="GHEA Grapalat" w:hAnsi="GHEA Grapalat" w:cs="Sylfaen"/>
          <w:sz w:val="18"/>
          <w:szCs w:val="18"/>
        </w:rPr>
        <w:t>և</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rPr>
        <w:t>որակավորման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ապահովումը</w:t>
      </w:r>
      <w:r w:rsidRPr="0010610A">
        <w:rPr>
          <w:rFonts w:ascii="GHEA Grapalat" w:hAnsi="GHEA Grapalat" w:cs="Sylfaen"/>
          <w:sz w:val="18"/>
          <w:szCs w:val="18"/>
          <w:lang w:val="af-ZA"/>
        </w:rPr>
        <w:t xml:space="preserve"> </w:t>
      </w:r>
      <w:r w:rsidRPr="0010610A">
        <w:rPr>
          <w:rFonts w:ascii="GHEA Grapalat" w:hAnsi="GHEA Grapalat" w:cs="Sylfaen"/>
          <w:sz w:val="18"/>
          <w:szCs w:val="18"/>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rPr>
        <w:t>փոխարինում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բանկային</w:t>
      </w:r>
      <w:r w:rsidRPr="0010610A">
        <w:rPr>
          <w:rFonts w:ascii="GHEA Grapalat" w:hAnsi="GHEA Grapalat" w:cs="Sylfaen"/>
          <w:sz w:val="18"/>
          <w:szCs w:val="18"/>
          <w:lang w:val="af-ZA"/>
        </w:rPr>
        <w:t xml:space="preserve"> </w:t>
      </w:r>
      <w:r w:rsidRPr="0010610A">
        <w:rPr>
          <w:rFonts w:ascii="GHEA Grapalat" w:hAnsi="GHEA Grapalat" w:cs="Sylfaen"/>
          <w:sz w:val="18"/>
          <w:szCs w:val="18"/>
        </w:rPr>
        <w:t>երաշխիք</w:t>
      </w:r>
      <w:r w:rsidRPr="0010610A">
        <w:rPr>
          <w:rFonts w:ascii="GHEA Grapalat" w:hAnsi="GHEA Grapalat" w:cs="Sylfaen"/>
          <w:sz w:val="18"/>
          <w:szCs w:val="18"/>
          <w:lang w:val="hy-AM"/>
        </w:rPr>
        <w:t>ո</w:t>
      </w:r>
      <w:r w:rsidRPr="0010610A">
        <w:rPr>
          <w:rFonts w:ascii="GHEA Grapalat" w:hAnsi="GHEA Grapalat" w:cs="Sylfaen"/>
          <w:sz w:val="18"/>
          <w:szCs w:val="18"/>
        </w:rPr>
        <w:t>վ</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կամ</w:t>
      </w:r>
      <w:r w:rsidRPr="0010610A">
        <w:rPr>
          <w:rFonts w:ascii="GHEA Grapalat" w:hAnsi="GHEA Grapalat" w:cs="Sylfaen"/>
          <w:sz w:val="18"/>
          <w:szCs w:val="18"/>
          <w:lang w:val="af-ZA"/>
        </w:rPr>
        <w:t xml:space="preserve"> </w:t>
      </w:r>
      <w:r w:rsidRPr="0010610A">
        <w:rPr>
          <w:rFonts w:ascii="GHEA Grapalat" w:hAnsi="GHEA Grapalat" w:cs="Sylfaen"/>
          <w:sz w:val="18"/>
          <w:szCs w:val="18"/>
        </w:rPr>
        <w:t>կանխիկ</w:t>
      </w:r>
      <w:r w:rsidRPr="0010610A">
        <w:rPr>
          <w:rFonts w:ascii="GHEA Grapalat" w:hAnsi="GHEA Grapalat" w:cs="Sylfaen"/>
          <w:sz w:val="18"/>
          <w:szCs w:val="18"/>
          <w:lang w:val="af-ZA"/>
        </w:rPr>
        <w:t xml:space="preserve"> </w:t>
      </w:r>
      <w:r w:rsidRPr="0010610A">
        <w:rPr>
          <w:rFonts w:ascii="GHEA Grapalat" w:hAnsi="GHEA Grapalat" w:cs="Sylfaen"/>
          <w:sz w:val="18"/>
          <w:szCs w:val="18"/>
        </w:rPr>
        <w:t>փողով</w:t>
      </w:r>
      <w:r w:rsidRPr="0010610A">
        <w:rPr>
          <w:rFonts w:ascii="GHEA Grapalat" w:hAnsi="GHEA Grapalat" w:cs="Sylfaen"/>
          <w:sz w:val="18"/>
          <w:szCs w:val="18"/>
          <w:lang w:val="af-ZA"/>
        </w:rPr>
        <w:t xml:space="preserve">, </w:t>
      </w:r>
      <w:r w:rsidRPr="0010610A">
        <w:rPr>
          <w:rFonts w:ascii="GHEA Grapalat" w:hAnsi="GHEA Grapalat" w:cs="Sylfaen"/>
          <w:sz w:val="18"/>
          <w:szCs w:val="18"/>
        </w:rPr>
        <w:t>ապա</w:t>
      </w:r>
      <w:r w:rsidRPr="0010610A">
        <w:rPr>
          <w:rFonts w:ascii="GHEA Grapalat" w:hAnsi="GHEA Grapalat" w:cs="Sylfaen"/>
          <w:sz w:val="18"/>
          <w:szCs w:val="18"/>
          <w:lang w:val="af-ZA"/>
        </w:rPr>
        <w:t xml:space="preserve"> </w:t>
      </w:r>
      <w:r w:rsidRPr="0010610A">
        <w:rPr>
          <w:rFonts w:ascii="GHEA Grapalat" w:hAnsi="GHEA Grapalat" w:cs="Sylfaen"/>
          <w:sz w:val="18"/>
          <w:szCs w:val="18"/>
        </w:rPr>
        <w:t>այդ</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հանգամանքը</w:t>
      </w:r>
      <w:r w:rsidRPr="0010610A">
        <w:rPr>
          <w:rFonts w:ascii="GHEA Grapalat" w:hAnsi="GHEA Grapalat" w:cs="Sylfaen"/>
          <w:sz w:val="18"/>
          <w:szCs w:val="18"/>
          <w:lang w:val="af-ZA"/>
        </w:rPr>
        <w:t xml:space="preserve"> </w:t>
      </w:r>
      <w:r w:rsidRPr="0010610A">
        <w:rPr>
          <w:rFonts w:ascii="GHEA Grapalat" w:hAnsi="GHEA Grapalat" w:cs="Sylfaen"/>
          <w:sz w:val="18"/>
          <w:szCs w:val="18"/>
        </w:rPr>
        <w:t>համարվում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է</w:t>
      </w:r>
      <w:r w:rsidRPr="0010610A">
        <w:rPr>
          <w:rFonts w:ascii="GHEA Grapalat" w:hAnsi="GHEA Grapalat" w:cs="Sylfaen"/>
          <w:sz w:val="18"/>
          <w:szCs w:val="18"/>
          <w:lang w:val="af-ZA"/>
        </w:rPr>
        <w:t xml:space="preserve"> </w:t>
      </w:r>
      <w:r w:rsidRPr="0010610A">
        <w:rPr>
          <w:rFonts w:ascii="GHEA Grapalat" w:hAnsi="GHEA Grapalat" w:cs="Sylfaen"/>
          <w:sz w:val="18"/>
          <w:szCs w:val="18"/>
        </w:rPr>
        <w:t>որպես</w:t>
      </w:r>
      <w:r w:rsidRPr="0010610A">
        <w:rPr>
          <w:rFonts w:ascii="GHEA Grapalat" w:hAnsi="GHEA Grapalat" w:cs="Sylfaen"/>
          <w:sz w:val="18"/>
          <w:szCs w:val="18"/>
          <w:lang w:val="af-ZA"/>
        </w:rPr>
        <w:t xml:space="preserve"> </w:t>
      </w:r>
      <w:r w:rsidRPr="0010610A">
        <w:rPr>
          <w:rFonts w:ascii="GHEA Grapalat" w:hAnsi="GHEA Grapalat" w:cs="Sylfaen"/>
          <w:sz w:val="18"/>
          <w:szCs w:val="18"/>
        </w:rPr>
        <w:t>գնման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գործընթացի</w:t>
      </w:r>
      <w:r w:rsidRPr="0010610A">
        <w:rPr>
          <w:rFonts w:ascii="GHEA Grapalat" w:hAnsi="GHEA Grapalat" w:cs="Sylfaen"/>
          <w:sz w:val="18"/>
          <w:szCs w:val="18"/>
          <w:lang w:val="af-ZA"/>
        </w:rPr>
        <w:t xml:space="preserve"> </w:t>
      </w:r>
      <w:r w:rsidRPr="0010610A">
        <w:rPr>
          <w:rFonts w:ascii="GHEA Grapalat" w:hAnsi="GHEA Grapalat" w:cs="Sylfaen"/>
          <w:sz w:val="18"/>
          <w:szCs w:val="18"/>
        </w:rPr>
        <w:t>շրջանակում</w:t>
      </w:r>
      <w:r w:rsidRPr="0010610A">
        <w:rPr>
          <w:rFonts w:ascii="GHEA Grapalat" w:hAnsi="GHEA Grapalat" w:cs="Sylfaen"/>
          <w:sz w:val="18"/>
          <w:szCs w:val="18"/>
          <w:lang w:val="af-ZA"/>
        </w:rPr>
        <w:t xml:space="preserve"> </w:t>
      </w:r>
      <w:r w:rsidRPr="0010610A">
        <w:rPr>
          <w:rFonts w:ascii="GHEA Grapalat" w:hAnsi="GHEA Grapalat" w:cs="Sylfaen"/>
          <w:sz w:val="18"/>
          <w:szCs w:val="18"/>
        </w:rPr>
        <w:t>մասնակցի</w:t>
      </w:r>
      <w:r w:rsidRPr="0010610A">
        <w:rPr>
          <w:rFonts w:ascii="GHEA Grapalat" w:hAnsi="GHEA Grapalat" w:cs="Sylfaen"/>
          <w:sz w:val="18"/>
          <w:szCs w:val="18"/>
          <w:lang w:val="af-ZA"/>
        </w:rPr>
        <w:t xml:space="preserve"> </w:t>
      </w:r>
      <w:r w:rsidRPr="0010610A">
        <w:rPr>
          <w:rFonts w:ascii="GHEA Grapalat" w:hAnsi="GHEA Grapalat" w:cs="Sylfaen"/>
          <w:sz w:val="18"/>
          <w:szCs w:val="18"/>
        </w:rPr>
        <w:t>ստանձնված</w:t>
      </w:r>
      <w:r w:rsidRPr="0010610A">
        <w:rPr>
          <w:rFonts w:ascii="GHEA Grapalat" w:hAnsi="GHEA Grapalat" w:cs="Sylfaen"/>
          <w:sz w:val="18"/>
          <w:szCs w:val="18"/>
          <w:lang w:val="af-ZA"/>
        </w:rPr>
        <w:t xml:space="preserve"> </w:t>
      </w:r>
      <w:r w:rsidRPr="0010610A">
        <w:rPr>
          <w:rFonts w:ascii="GHEA Grapalat" w:hAnsi="GHEA Grapalat" w:cs="Sylfaen"/>
          <w:sz w:val="18"/>
          <w:szCs w:val="18"/>
        </w:rPr>
        <w:t>պարտավորության</w:t>
      </w:r>
      <w:r w:rsidRPr="0010610A">
        <w:rPr>
          <w:rFonts w:ascii="GHEA Grapalat" w:hAnsi="GHEA Grapalat" w:cs="Sylfaen"/>
          <w:sz w:val="18"/>
          <w:szCs w:val="18"/>
          <w:lang w:val="af-ZA"/>
        </w:rPr>
        <w:t xml:space="preserve"> </w:t>
      </w:r>
      <w:r w:rsidRPr="0010610A">
        <w:rPr>
          <w:rFonts w:ascii="GHEA Grapalat" w:hAnsi="GHEA Grapalat" w:cs="Sylfaen"/>
          <w:sz w:val="18"/>
          <w:szCs w:val="18"/>
        </w:rPr>
        <w:t>խախտում</w:t>
      </w:r>
      <w:r w:rsidRPr="0010610A">
        <w:rPr>
          <w:rFonts w:ascii="GHEA Grapalat" w:hAnsi="GHEA Grapalat" w:cs="Sylfaen"/>
          <w:sz w:val="18"/>
          <w:szCs w:val="18"/>
          <w:lang w:val="af-ZA"/>
        </w:rPr>
        <w:t xml:space="preserve">: </w:t>
      </w:r>
    </w:p>
    <w:p w14:paraId="4D01CE95" w14:textId="33BB8BDC" w:rsidR="003D4374" w:rsidRPr="0010610A" w:rsidRDefault="003D4374" w:rsidP="00EF3662">
      <w:pPr>
        <w:ind w:firstLine="375"/>
        <w:jc w:val="both"/>
        <w:rPr>
          <w:rFonts w:ascii="GHEA Grapalat" w:hAnsi="GHEA Grapalat" w:cs="Sylfaen"/>
          <w:sz w:val="18"/>
          <w:szCs w:val="18"/>
          <w:lang w:val="af-ZA"/>
        </w:rPr>
      </w:pPr>
    </w:p>
    <w:p w14:paraId="595F00BF" w14:textId="77777777" w:rsidR="00B54F63" w:rsidRPr="0010610A" w:rsidRDefault="00B97D91" w:rsidP="00EF3662">
      <w:pPr>
        <w:ind w:firstLine="375"/>
        <w:jc w:val="both"/>
        <w:rPr>
          <w:rFonts w:ascii="GHEA Grapalat" w:hAnsi="GHEA Grapalat"/>
          <w:sz w:val="18"/>
          <w:szCs w:val="18"/>
          <w:lang w:val="af-ZA"/>
        </w:rPr>
      </w:pPr>
      <w:r w:rsidRPr="0010610A">
        <w:rPr>
          <w:rFonts w:ascii="GHEA Grapalat" w:hAnsi="GHEA Grapalat"/>
          <w:color w:val="000000"/>
          <w:sz w:val="18"/>
          <w:szCs w:val="18"/>
          <w:lang w:val="af-ZA"/>
        </w:rPr>
        <w:t xml:space="preserve">      </w:t>
      </w:r>
      <w:r w:rsidR="00E17B5D" w:rsidRPr="0010610A">
        <w:rPr>
          <w:rFonts w:ascii="GHEA Grapalat" w:hAnsi="GHEA Grapalat"/>
          <w:color w:val="000000"/>
          <w:sz w:val="18"/>
          <w:szCs w:val="18"/>
          <w:lang w:val="af-ZA"/>
        </w:rPr>
        <w:t>8.</w:t>
      </w:r>
      <w:r w:rsidR="00794157" w:rsidRPr="0010610A">
        <w:rPr>
          <w:rFonts w:ascii="GHEA Grapalat" w:hAnsi="GHEA Grapalat"/>
          <w:color w:val="000000"/>
          <w:sz w:val="18"/>
          <w:szCs w:val="18"/>
          <w:lang w:val="af-ZA"/>
        </w:rPr>
        <w:t>1</w:t>
      </w:r>
      <w:r w:rsidR="00120F8A" w:rsidRPr="0010610A">
        <w:rPr>
          <w:rFonts w:ascii="GHEA Grapalat" w:hAnsi="GHEA Grapalat"/>
          <w:color w:val="000000"/>
          <w:sz w:val="18"/>
          <w:szCs w:val="18"/>
          <w:lang w:val="hy-AM"/>
        </w:rPr>
        <w:t>4</w:t>
      </w:r>
      <w:r w:rsidR="00E17B5D" w:rsidRPr="0010610A">
        <w:rPr>
          <w:rFonts w:ascii="GHEA Grapalat" w:hAnsi="GHEA Grapalat"/>
          <w:color w:val="000000"/>
          <w:sz w:val="18"/>
          <w:szCs w:val="18"/>
          <w:lang w:val="af-ZA"/>
        </w:rPr>
        <w:t xml:space="preserve"> </w:t>
      </w:r>
      <w:r w:rsidR="003A377C" w:rsidRPr="0010610A">
        <w:rPr>
          <w:rFonts w:ascii="GHEA Grapalat" w:hAnsi="GHEA Grapalat"/>
          <w:color w:val="000000"/>
          <w:sz w:val="18"/>
          <w:szCs w:val="18"/>
        </w:rPr>
        <w:t>Ե</w:t>
      </w:r>
      <w:r w:rsidR="003D4374" w:rsidRPr="0010610A">
        <w:rPr>
          <w:rFonts w:ascii="GHEA Grapalat" w:hAnsi="GHEA Grapalat"/>
          <w:color w:val="000000"/>
          <w:sz w:val="18"/>
          <w:szCs w:val="18"/>
          <w:lang w:val="hy-AM"/>
        </w:rPr>
        <w:t>թե մասնակից</w:t>
      </w:r>
      <w:r w:rsidR="00955CC1" w:rsidRPr="0010610A">
        <w:rPr>
          <w:rFonts w:ascii="GHEA Grapalat" w:hAnsi="GHEA Grapalat"/>
          <w:color w:val="000000"/>
          <w:sz w:val="18"/>
          <w:szCs w:val="18"/>
        </w:rPr>
        <w:t>ն</w:t>
      </w:r>
      <w:r w:rsidR="003D4374" w:rsidRPr="0010610A">
        <w:rPr>
          <w:rFonts w:ascii="GHEA Grapalat" w:hAnsi="GHEA Grapalat"/>
          <w:color w:val="000000"/>
          <w:sz w:val="18"/>
          <w:szCs w:val="18"/>
          <w:lang w:val="hy-AM"/>
        </w:rPr>
        <w:t xml:space="preserve"> </w:t>
      </w:r>
      <w:r w:rsidR="00955CC1" w:rsidRPr="0010610A">
        <w:rPr>
          <w:rFonts w:ascii="GHEA Grapalat" w:hAnsi="GHEA Grapalat"/>
          <w:color w:val="000000"/>
          <w:sz w:val="18"/>
          <w:szCs w:val="18"/>
        </w:rPr>
        <w:t>Օ</w:t>
      </w:r>
      <w:r w:rsidR="003D4374" w:rsidRPr="0010610A">
        <w:rPr>
          <w:rFonts w:ascii="GHEA Grapalat" w:hAnsi="GHEA Grapalat"/>
          <w:color w:val="000000"/>
          <w:sz w:val="18"/>
          <w:szCs w:val="18"/>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0610A">
        <w:rPr>
          <w:rFonts w:ascii="GHEA Grapalat" w:hAnsi="GHEA Grapalat" w:cs="Sylfaen"/>
          <w:sz w:val="18"/>
          <w:szCs w:val="18"/>
          <w:lang w:val="af-ZA"/>
        </w:rPr>
        <w:t>:</w:t>
      </w:r>
    </w:p>
    <w:p w14:paraId="2CAC7854" w14:textId="77777777" w:rsidR="007A5810" w:rsidRPr="0010610A" w:rsidRDefault="004306D6" w:rsidP="00955CC1">
      <w:pPr>
        <w:pStyle w:val="norm"/>
        <w:spacing w:line="240" w:lineRule="auto"/>
        <w:ind w:firstLine="706"/>
        <w:rPr>
          <w:rFonts w:ascii="GHEA Grapalat" w:hAnsi="GHEA Grapalat" w:cs="Sylfaen"/>
          <w:sz w:val="18"/>
          <w:szCs w:val="18"/>
          <w:lang w:val="af-ZA" w:eastAsia="en-US"/>
        </w:rPr>
      </w:pPr>
      <w:r w:rsidRPr="0010610A">
        <w:rPr>
          <w:rFonts w:ascii="GHEA Grapalat" w:hAnsi="GHEA Grapalat" w:cs="Sylfaen"/>
          <w:sz w:val="18"/>
          <w:szCs w:val="18"/>
          <w:lang w:val="af-ZA" w:eastAsia="en-US"/>
        </w:rPr>
        <w:t>8</w:t>
      </w:r>
      <w:r w:rsidR="00DF2FEF" w:rsidRPr="0010610A">
        <w:rPr>
          <w:rFonts w:ascii="GHEA Grapalat" w:hAnsi="GHEA Grapalat" w:cs="Sylfaen"/>
          <w:sz w:val="18"/>
          <w:szCs w:val="18"/>
          <w:lang w:val="af-ZA" w:eastAsia="en-US"/>
        </w:rPr>
        <w:t>.</w:t>
      </w:r>
      <w:r w:rsidR="00794157" w:rsidRPr="0010610A">
        <w:rPr>
          <w:rFonts w:ascii="GHEA Grapalat" w:hAnsi="GHEA Grapalat" w:cs="Sylfaen"/>
          <w:sz w:val="18"/>
          <w:szCs w:val="18"/>
          <w:lang w:val="af-ZA" w:eastAsia="en-US"/>
        </w:rPr>
        <w:t>1</w:t>
      </w:r>
      <w:r w:rsidR="00120F8A" w:rsidRPr="0010610A">
        <w:rPr>
          <w:rFonts w:ascii="GHEA Grapalat" w:hAnsi="GHEA Grapalat" w:cs="Sylfaen"/>
          <w:sz w:val="18"/>
          <w:szCs w:val="18"/>
          <w:lang w:val="hy-AM" w:eastAsia="en-US"/>
        </w:rPr>
        <w:t>5</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Սույն</w:t>
      </w:r>
      <w:r w:rsidR="007A5810"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հրավերի</w:t>
      </w:r>
      <w:r w:rsidRPr="0010610A">
        <w:rPr>
          <w:rFonts w:ascii="GHEA Grapalat" w:hAnsi="GHEA Grapalat" w:cs="Sylfaen"/>
          <w:sz w:val="18"/>
          <w:szCs w:val="18"/>
          <w:lang w:val="af-ZA" w:eastAsia="en-US"/>
        </w:rPr>
        <w:t xml:space="preserve"> 1-</w:t>
      </w:r>
      <w:r w:rsidRPr="0010610A">
        <w:rPr>
          <w:rFonts w:ascii="GHEA Grapalat" w:hAnsi="GHEA Grapalat" w:cs="Sylfaen"/>
          <w:sz w:val="18"/>
          <w:szCs w:val="18"/>
          <w:lang w:val="ru-RU" w:eastAsia="en-US"/>
        </w:rPr>
        <w:t>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մասի</w:t>
      </w:r>
      <w:r w:rsidRPr="0010610A">
        <w:rPr>
          <w:rFonts w:ascii="GHEA Grapalat" w:hAnsi="GHEA Grapalat" w:cs="Sylfaen"/>
          <w:sz w:val="18"/>
          <w:szCs w:val="18"/>
          <w:lang w:val="af-ZA" w:eastAsia="en-US"/>
        </w:rPr>
        <w:t xml:space="preserve"> </w:t>
      </w:r>
      <w:r w:rsidR="00441D04" w:rsidRPr="0010610A">
        <w:rPr>
          <w:rFonts w:ascii="GHEA Grapalat" w:hAnsi="GHEA Grapalat" w:cs="Sylfaen"/>
          <w:sz w:val="18"/>
          <w:szCs w:val="18"/>
          <w:lang w:val="af-ZA" w:eastAsia="en-US"/>
        </w:rPr>
        <w:t>8.</w:t>
      </w:r>
      <w:r w:rsidR="00DF2FEF" w:rsidRPr="0010610A">
        <w:rPr>
          <w:rFonts w:ascii="GHEA Grapalat" w:hAnsi="GHEA Grapalat" w:cs="Sylfaen"/>
          <w:sz w:val="18"/>
          <w:szCs w:val="18"/>
          <w:lang w:val="af-ZA" w:eastAsia="en-US"/>
        </w:rPr>
        <w:t>8</w:t>
      </w:r>
      <w:r w:rsidR="00441D04"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կետում</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նշված</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փաստաթղթերը</w:t>
      </w:r>
      <w:r w:rsidR="00D371A7" w:rsidRPr="0010610A">
        <w:rPr>
          <w:rFonts w:ascii="GHEA Grapalat" w:hAnsi="GHEA Grapalat" w:cs="Sylfaen"/>
          <w:sz w:val="18"/>
          <w:szCs w:val="18"/>
          <w:lang w:val="af-ZA" w:eastAsia="en-US"/>
        </w:rPr>
        <w:t xml:space="preserve"> </w:t>
      </w:r>
      <w:r w:rsidR="00EF2159" w:rsidRPr="0010610A">
        <w:rPr>
          <w:rFonts w:ascii="GHEA Grapalat" w:hAnsi="GHEA Grapalat" w:cs="Sylfaen"/>
          <w:sz w:val="18"/>
          <w:szCs w:val="18"/>
          <w:lang w:val="af-ZA" w:eastAsia="en-US"/>
        </w:rPr>
        <w:t xml:space="preserve">մասնակիցը </w:t>
      </w:r>
      <w:r w:rsidR="00D371A7" w:rsidRPr="0010610A">
        <w:rPr>
          <w:rFonts w:ascii="GHEA Grapalat" w:hAnsi="GHEA Grapalat" w:cs="Sylfaen"/>
          <w:sz w:val="18"/>
          <w:szCs w:val="18"/>
          <w:lang w:eastAsia="en-US"/>
        </w:rPr>
        <w:t>սահմանված</w:t>
      </w:r>
      <w:r w:rsidR="00D371A7" w:rsidRPr="0010610A">
        <w:rPr>
          <w:rFonts w:ascii="GHEA Grapalat" w:hAnsi="GHEA Grapalat" w:cs="Sylfaen"/>
          <w:sz w:val="18"/>
          <w:szCs w:val="18"/>
          <w:lang w:val="af-ZA" w:eastAsia="en-US"/>
        </w:rPr>
        <w:t xml:space="preserve"> </w:t>
      </w:r>
      <w:r w:rsidR="00D371A7" w:rsidRPr="0010610A">
        <w:rPr>
          <w:rFonts w:ascii="GHEA Grapalat" w:hAnsi="GHEA Grapalat" w:cs="Sylfaen"/>
          <w:sz w:val="18"/>
          <w:szCs w:val="18"/>
          <w:lang w:eastAsia="en-US"/>
        </w:rPr>
        <w:t>ժամկետում</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հանձնա</w:t>
      </w:r>
      <w:r w:rsidR="007A5810" w:rsidRPr="0010610A">
        <w:rPr>
          <w:rFonts w:ascii="GHEA Grapalat" w:hAnsi="GHEA Grapalat" w:cs="Sylfaen"/>
          <w:sz w:val="18"/>
          <w:szCs w:val="18"/>
          <w:lang w:val="af-ZA" w:eastAsia="en-US"/>
        </w:rPr>
        <w:softHyphen/>
      </w:r>
      <w:r w:rsidR="007A5810" w:rsidRPr="0010610A">
        <w:rPr>
          <w:rFonts w:ascii="GHEA Grapalat" w:hAnsi="GHEA Grapalat" w:cs="Sylfaen"/>
          <w:sz w:val="18"/>
          <w:szCs w:val="18"/>
          <w:lang w:val="ru-RU" w:eastAsia="en-US"/>
        </w:rPr>
        <w:t>ժողովի</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քարտուղարին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ներկայաց</w:t>
      </w:r>
      <w:r w:rsidR="00EF2159" w:rsidRPr="0010610A">
        <w:rPr>
          <w:rFonts w:ascii="GHEA Grapalat" w:hAnsi="GHEA Grapalat" w:cs="Sylfaen"/>
          <w:sz w:val="18"/>
          <w:szCs w:val="18"/>
          <w:lang w:eastAsia="en-US"/>
        </w:rPr>
        <w:t>ն</w:t>
      </w:r>
      <w:r w:rsidR="007A5810" w:rsidRPr="0010610A">
        <w:rPr>
          <w:rFonts w:ascii="GHEA Grapalat" w:hAnsi="GHEA Grapalat" w:cs="Sylfaen"/>
          <w:sz w:val="18"/>
          <w:szCs w:val="18"/>
          <w:lang w:val="ru-RU" w:eastAsia="en-US"/>
        </w:rPr>
        <w:t>ում</w:t>
      </w:r>
      <w:r w:rsidR="007A5810" w:rsidRPr="0010610A">
        <w:rPr>
          <w:rFonts w:ascii="GHEA Grapalat" w:hAnsi="GHEA Grapalat" w:cs="Sylfaen"/>
          <w:sz w:val="18"/>
          <w:szCs w:val="18"/>
          <w:lang w:val="af-ZA" w:eastAsia="en-US"/>
        </w:rPr>
        <w:t xml:space="preserve"> </w:t>
      </w:r>
      <w:r w:rsidR="00EF2159" w:rsidRPr="0010610A">
        <w:rPr>
          <w:rFonts w:ascii="GHEA Grapalat" w:hAnsi="GHEA Grapalat" w:cs="Sylfaen"/>
          <w:sz w:val="18"/>
          <w:szCs w:val="18"/>
          <w:lang w:eastAsia="en-US"/>
        </w:rPr>
        <w:t>է</w:t>
      </w:r>
      <w:r w:rsidR="007A5810"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val="af-ZA" w:eastAsia="en-US"/>
        </w:rPr>
        <w:t xml:space="preserve">վերջինիս՝ </w:t>
      </w:r>
      <w:r w:rsidRPr="0010610A">
        <w:rPr>
          <w:rFonts w:ascii="GHEA Grapalat" w:hAnsi="GHEA Grapalat" w:cs="Sylfaen"/>
          <w:sz w:val="18"/>
          <w:szCs w:val="18"/>
          <w:lang w:val="ru-RU" w:eastAsia="en-US"/>
        </w:rPr>
        <w:t>սույն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հրավերով</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նախատեսված</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էլեկտրոնային</w:t>
      </w:r>
      <w:r w:rsidRPr="0010610A">
        <w:rPr>
          <w:rFonts w:ascii="GHEA Grapalat" w:hAnsi="GHEA Grapalat" w:cs="Sylfaen"/>
          <w:sz w:val="18"/>
          <w:szCs w:val="18"/>
          <w:lang w:val="af-ZA" w:eastAsia="en-US"/>
        </w:rPr>
        <w:t xml:space="preserve"> </w:t>
      </w:r>
      <w:r w:rsidRPr="0010610A">
        <w:rPr>
          <w:rFonts w:ascii="GHEA Grapalat" w:hAnsi="GHEA Grapalat" w:cs="Sylfaen"/>
          <w:sz w:val="18"/>
          <w:szCs w:val="18"/>
          <w:lang w:val="ru-RU" w:eastAsia="en-US"/>
        </w:rPr>
        <w:t>փոստին</w:t>
      </w:r>
      <w:r w:rsidR="00FE20B2"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eastAsia="en-US"/>
        </w:rPr>
        <w:t>ուղարկելու</w:t>
      </w:r>
      <w:r w:rsidR="00FE20B2" w:rsidRPr="0010610A">
        <w:rPr>
          <w:rFonts w:ascii="GHEA Grapalat" w:hAnsi="GHEA Grapalat" w:cs="Sylfaen"/>
          <w:sz w:val="18"/>
          <w:szCs w:val="18"/>
          <w:lang w:val="af-ZA" w:eastAsia="en-US"/>
        </w:rPr>
        <w:t xml:space="preserve"> </w:t>
      </w:r>
      <w:r w:rsidR="00FE20B2" w:rsidRPr="0010610A">
        <w:rPr>
          <w:rFonts w:ascii="GHEA Grapalat" w:hAnsi="GHEA Grapalat" w:cs="Sylfaen"/>
          <w:sz w:val="18"/>
          <w:szCs w:val="18"/>
          <w:lang w:eastAsia="en-US"/>
        </w:rPr>
        <w:t>միջոցով</w:t>
      </w:r>
      <w:r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Քարտուղարը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պարտավոր</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փաստաթղթերն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ստանալու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օրը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հաստատել</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դրանց</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ստանալու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հանգամանքը՝</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սույն</w:t>
      </w:r>
      <w:r w:rsidR="007A5810" w:rsidRPr="0010610A">
        <w:rPr>
          <w:rFonts w:ascii="GHEA Grapalat" w:hAnsi="GHEA Grapalat" w:cs="Sylfaen"/>
          <w:sz w:val="18"/>
          <w:szCs w:val="18"/>
          <w:lang w:val="hy-AM" w:eastAsia="en-US"/>
        </w:rPr>
        <w:t xml:space="preserve"> </w:t>
      </w:r>
      <w:r w:rsidR="007A5810" w:rsidRPr="0010610A">
        <w:rPr>
          <w:rFonts w:ascii="GHEA Grapalat" w:hAnsi="GHEA Grapalat" w:cs="Sylfaen"/>
          <w:sz w:val="18"/>
          <w:szCs w:val="18"/>
          <w:lang w:val="ru-RU" w:eastAsia="en-US"/>
        </w:rPr>
        <w:t>հրավերում</w:t>
      </w:r>
      <w:r w:rsidR="007A5810" w:rsidRPr="0010610A">
        <w:rPr>
          <w:rFonts w:ascii="GHEA Grapalat" w:hAnsi="GHEA Grapalat" w:cs="Sylfaen"/>
          <w:sz w:val="18"/>
          <w:szCs w:val="18"/>
          <w:lang w:val="hy-AM" w:eastAsia="en-US"/>
        </w:rPr>
        <w:t xml:space="preserve"> </w:t>
      </w:r>
      <w:r w:rsidR="007A5810" w:rsidRPr="0010610A">
        <w:rPr>
          <w:rFonts w:ascii="GHEA Grapalat" w:hAnsi="GHEA Grapalat" w:cs="Sylfaen"/>
          <w:sz w:val="18"/>
          <w:szCs w:val="18"/>
          <w:lang w:val="ru-RU" w:eastAsia="en-US"/>
        </w:rPr>
        <w:t>նշված</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իր</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էլեկտրոնային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փոստից</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մասնակցի</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էլեկտրոնային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փոստին</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հավաստում</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ուղարկելու</w:t>
      </w:r>
      <w:r w:rsidR="007A5810" w:rsidRPr="0010610A">
        <w:rPr>
          <w:rFonts w:ascii="GHEA Grapalat" w:hAnsi="GHEA Grapalat" w:cs="Sylfaen"/>
          <w:sz w:val="18"/>
          <w:szCs w:val="18"/>
          <w:lang w:val="af-ZA" w:eastAsia="en-US"/>
        </w:rPr>
        <w:t xml:space="preserve"> </w:t>
      </w:r>
      <w:r w:rsidR="007A5810" w:rsidRPr="0010610A">
        <w:rPr>
          <w:rFonts w:ascii="GHEA Grapalat" w:hAnsi="GHEA Grapalat" w:cs="Sylfaen"/>
          <w:sz w:val="18"/>
          <w:szCs w:val="18"/>
          <w:lang w:val="ru-RU" w:eastAsia="en-US"/>
        </w:rPr>
        <w:t>միջոցով</w:t>
      </w:r>
      <w:r w:rsidR="007A5810" w:rsidRPr="0010610A">
        <w:rPr>
          <w:rFonts w:ascii="GHEA Grapalat" w:hAnsi="GHEA Grapalat" w:cs="Sylfaen"/>
          <w:sz w:val="18"/>
          <w:szCs w:val="18"/>
          <w:lang w:val="af-ZA" w:eastAsia="en-US"/>
        </w:rPr>
        <w:t>:</w:t>
      </w:r>
    </w:p>
    <w:p w14:paraId="6F90F94B" w14:textId="77777777" w:rsidR="002B121D"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B121D" w:rsidRPr="0010610A">
        <w:rPr>
          <w:rFonts w:ascii="GHEA Grapalat" w:hAnsi="GHEA Grapalat" w:cs="Sylfaen"/>
          <w:sz w:val="18"/>
          <w:szCs w:val="18"/>
        </w:rPr>
        <w:t>.</w:t>
      </w:r>
      <w:r w:rsidR="00794157" w:rsidRPr="0010610A">
        <w:rPr>
          <w:rFonts w:ascii="GHEA Grapalat" w:hAnsi="GHEA Grapalat" w:cs="Sylfaen"/>
          <w:sz w:val="18"/>
          <w:szCs w:val="18"/>
        </w:rPr>
        <w:t>1</w:t>
      </w:r>
      <w:r w:rsidR="00120F8A" w:rsidRPr="0010610A">
        <w:rPr>
          <w:rFonts w:ascii="GHEA Grapalat" w:hAnsi="GHEA Grapalat" w:cs="Sylfaen"/>
          <w:sz w:val="18"/>
          <w:szCs w:val="18"/>
          <w:lang w:val="hy-AM"/>
        </w:rPr>
        <w:t>6</w:t>
      </w:r>
      <w:r w:rsidR="00794157"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Մասնակիցները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և</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նրանց</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ներկայացուցիչները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կարող</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ներկա</w:t>
      </w:r>
      <w:r w:rsidR="002B121D" w:rsidRPr="0010610A">
        <w:rPr>
          <w:rFonts w:ascii="GHEA Grapalat" w:hAnsi="GHEA Grapalat" w:cs="Sylfaen"/>
          <w:sz w:val="18"/>
          <w:szCs w:val="18"/>
        </w:rPr>
        <w:t xml:space="preserve"> </w:t>
      </w:r>
      <w:r w:rsidR="006D4E1D" w:rsidRPr="0010610A">
        <w:rPr>
          <w:rFonts w:ascii="GHEA Grapalat" w:hAnsi="GHEA Grapalat" w:cs="Sylfaen"/>
          <w:sz w:val="18"/>
          <w:szCs w:val="18"/>
        </w:rPr>
        <w:t xml:space="preserve">լինել  </w:t>
      </w:r>
      <w:r w:rsidR="002B121D" w:rsidRPr="0010610A">
        <w:rPr>
          <w:rFonts w:ascii="GHEA Grapalat" w:hAnsi="GHEA Grapalat" w:cs="Sylfaen"/>
          <w:sz w:val="18"/>
          <w:szCs w:val="18"/>
          <w:lang w:val="ru-RU"/>
        </w:rPr>
        <w:t>հանձնաժողովի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նիստերին։</w:t>
      </w:r>
      <w:r w:rsidR="002B121D" w:rsidRPr="0010610A">
        <w:rPr>
          <w:rFonts w:ascii="GHEA Grapalat" w:hAnsi="GHEA Grapalat" w:cs="Sylfaen"/>
          <w:sz w:val="18"/>
          <w:szCs w:val="18"/>
        </w:rPr>
        <w:t xml:space="preserve"> </w:t>
      </w:r>
      <w:r w:rsidR="006D4E1D" w:rsidRPr="0010610A">
        <w:rPr>
          <w:rFonts w:ascii="GHEA Grapalat" w:hAnsi="GHEA Grapalat" w:cs="Sylfaen"/>
          <w:sz w:val="18"/>
          <w:szCs w:val="18"/>
          <w:lang w:val="ru-RU"/>
        </w:rPr>
        <w:t>Մասնակիցները</w:t>
      </w:r>
      <w:r w:rsidR="006D4E1D" w:rsidRPr="0010610A">
        <w:rPr>
          <w:rFonts w:ascii="GHEA Grapalat" w:hAnsi="GHEA Grapalat" w:cs="Sylfaen"/>
          <w:sz w:val="18"/>
          <w:szCs w:val="18"/>
        </w:rPr>
        <w:t xml:space="preserve"> կամ </w:t>
      </w:r>
      <w:r w:rsidR="006D4E1D" w:rsidRPr="0010610A">
        <w:rPr>
          <w:rFonts w:ascii="GHEA Grapalat" w:hAnsi="GHEA Grapalat" w:cs="Sylfaen"/>
          <w:sz w:val="18"/>
          <w:szCs w:val="18"/>
          <w:lang w:val="ru-RU"/>
        </w:rPr>
        <w:t>նրանց</w:t>
      </w:r>
      <w:r w:rsidR="006D4E1D" w:rsidRPr="0010610A">
        <w:rPr>
          <w:rFonts w:ascii="GHEA Grapalat" w:hAnsi="GHEA Grapalat" w:cs="Sylfaen"/>
          <w:sz w:val="18"/>
          <w:szCs w:val="18"/>
        </w:rPr>
        <w:t xml:space="preserve"> </w:t>
      </w:r>
      <w:r w:rsidR="006D4E1D" w:rsidRPr="0010610A">
        <w:rPr>
          <w:rFonts w:ascii="GHEA Grapalat" w:hAnsi="GHEA Grapalat" w:cs="Sylfaen"/>
          <w:sz w:val="18"/>
          <w:szCs w:val="18"/>
          <w:lang w:val="ru-RU"/>
        </w:rPr>
        <w:t>ներկայացուցիչները</w:t>
      </w:r>
      <w:r w:rsidR="006D4E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կարող</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պահանջել</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հանձնաժողովի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նիստերի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արձանագրությունների</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պատճենները</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որոնք</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տրամադրվում</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են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մեկ</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օրացուցային</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օրվա</w:t>
      </w:r>
      <w:r w:rsidR="002B121D" w:rsidRPr="0010610A">
        <w:rPr>
          <w:rFonts w:ascii="GHEA Grapalat" w:hAnsi="GHEA Grapalat" w:cs="Sylfaen"/>
          <w:sz w:val="18"/>
          <w:szCs w:val="18"/>
        </w:rPr>
        <w:t xml:space="preserve"> </w:t>
      </w:r>
      <w:r w:rsidR="002B121D" w:rsidRPr="0010610A">
        <w:rPr>
          <w:rFonts w:ascii="GHEA Grapalat" w:hAnsi="GHEA Grapalat" w:cs="Sylfaen"/>
          <w:sz w:val="18"/>
          <w:szCs w:val="18"/>
          <w:lang w:val="ru-RU"/>
        </w:rPr>
        <w:t>ընթացքում։</w:t>
      </w:r>
    </w:p>
    <w:p w14:paraId="27B896BA" w14:textId="77777777" w:rsidR="00260FA1" w:rsidRPr="0010610A" w:rsidRDefault="00A150A9" w:rsidP="00260FA1">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8</w:t>
      </w:r>
      <w:r w:rsidR="009B0DA1" w:rsidRPr="0010610A">
        <w:rPr>
          <w:rFonts w:ascii="GHEA Grapalat" w:hAnsi="GHEA Grapalat" w:cs="Sylfaen"/>
          <w:sz w:val="18"/>
          <w:szCs w:val="18"/>
          <w:lang w:val="af-ZA"/>
        </w:rPr>
        <w:t>.</w:t>
      </w:r>
      <w:r w:rsidR="00794157" w:rsidRPr="0010610A">
        <w:rPr>
          <w:rFonts w:ascii="GHEA Grapalat" w:hAnsi="GHEA Grapalat" w:cs="Sylfaen"/>
          <w:sz w:val="18"/>
          <w:szCs w:val="18"/>
          <w:lang w:val="af-ZA"/>
        </w:rPr>
        <w:t>1</w:t>
      </w:r>
      <w:r w:rsidR="00120F8A" w:rsidRPr="0010610A">
        <w:rPr>
          <w:rFonts w:ascii="GHEA Grapalat" w:hAnsi="GHEA Grapalat" w:cs="Sylfaen"/>
          <w:sz w:val="18"/>
          <w:szCs w:val="18"/>
          <w:lang w:val="hy-AM"/>
        </w:rPr>
        <w:t>7</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Հանձնաժողովի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և</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կամ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պատվիրատուի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կողմից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ծանուցումներն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ուղարկվում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են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մասնակցի</w:t>
      </w:r>
      <w:r w:rsidR="00260FA1" w:rsidRPr="0010610A">
        <w:rPr>
          <w:rFonts w:ascii="GHEA Grapalat" w:hAnsi="GHEA Grapalat" w:cs="Sylfaen"/>
          <w:sz w:val="18"/>
          <w:szCs w:val="18"/>
          <w:lang w:val="af-ZA"/>
        </w:rPr>
        <w:t xml:space="preserve"> հայտում նշված էլեկտրոնային փոստին ուղարկելու միջոցով, </w:t>
      </w:r>
      <w:r w:rsidR="00260FA1" w:rsidRPr="0010610A">
        <w:rPr>
          <w:rFonts w:ascii="GHEA Grapalat" w:hAnsi="GHEA Grapalat" w:cs="Sylfaen"/>
          <w:sz w:val="18"/>
          <w:szCs w:val="18"/>
          <w:lang w:val="ru-RU"/>
        </w:rPr>
        <w:t>իսկ</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մասնակցի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կողմից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իր</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հայտում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նշված</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փոստից</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սույն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հրավերում</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նշված</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հանձնաժողովի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քարտուղարի</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էլեկտրոնային</w:t>
      </w:r>
      <w:r w:rsidR="00260FA1" w:rsidRPr="0010610A">
        <w:rPr>
          <w:rFonts w:ascii="GHEA Grapalat" w:hAnsi="GHEA Grapalat" w:cs="Sylfaen"/>
          <w:sz w:val="18"/>
          <w:szCs w:val="18"/>
          <w:lang w:val="af-ZA"/>
        </w:rPr>
        <w:t xml:space="preserve"> </w:t>
      </w:r>
      <w:r w:rsidR="00260FA1" w:rsidRPr="0010610A">
        <w:rPr>
          <w:rFonts w:ascii="GHEA Grapalat" w:hAnsi="GHEA Grapalat" w:cs="Sylfaen"/>
          <w:sz w:val="18"/>
          <w:szCs w:val="18"/>
          <w:lang w:val="ru-RU"/>
        </w:rPr>
        <w:t>փոստին</w:t>
      </w:r>
      <w:r w:rsidR="00260FA1" w:rsidRPr="0010610A">
        <w:rPr>
          <w:rFonts w:ascii="GHEA Grapalat" w:hAnsi="GHEA Grapalat" w:cs="Sylfaen"/>
          <w:sz w:val="18"/>
          <w:szCs w:val="18"/>
          <w:lang w:val="af-ZA"/>
        </w:rPr>
        <w:t xml:space="preserve"> </w:t>
      </w:r>
      <w:r w:rsidR="00260FA1" w:rsidRPr="0010610A">
        <w:rPr>
          <w:rFonts w:ascii="GHEA Grapalat" w:hAnsi="GHEA Grapalat"/>
          <w:sz w:val="18"/>
          <w:szCs w:val="18"/>
          <w:lang w:val="af-ZA" w:eastAsia="x-none"/>
        </w:rPr>
        <w:t>ուղարկվելու միջոցով:</w:t>
      </w:r>
    </w:p>
    <w:p w14:paraId="6F7B275F" w14:textId="77777777" w:rsidR="00260FA1" w:rsidRPr="0010610A" w:rsidRDefault="00260FA1" w:rsidP="00260FA1">
      <w:pPr>
        <w:ind w:firstLine="567"/>
        <w:jc w:val="both"/>
        <w:rPr>
          <w:rFonts w:ascii="GHEA Grapalat" w:hAnsi="GHEA Grapalat"/>
          <w:sz w:val="18"/>
          <w:szCs w:val="18"/>
          <w:lang w:val="af-ZA" w:eastAsia="x-none"/>
        </w:rPr>
      </w:pPr>
      <w:r w:rsidRPr="0010610A">
        <w:rPr>
          <w:rFonts w:ascii="GHEA Grapalat" w:hAnsi="GHEA Grapalat"/>
          <w:sz w:val="18"/>
          <w:szCs w:val="18"/>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4F4CC332" w:rsidR="002B103D" w:rsidRPr="0010610A" w:rsidRDefault="00A150A9" w:rsidP="00EF3662">
      <w:pPr>
        <w:pStyle w:val="BodyTextIndent2"/>
        <w:spacing w:line="240" w:lineRule="auto"/>
        <w:ind w:firstLine="567"/>
        <w:rPr>
          <w:rFonts w:ascii="GHEA Grapalat" w:hAnsi="GHEA Grapalat"/>
          <w:sz w:val="18"/>
          <w:szCs w:val="18"/>
          <w:lang w:val="hy-AM"/>
        </w:rPr>
      </w:pPr>
      <w:r w:rsidRPr="0010610A">
        <w:rPr>
          <w:rFonts w:ascii="GHEA Grapalat" w:hAnsi="GHEA Grapalat"/>
          <w:sz w:val="18"/>
          <w:szCs w:val="18"/>
        </w:rPr>
        <w:lastRenderedPageBreak/>
        <w:t>8</w:t>
      </w:r>
      <w:r w:rsidR="00947D03" w:rsidRPr="0010610A">
        <w:rPr>
          <w:rFonts w:ascii="GHEA Grapalat" w:hAnsi="GHEA Grapalat"/>
          <w:sz w:val="18"/>
          <w:szCs w:val="18"/>
          <w:lang w:val="hy-AM"/>
        </w:rPr>
        <w:t>.</w:t>
      </w:r>
      <w:r w:rsidR="00260FA1" w:rsidRPr="0010610A">
        <w:rPr>
          <w:rFonts w:ascii="GHEA Grapalat" w:hAnsi="GHEA Grapalat"/>
          <w:sz w:val="18"/>
          <w:szCs w:val="18"/>
        </w:rPr>
        <w:t>1</w:t>
      </w:r>
      <w:r w:rsidR="00120F8A" w:rsidRPr="0010610A">
        <w:rPr>
          <w:rFonts w:ascii="GHEA Grapalat" w:hAnsi="GHEA Grapalat"/>
          <w:sz w:val="18"/>
          <w:szCs w:val="18"/>
          <w:lang w:val="hy-AM"/>
        </w:rPr>
        <w:t>8</w:t>
      </w:r>
      <w:r w:rsidR="003F288F" w:rsidRPr="0010610A">
        <w:rPr>
          <w:rFonts w:ascii="GHEA Grapalat" w:hAnsi="GHEA Grapalat" w:cs="Sylfaen"/>
          <w:sz w:val="18"/>
          <w:szCs w:val="18"/>
        </w:rPr>
        <w:t xml:space="preserve"> </w:t>
      </w:r>
      <w:r w:rsidR="00571F29" w:rsidRPr="0010610A">
        <w:rPr>
          <w:rFonts w:ascii="GHEA Grapalat" w:hAnsi="GHEA Grapalat" w:cs="Sylfaen"/>
          <w:sz w:val="18"/>
          <w:szCs w:val="18"/>
        </w:rPr>
        <w:t>Հայտերի</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գնահատումը</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և</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ընտրված մասնակցի որոշումն</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իրականացվում</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է</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ըստ</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առանձին</w:t>
      </w:r>
      <w:r w:rsidR="00571F29" w:rsidRPr="0010610A">
        <w:rPr>
          <w:rFonts w:ascii="GHEA Grapalat" w:hAnsi="GHEA Grapalat" w:cs="Arial"/>
          <w:sz w:val="18"/>
          <w:szCs w:val="18"/>
        </w:rPr>
        <w:t xml:space="preserve"> </w:t>
      </w:r>
      <w:r w:rsidR="00571F29" w:rsidRPr="0010610A">
        <w:rPr>
          <w:rFonts w:ascii="GHEA Grapalat" w:hAnsi="GHEA Grapalat" w:cs="Sylfaen"/>
          <w:sz w:val="18"/>
          <w:szCs w:val="18"/>
        </w:rPr>
        <w:t>չափաբաժինների</w:t>
      </w:r>
      <w:r w:rsidR="00571F29" w:rsidRPr="0010610A">
        <w:rPr>
          <w:rFonts w:ascii="GHEA Grapalat" w:hAnsi="GHEA Grapalat" w:cs="Tahoma"/>
          <w:sz w:val="18"/>
          <w:szCs w:val="18"/>
        </w:rPr>
        <w:t>։</w:t>
      </w:r>
      <w:r w:rsidR="002B103D" w:rsidRPr="0010610A">
        <w:rPr>
          <w:rFonts w:ascii="GHEA Grapalat" w:hAnsi="GHEA Grapalat" w:cs="Tahoma"/>
          <w:sz w:val="18"/>
          <w:szCs w:val="18"/>
          <w:lang w:val="hy-AM"/>
        </w:rPr>
        <w:t xml:space="preserve"> </w:t>
      </w:r>
    </w:p>
    <w:p w14:paraId="0AF60EB8" w14:textId="77777777" w:rsidR="00583092" w:rsidRPr="0010610A" w:rsidRDefault="00A150A9" w:rsidP="00EF3662">
      <w:pPr>
        <w:ind w:firstLine="567"/>
        <w:jc w:val="both"/>
        <w:rPr>
          <w:rFonts w:ascii="GHEA Grapalat" w:hAnsi="GHEA Grapalat"/>
          <w:sz w:val="18"/>
          <w:szCs w:val="18"/>
          <w:lang w:val="af-ZA" w:eastAsia="x-none"/>
        </w:rPr>
      </w:pPr>
      <w:r w:rsidRPr="0010610A">
        <w:rPr>
          <w:rFonts w:ascii="GHEA Grapalat" w:hAnsi="GHEA Grapalat"/>
          <w:sz w:val="18"/>
          <w:szCs w:val="18"/>
          <w:lang w:val="af-ZA" w:eastAsia="x-none"/>
        </w:rPr>
        <w:t>8</w:t>
      </w:r>
      <w:r w:rsidR="009E35C5" w:rsidRPr="0010610A">
        <w:rPr>
          <w:rFonts w:ascii="GHEA Grapalat" w:hAnsi="GHEA Grapalat"/>
          <w:sz w:val="18"/>
          <w:szCs w:val="18"/>
          <w:lang w:val="af-ZA" w:eastAsia="x-none"/>
        </w:rPr>
        <w:t>.</w:t>
      </w:r>
      <w:r w:rsidR="00260FA1" w:rsidRPr="0010610A">
        <w:rPr>
          <w:rFonts w:ascii="GHEA Grapalat" w:hAnsi="GHEA Grapalat"/>
          <w:sz w:val="18"/>
          <w:szCs w:val="18"/>
          <w:lang w:val="af-ZA" w:eastAsia="x-none"/>
        </w:rPr>
        <w:t>1</w:t>
      </w:r>
      <w:r w:rsidR="00120F8A" w:rsidRPr="0010610A">
        <w:rPr>
          <w:rFonts w:ascii="GHEA Grapalat" w:hAnsi="GHEA Grapalat"/>
          <w:sz w:val="18"/>
          <w:szCs w:val="18"/>
          <w:lang w:val="hy-AM" w:eastAsia="x-none"/>
        </w:rPr>
        <w:t>9</w:t>
      </w:r>
      <w:r w:rsidR="003F288F" w:rsidRPr="0010610A">
        <w:rPr>
          <w:rFonts w:ascii="GHEA Grapalat" w:hAnsi="GHEA Grapalat"/>
          <w:sz w:val="18"/>
          <w:szCs w:val="18"/>
          <w:lang w:val="af-ZA" w:eastAsia="x-none"/>
        </w:rPr>
        <w:t xml:space="preserve"> </w:t>
      </w:r>
      <w:r w:rsidR="00583092" w:rsidRPr="0010610A">
        <w:rPr>
          <w:rFonts w:ascii="GHEA Grapalat" w:hAnsi="GHEA Grapalat"/>
          <w:sz w:val="18"/>
          <w:szCs w:val="18"/>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0610A">
        <w:rPr>
          <w:rFonts w:ascii="GHEA Grapalat" w:hAnsi="GHEA Grapalat"/>
          <w:sz w:val="18"/>
          <w:szCs w:val="18"/>
          <w:lang w:val="af-ZA" w:eastAsia="x-none"/>
        </w:rPr>
        <w:t xml:space="preserve">ի որոշմամբ </w:t>
      </w:r>
      <w:r w:rsidR="00583092" w:rsidRPr="0010610A">
        <w:rPr>
          <w:rFonts w:ascii="GHEA Grapalat" w:hAnsi="GHEA Grapalat"/>
          <w:sz w:val="18"/>
          <w:szCs w:val="18"/>
          <w:lang w:val="af-ZA" w:eastAsia="x-none"/>
        </w:rPr>
        <w:t>ընտրված մասնակ</w:t>
      </w:r>
      <w:r w:rsidR="002E0966" w:rsidRPr="0010610A">
        <w:rPr>
          <w:rFonts w:ascii="GHEA Grapalat" w:hAnsi="GHEA Grapalat"/>
          <w:sz w:val="18"/>
          <w:szCs w:val="18"/>
          <w:lang w:val="af-ZA" w:eastAsia="x-none"/>
        </w:rPr>
        <w:t xml:space="preserve">ից է ճանաչվում հաջորդող տեղ զբաղեցրած մասնակիցը՝ </w:t>
      </w:r>
      <w:r w:rsidR="00583092" w:rsidRPr="0010610A">
        <w:rPr>
          <w:rFonts w:ascii="GHEA Grapalat" w:hAnsi="GHEA Grapalat"/>
          <w:sz w:val="18"/>
          <w:szCs w:val="18"/>
          <w:lang w:val="af-ZA" w:eastAsia="x-none"/>
        </w:rPr>
        <w:t xml:space="preserve">սույն </w:t>
      </w:r>
      <w:r w:rsidR="00583092" w:rsidRPr="0010610A">
        <w:rPr>
          <w:rFonts w:ascii="GHEA Grapalat" w:hAnsi="GHEA Grapalat"/>
          <w:sz w:val="18"/>
          <w:szCs w:val="18"/>
          <w:lang w:val="hy-AM" w:eastAsia="x-none"/>
        </w:rPr>
        <w:t>հրավեր</w:t>
      </w:r>
      <w:r w:rsidR="00537173" w:rsidRPr="0010610A">
        <w:rPr>
          <w:rFonts w:ascii="GHEA Grapalat" w:hAnsi="GHEA Grapalat"/>
          <w:sz w:val="18"/>
          <w:szCs w:val="18"/>
          <w:lang w:val="hy-AM" w:eastAsia="x-none"/>
        </w:rPr>
        <w:t>ի 1-ին մասի 8.1</w:t>
      </w:r>
      <w:r w:rsidR="00260FA1" w:rsidRPr="0010610A">
        <w:rPr>
          <w:rFonts w:ascii="GHEA Grapalat" w:hAnsi="GHEA Grapalat"/>
          <w:sz w:val="18"/>
          <w:szCs w:val="18"/>
          <w:lang w:val="hy-AM" w:eastAsia="x-none"/>
        </w:rPr>
        <w:t>2</w:t>
      </w:r>
      <w:r w:rsidR="00537173" w:rsidRPr="0010610A">
        <w:rPr>
          <w:rFonts w:ascii="GHEA Grapalat" w:hAnsi="GHEA Grapalat"/>
          <w:sz w:val="18"/>
          <w:szCs w:val="18"/>
          <w:lang w:val="hy-AM" w:eastAsia="x-none"/>
        </w:rPr>
        <w:t>-ից 8.</w:t>
      </w:r>
      <w:r w:rsidR="00260FA1" w:rsidRPr="0010610A">
        <w:rPr>
          <w:rFonts w:ascii="GHEA Grapalat" w:hAnsi="GHEA Grapalat"/>
          <w:sz w:val="18"/>
          <w:szCs w:val="18"/>
          <w:lang w:val="hy-AM" w:eastAsia="x-none"/>
        </w:rPr>
        <w:t>1</w:t>
      </w:r>
      <w:r w:rsidR="00842EC4" w:rsidRPr="0010610A">
        <w:rPr>
          <w:rFonts w:ascii="GHEA Grapalat" w:hAnsi="GHEA Grapalat"/>
          <w:sz w:val="18"/>
          <w:szCs w:val="18"/>
          <w:lang w:val="hy-AM" w:eastAsia="x-none"/>
        </w:rPr>
        <w:t>8</w:t>
      </w:r>
      <w:r w:rsidR="00537173" w:rsidRPr="0010610A">
        <w:rPr>
          <w:rFonts w:ascii="GHEA Grapalat" w:hAnsi="GHEA Grapalat"/>
          <w:sz w:val="18"/>
          <w:szCs w:val="18"/>
          <w:lang w:val="hy-AM" w:eastAsia="x-none"/>
        </w:rPr>
        <w:t>-րդ կետերով սահմանված ընթացակարգ</w:t>
      </w:r>
      <w:r w:rsidR="002E0966" w:rsidRPr="0010610A">
        <w:rPr>
          <w:rFonts w:ascii="GHEA Grapalat" w:hAnsi="GHEA Grapalat"/>
          <w:sz w:val="18"/>
          <w:szCs w:val="18"/>
          <w:lang w:val="hy-AM" w:eastAsia="x-none"/>
        </w:rPr>
        <w:t>ի կիրառմամբ</w:t>
      </w:r>
      <w:r w:rsidR="00583092" w:rsidRPr="0010610A">
        <w:rPr>
          <w:rFonts w:ascii="GHEA Grapalat" w:hAnsi="GHEA Grapalat"/>
          <w:sz w:val="18"/>
          <w:szCs w:val="18"/>
          <w:lang w:val="af-ZA" w:eastAsia="x-none"/>
        </w:rPr>
        <w:t>:</w:t>
      </w:r>
    </w:p>
    <w:p w14:paraId="1C9F4D43"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01DA0" w:rsidRPr="0010610A">
        <w:rPr>
          <w:rFonts w:ascii="GHEA Grapalat" w:hAnsi="GHEA Grapalat" w:cs="Sylfaen"/>
          <w:sz w:val="18"/>
          <w:szCs w:val="18"/>
          <w:lang w:val="hy-AM"/>
        </w:rPr>
        <w:t>.</w:t>
      </w:r>
      <w:r w:rsidR="00120F8A" w:rsidRPr="0010610A">
        <w:rPr>
          <w:rFonts w:ascii="GHEA Grapalat" w:hAnsi="GHEA Grapalat" w:cs="Sylfaen"/>
          <w:sz w:val="18"/>
          <w:szCs w:val="18"/>
          <w:lang w:val="hy-AM"/>
        </w:rPr>
        <w:t>20</w:t>
      </w:r>
      <w:r w:rsidR="00794157"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Մասնակից</w:t>
      </w:r>
      <w:r w:rsidR="00196487" w:rsidRPr="0010610A">
        <w:rPr>
          <w:rFonts w:ascii="GHEA Grapalat" w:hAnsi="GHEA Grapalat" w:cs="Sylfaen"/>
          <w:sz w:val="18"/>
          <w:szCs w:val="18"/>
          <w:lang w:val="en-US"/>
        </w:rPr>
        <w:t>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ներկայացված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պահանջների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համապատասխանության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հիմնավորման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նպատակով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կարող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է</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ներկայացնել</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լրացուցիչ</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այլ</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փաստաթղթեր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տեղեկություններ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նյութեր։</w:t>
      </w:r>
    </w:p>
    <w:p w14:paraId="2663C175" w14:textId="77777777" w:rsidR="00583092" w:rsidRPr="0010610A" w:rsidRDefault="00662165"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lang w:val="en-US"/>
        </w:rPr>
        <w:t>Հ</w:t>
      </w:r>
      <w:r w:rsidR="00583092" w:rsidRPr="0010610A">
        <w:rPr>
          <w:rFonts w:ascii="GHEA Grapalat" w:hAnsi="GHEA Grapalat" w:cs="Sylfaen"/>
          <w:sz w:val="18"/>
          <w:szCs w:val="18"/>
          <w:lang w:val="ru-RU"/>
        </w:rPr>
        <w:t>անձնաժողովը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կարող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է</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ստուգել</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lang w:val="en-US"/>
        </w:rPr>
        <w:t>մ</w:t>
      </w:r>
      <w:r w:rsidR="00583092" w:rsidRPr="0010610A">
        <w:rPr>
          <w:rFonts w:ascii="GHEA Grapalat" w:hAnsi="GHEA Grapalat" w:cs="Sylfaen"/>
          <w:sz w:val="18"/>
          <w:szCs w:val="18"/>
          <w:lang w:val="ru-RU"/>
        </w:rPr>
        <w:t>ասնակցի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ներկայացրած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իսկությունը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օգտագործելով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պաշտոնական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աղբյուրներից</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ստացված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կամ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դրա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մասին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ստանալով</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իրավասու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մարմինների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գրավոր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եզրակացությունը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հարցում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ուղարկվելու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դեպքում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համապատասխան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պետական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տեղական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ինքնակառավարման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մարմինները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հարցումն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ստանալու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օրվան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հաջորդող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երկու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աշխատանքային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ընթացքում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տրամադրում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գրավոր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եզրակացություն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Եթե</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lang w:val="en-US"/>
        </w:rPr>
        <w:t>մ</w:t>
      </w:r>
      <w:r w:rsidR="00583092" w:rsidRPr="0010610A">
        <w:rPr>
          <w:rFonts w:ascii="GHEA Grapalat" w:hAnsi="GHEA Grapalat" w:cs="Sylfaen"/>
          <w:sz w:val="18"/>
          <w:szCs w:val="18"/>
          <w:lang w:val="ru-RU"/>
        </w:rPr>
        <w:t>ասնակցի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ներկայացրած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իսկության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ստուգման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արդյունքում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տվյալները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որակվում</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են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իրականությանը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չհամապա</w:t>
      </w:r>
      <w:r w:rsidR="00583092" w:rsidRPr="0010610A">
        <w:rPr>
          <w:rFonts w:ascii="GHEA Grapalat" w:hAnsi="GHEA Grapalat" w:cs="Sylfaen"/>
          <w:sz w:val="18"/>
          <w:szCs w:val="18"/>
        </w:rPr>
        <w:softHyphen/>
      </w:r>
      <w:r w:rsidR="00583092" w:rsidRPr="0010610A">
        <w:rPr>
          <w:rFonts w:ascii="GHEA Grapalat" w:hAnsi="GHEA Grapalat" w:cs="Sylfaen"/>
          <w:sz w:val="18"/>
          <w:szCs w:val="18"/>
          <w:lang w:val="ru-RU"/>
        </w:rPr>
        <w:t>տասխանող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ru-RU"/>
        </w:rPr>
        <w:t>ապա</w:t>
      </w:r>
      <w:r w:rsidR="00583092" w:rsidRPr="0010610A">
        <w:rPr>
          <w:rFonts w:ascii="GHEA Grapalat" w:hAnsi="GHEA Grapalat" w:cs="Sylfaen"/>
          <w:sz w:val="18"/>
          <w:szCs w:val="18"/>
        </w:rPr>
        <w:t xml:space="preserve"> տվյալ </w:t>
      </w:r>
      <w:r w:rsidR="004B383E" w:rsidRPr="0010610A">
        <w:rPr>
          <w:rFonts w:ascii="GHEA Grapalat" w:hAnsi="GHEA Grapalat" w:cs="Sylfaen"/>
          <w:sz w:val="18"/>
          <w:szCs w:val="18"/>
        </w:rPr>
        <w:t>մ</w:t>
      </w:r>
      <w:r w:rsidR="00583092" w:rsidRPr="0010610A">
        <w:rPr>
          <w:rFonts w:ascii="GHEA Grapalat" w:hAnsi="GHEA Grapalat" w:cs="Sylfaen"/>
          <w:sz w:val="18"/>
          <w:szCs w:val="18"/>
        </w:rPr>
        <w:t>ասնակցի հայտը մերժվում է</w:t>
      </w:r>
      <w:r w:rsidR="00196487" w:rsidRPr="0010610A">
        <w:rPr>
          <w:rFonts w:ascii="GHEA Grapalat" w:hAnsi="GHEA Grapalat" w:cs="Sylfaen"/>
          <w:sz w:val="18"/>
          <w:szCs w:val="18"/>
        </w:rPr>
        <w:t>:</w:t>
      </w:r>
    </w:p>
    <w:p w14:paraId="5C016F3B"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rPr>
        <w:t>8</w:t>
      </w:r>
      <w:r w:rsidR="00201DA0" w:rsidRPr="0010610A">
        <w:rPr>
          <w:rFonts w:ascii="GHEA Grapalat" w:hAnsi="GHEA Grapalat" w:cs="Sylfaen"/>
          <w:sz w:val="18"/>
          <w:szCs w:val="18"/>
          <w:lang w:val="hy-AM"/>
        </w:rPr>
        <w:t>.</w:t>
      </w:r>
      <w:r w:rsidR="00794157" w:rsidRPr="0010610A">
        <w:rPr>
          <w:rFonts w:ascii="GHEA Grapalat" w:hAnsi="GHEA Grapalat" w:cs="Sylfaen"/>
          <w:sz w:val="18"/>
          <w:szCs w:val="18"/>
        </w:rPr>
        <w:t>2</w:t>
      </w:r>
      <w:r w:rsidR="00120F8A" w:rsidRPr="0010610A">
        <w:rPr>
          <w:rFonts w:ascii="GHEA Grapalat" w:hAnsi="GHEA Grapalat" w:cs="Sylfaen"/>
          <w:sz w:val="18"/>
          <w:szCs w:val="18"/>
          <w:lang w:val="hy-AM"/>
        </w:rPr>
        <w:t>1</w:t>
      </w:r>
      <w:r w:rsidR="00794157"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Սույն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հրավերի</w:t>
      </w:r>
      <w:r w:rsidR="005D3674" w:rsidRPr="0010610A">
        <w:rPr>
          <w:rFonts w:ascii="GHEA Grapalat" w:hAnsi="GHEA Grapalat" w:cs="Sylfaen"/>
          <w:sz w:val="18"/>
          <w:szCs w:val="18"/>
        </w:rPr>
        <w:t xml:space="preserve"> 1-</w:t>
      </w:r>
      <w:r w:rsidR="005D3674" w:rsidRPr="0010610A">
        <w:rPr>
          <w:rFonts w:ascii="GHEA Grapalat" w:hAnsi="GHEA Grapalat" w:cs="Sylfaen"/>
          <w:sz w:val="18"/>
          <w:szCs w:val="18"/>
          <w:lang w:val="hy-AM"/>
        </w:rPr>
        <w:t>ին</w:t>
      </w:r>
      <w:r w:rsidR="005D3674" w:rsidRPr="0010610A">
        <w:rPr>
          <w:rFonts w:ascii="GHEA Grapalat" w:hAnsi="GHEA Grapalat" w:cs="Sylfaen"/>
          <w:sz w:val="18"/>
          <w:szCs w:val="18"/>
        </w:rPr>
        <w:t xml:space="preserve"> </w:t>
      </w:r>
      <w:r w:rsidR="005D3674" w:rsidRPr="0010610A">
        <w:rPr>
          <w:rFonts w:ascii="GHEA Grapalat" w:hAnsi="GHEA Grapalat" w:cs="Sylfaen"/>
          <w:sz w:val="18"/>
          <w:szCs w:val="18"/>
          <w:lang w:val="hy-AM"/>
        </w:rPr>
        <w:t>մասի</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rPr>
        <w:t>8</w:t>
      </w:r>
      <w:r w:rsidR="009C3B73" w:rsidRPr="0010610A">
        <w:rPr>
          <w:rFonts w:ascii="GHEA Grapalat" w:hAnsi="GHEA Grapalat" w:cs="Sylfaen"/>
          <w:sz w:val="18"/>
          <w:szCs w:val="18"/>
        </w:rPr>
        <w:t>.</w:t>
      </w:r>
      <w:r w:rsidR="00794157" w:rsidRPr="0010610A">
        <w:rPr>
          <w:rFonts w:ascii="GHEA Grapalat" w:hAnsi="GHEA Grapalat" w:cs="Sylfaen"/>
          <w:sz w:val="18"/>
          <w:szCs w:val="18"/>
        </w:rPr>
        <w:t xml:space="preserve">19 </w:t>
      </w:r>
      <w:r w:rsidR="00583092" w:rsidRPr="0010610A">
        <w:rPr>
          <w:rFonts w:ascii="GHEA Grapalat" w:hAnsi="GHEA Grapalat" w:cs="Sylfaen"/>
          <w:sz w:val="18"/>
          <w:szCs w:val="18"/>
          <w:lang w:val="hy-AM"/>
        </w:rPr>
        <w:t>կետի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կիրառման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նպատակով</w:t>
      </w:r>
      <w:r w:rsidR="00583092" w:rsidRPr="0010610A">
        <w:rPr>
          <w:rFonts w:ascii="GHEA Grapalat" w:hAnsi="GHEA Grapalat" w:cs="Sylfaen"/>
          <w:sz w:val="18"/>
          <w:szCs w:val="18"/>
        </w:rPr>
        <w:t xml:space="preserve"> </w:t>
      </w:r>
      <w:r w:rsidR="00F96621" w:rsidRPr="0010610A">
        <w:rPr>
          <w:rFonts w:ascii="GHEA Grapalat" w:hAnsi="GHEA Grapalat" w:cs="Sylfaen"/>
          <w:sz w:val="18"/>
          <w:szCs w:val="18"/>
        </w:rPr>
        <w:t xml:space="preserve">կարող է </w:t>
      </w:r>
      <w:r w:rsidR="00583092" w:rsidRPr="0010610A">
        <w:rPr>
          <w:rFonts w:ascii="GHEA Grapalat" w:hAnsi="GHEA Grapalat" w:cs="Sylfaen"/>
          <w:sz w:val="18"/>
          <w:szCs w:val="18"/>
          <w:lang w:val="hy-AM"/>
        </w:rPr>
        <w:t>հրավիրվ</w:t>
      </w:r>
      <w:r w:rsidR="00F96621" w:rsidRPr="0010610A">
        <w:rPr>
          <w:rFonts w:ascii="GHEA Grapalat" w:hAnsi="GHEA Grapalat" w:cs="Sylfaen"/>
          <w:sz w:val="18"/>
          <w:szCs w:val="18"/>
          <w:lang w:val="hy-AM"/>
        </w:rPr>
        <w:t xml:space="preserve">ել </w:t>
      </w:r>
      <w:r w:rsidR="00583092" w:rsidRPr="0010610A">
        <w:rPr>
          <w:rFonts w:ascii="GHEA Grapalat" w:hAnsi="GHEA Grapalat" w:cs="Sylfaen"/>
          <w:sz w:val="18"/>
          <w:szCs w:val="18"/>
          <w:lang w:val="hy-AM"/>
        </w:rPr>
        <w:t>հանձնաժողովի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արտահերթ</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նիստ։</w:t>
      </w:r>
    </w:p>
    <w:p w14:paraId="3E152072" w14:textId="77777777" w:rsidR="00E45ACA" w:rsidRPr="0010610A" w:rsidRDefault="00A150A9" w:rsidP="00EF3662">
      <w:pPr>
        <w:pStyle w:val="norm"/>
        <w:spacing w:line="240" w:lineRule="auto"/>
        <w:ind w:firstLine="567"/>
        <w:rPr>
          <w:rFonts w:ascii="GHEA Grapalat" w:hAnsi="GHEA Grapalat" w:cs="Tahoma"/>
          <w:sz w:val="18"/>
          <w:szCs w:val="18"/>
          <w:lang w:val="hy-AM"/>
        </w:rPr>
      </w:pPr>
      <w:r w:rsidRPr="0010610A">
        <w:rPr>
          <w:rFonts w:ascii="GHEA Grapalat" w:hAnsi="GHEA Grapalat"/>
          <w:spacing w:val="-6"/>
          <w:sz w:val="18"/>
          <w:szCs w:val="18"/>
          <w:lang w:val="hy-AM"/>
        </w:rPr>
        <w:t>8</w:t>
      </w:r>
      <w:r w:rsidR="00201DA0" w:rsidRPr="0010610A">
        <w:rPr>
          <w:rFonts w:ascii="GHEA Grapalat" w:hAnsi="GHEA Grapalat"/>
          <w:spacing w:val="-6"/>
          <w:sz w:val="18"/>
          <w:szCs w:val="18"/>
          <w:lang w:val="hy-AM"/>
        </w:rPr>
        <w:t>.</w:t>
      </w:r>
      <w:r w:rsidR="00794157" w:rsidRPr="0010610A">
        <w:rPr>
          <w:rFonts w:ascii="GHEA Grapalat" w:hAnsi="GHEA Grapalat"/>
          <w:spacing w:val="-6"/>
          <w:sz w:val="18"/>
          <w:szCs w:val="18"/>
          <w:lang w:val="af-ZA"/>
        </w:rPr>
        <w:t>2</w:t>
      </w:r>
      <w:r w:rsidR="00120F8A" w:rsidRPr="0010610A">
        <w:rPr>
          <w:rFonts w:ascii="GHEA Grapalat" w:hAnsi="GHEA Grapalat"/>
          <w:spacing w:val="-6"/>
          <w:sz w:val="18"/>
          <w:szCs w:val="18"/>
          <w:lang w:val="hy-AM"/>
        </w:rPr>
        <w:t>2</w:t>
      </w:r>
      <w:r w:rsidR="00794157" w:rsidRPr="0010610A">
        <w:rPr>
          <w:rFonts w:ascii="GHEA Grapalat" w:hAnsi="GHEA Grapalat"/>
          <w:spacing w:val="-6"/>
          <w:sz w:val="18"/>
          <w:szCs w:val="18"/>
          <w:lang w:val="af-ZA"/>
        </w:rPr>
        <w:t xml:space="preserve"> </w:t>
      </w:r>
      <w:r w:rsidR="00E45ACA" w:rsidRPr="0010610A">
        <w:rPr>
          <w:rFonts w:ascii="GHEA Grapalat" w:hAnsi="GHEA Grapalat" w:cs="Tahoma"/>
          <w:sz w:val="18"/>
          <w:szCs w:val="18"/>
          <w:lang w:val="hy-AM"/>
        </w:rPr>
        <w:t xml:space="preserve">Մինչև պայմանագիր կնքելը </w:t>
      </w:r>
      <w:r w:rsidR="004B383E" w:rsidRPr="0010610A">
        <w:rPr>
          <w:rFonts w:ascii="GHEA Grapalat" w:hAnsi="GHEA Grapalat" w:cs="Tahoma"/>
          <w:sz w:val="18"/>
          <w:szCs w:val="18"/>
          <w:lang w:val="hy-AM"/>
        </w:rPr>
        <w:t>պ</w:t>
      </w:r>
      <w:r w:rsidR="00E45ACA" w:rsidRPr="0010610A">
        <w:rPr>
          <w:rFonts w:ascii="GHEA Grapalat" w:hAnsi="GHEA Grapalat" w:cs="Tahoma"/>
          <w:sz w:val="18"/>
          <w:szCs w:val="18"/>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0610A">
        <w:rPr>
          <w:rFonts w:ascii="GHEA Grapalat" w:hAnsi="GHEA Grapalat" w:cs="Sylfaen"/>
          <w:sz w:val="18"/>
          <w:szCs w:val="18"/>
          <w:lang w:val="hy-AM"/>
        </w:rPr>
        <w:t xml:space="preserve"> </w:t>
      </w:r>
      <w:r w:rsidR="00E45ACA" w:rsidRPr="0010610A">
        <w:rPr>
          <w:rFonts w:ascii="GHEA Grapalat" w:hAnsi="GHEA Grapalat" w:cs="Tahoma"/>
          <w:sz w:val="18"/>
          <w:szCs w:val="18"/>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10610A" w:rsidRDefault="00A150A9" w:rsidP="00EF3662">
      <w:pPr>
        <w:pStyle w:val="BodyTextIndent2"/>
        <w:spacing w:line="240" w:lineRule="auto"/>
        <w:ind w:firstLine="567"/>
        <w:rPr>
          <w:rFonts w:ascii="GHEA Grapalat" w:hAnsi="GHEA Grapalat" w:cs="Sylfaen"/>
          <w:sz w:val="18"/>
          <w:szCs w:val="18"/>
        </w:rPr>
      </w:pPr>
      <w:r w:rsidRPr="0010610A">
        <w:rPr>
          <w:rFonts w:ascii="GHEA Grapalat" w:hAnsi="GHEA Grapalat" w:cs="Sylfaen"/>
          <w:sz w:val="18"/>
          <w:szCs w:val="18"/>
          <w:lang w:val="hy-AM"/>
        </w:rPr>
        <w:t>8</w:t>
      </w:r>
      <w:r w:rsidR="00201DA0" w:rsidRPr="0010610A">
        <w:rPr>
          <w:rFonts w:ascii="GHEA Grapalat" w:hAnsi="GHEA Grapalat" w:cs="Sylfaen"/>
          <w:sz w:val="18"/>
          <w:szCs w:val="18"/>
          <w:lang w:val="hy-AM"/>
        </w:rPr>
        <w:t>.</w:t>
      </w:r>
      <w:r w:rsidR="00794157" w:rsidRPr="0010610A">
        <w:rPr>
          <w:rFonts w:ascii="GHEA Grapalat" w:hAnsi="GHEA Grapalat" w:cs="Sylfaen"/>
          <w:sz w:val="18"/>
          <w:szCs w:val="18"/>
          <w:lang w:val="hy-AM"/>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hy-AM"/>
        </w:rPr>
        <w:t xml:space="preserve"> </w:t>
      </w:r>
      <w:r w:rsidR="00583092" w:rsidRPr="0010610A">
        <w:rPr>
          <w:rFonts w:ascii="GHEA Grapalat" w:hAnsi="GHEA Grapalat" w:cs="Sylfaen"/>
          <w:sz w:val="18"/>
          <w:szCs w:val="18"/>
          <w:lang w:val="hy-AM"/>
        </w:rPr>
        <w:t>Անգործության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ժամկետը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պայմանագիր</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կնքելու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մասին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որոշման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հայտարարության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հրապարակման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հաջորդող</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և</w:t>
      </w:r>
      <w:r w:rsidR="00583092" w:rsidRPr="0010610A">
        <w:rPr>
          <w:rFonts w:ascii="GHEA Grapalat" w:hAnsi="GHEA Grapalat" w:cs="Sylfaen"/>
          <w:sz w:val="18"/>
          <w:szCs w:val="18"/>
        </w:rPr>
        <w:t xml:space="preserve"> </w:t>
      </w:r>
      <w:r w:rsidR="004B383E" w:rsidRPr="0010610A">
        <w:rPr>
          <w:rFonts w:ascii="GHEA Grapalat" w:hAnsi="GHEA Grapalat" w:cs="Sylfaen"/>
          <w:sz w:val="18"/>
          <w:szCs w:val="18"/>
        </w:rPr>
        <w:t>պ</w:t>
      </w:r>
      <w:r w:rsidR="00583092" w:rsidRPr="0010610A">
        <w:rPr>
          <w:rFonts w:ascii="GHEA Grapalat" w:hAnsi="GHEA Grapalat" w:cs="Sylfaen"/>
          <w:sz w:val="18"/>
          <w:szCs w:val="18"/>
          <w:lang w:val="hy-AM"/>
        </w:rPr>
        <w:t>ատվիրատուի</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կողմից</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պայմանագիրը</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կնքելու</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իրավասության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առաջացման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օրվա</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միջև</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ընկած</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ժամանակահատվածն</w:t>
      </w:r>
      <w:r w:rsidR="00583092" w:rsidRPr="0010610A">
        <w:rPr>
          <w:rFonts w:ascii="GHEA Grapalat" w:hAnsi="GHEA Grapalat" w:cs="Sylfaen"/>
          <w:sz w:val="18"/>
          <w:szCs w:val="18"/>
        </w:rPr>
        <w:t xml:space="preserve"> </w:t>
      </w:r>
      <w:r w:rsidR="00583092" w:rsidRPr="0010610A">
        <w:rPr>
          <w:rFonts w:ascii="GHEA Grapalat" w:hAnsi="GHEA Grapalat" w:cs="Sylfaen"/>
          <w:sz w:val="18"/>
          <w:szCs w:val="18"/>
          <w:lang w:val="hy-AM"/>
        </w:rPr>
        <w:t>է։</w:t>
      </w:r>
    </w:p>
    <w:p w14:paraId="1E221CBA" w14:textId="2C239DFA" w:rsidR="00120F8A" w:rsidRPr="0010610A" w:rsidRDefault="00120F8A" w:rsidP="00120F8A">
      <w:pPr>
        <w:pStyle w:val="BodyTextIndent2"/>
        <w:spacing w:line="240" w:lineRule="auto"/>
        <w:ind w:firstLine="567"/>
        <w:rPr>
          <w:rFonts w:ascii="GHEA Grapalat" w:hAnsi="GHEA Grapalat" w:cs="Sylfaen"/>
          <w:sz w:val="18"/>
          <w:szCs w:val="18"/>
          <w:lang w:val="hy-AM"/>
        </w:rPr>
      </w:pPr>
      <w:r w:rsidRPr="0010610A">
        <w:rPr>
          <w:rFonts w:ascii="GHEA Grapalat" w:hAnsi="GHEA Grapalat" w:cs="Sylfaen"/>
          <w:sz w:val="18"/>
          <w:szCs w:val="18"/>
          <w:lang w:val="es-ES"/>
        </w:rPr>
        <w:t>Անգործության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ժամկետը</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սույն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ընթացակարգի</w:t>
      </w:r>
      <w:r w:rsidRPr="0010610A">
        <w:rPr>
          <w:rFonts w:ascii="GHEA Grapalat" w:hAnsi="GHEA Grapalat" w:cs="Arial"/>
          <w:sz w:val="18"/>
          <w:szCs w:val="18"/>
          <w:lang w:val="es-ES"/>
        </w:rPr>
        <w:t xml:space="preserve"> </w:t>
      </w:r>
      <w:r w:rsidR="00F13800" w:rsidRPr="0010610A">
        <w:rPr>
          <w:rFonts w:ascii="GHEA Grapalat" w:hAnsi="GHEA Grapalat" w:cs="Sylfaen"/>
          <w:sz w:val="18"/>
          <w:szCs w:val="18"/>
          <w:lang w:val="es-ES"/>
        </w:rPr>
        <w:t>դեպքում «</w:t>
      </w:r>
      <w:r w:rsidR="00F13800" w:rsidRPr="0010610A">
        <w:rPr>
          <w:rFonts w:ascii="GHEA Grapalat" w:hAnsi="GHEA Grapalat" w:cs="Sylfaen"/>
          <w:sz w:val="18"/>
          <w:szCs w:val="18"/>
          <w:lang w:val="hy-AM"/>
        </w:rPr>
        <w:t>10</w:t>
      </w:r>
      <w:r w:rsidRPr="0010610A">
        <w:rPr>
          <w:rFonts w:ascii="GHEA Grapalat" w:hAnsi="GHEA Grapalat" w:cs="Sylfaen"/>
          <w:sz w:val="18"/>
          <w:szCs w:val="18"/>
          <w:lang w:val="es-ES"/>
        </w:rPr>
        <w:t>» օրացուցային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օր</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է</w:t>
      </w:r>
      <w:r w:rsidRPr="0010610A">
        <w:rPr>
          <w:rFonts w:ascii="GHEA Grapalat" w:hAnsi="GHEA Grapalat" w:cs="Tahoma"/>
          <w:sz w:val="18"/>
          <w:szCs w:val="18"/>
          <w:lang w:val="es-ES"/>
        </w:rPr>
        <w:t>։</w:t>
      </w:r>
      <w:r w:rsidRPr="0010610A">
        <w:rPr>
          <w:rFonts w:ascii="GHEA Grapalat" w:hAnsi="GHEA Grapalat"/>
          <w:sz w:val="18"/>
          <w:szCs w:val="18"/>
          <w:lang w:val="es-ES"/>
        </w:rPr>
        <w:t xml:space="preserve"> </w:t>
      </w:r>
      <w:r w:rsidRPr="0010610A">
        <w:rPr>
          <w:rFonts w:ascii="GHEA Grapalat" w:hAnsi="GHEA Grapalat" w:cs="Sylfaen"/>
          <w:sz w:val="18"/>
          <w:szCs w:val="18"/>
          <w:lang w:val="es-ES"/>
        </w:rPr>
        <w:t>Անգործության</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ժամկետը</w:t>
      </w:r>
      <w:r w:rsidRPr="0010610A">
        <w:rPr>
          <w:rFonts w:ascii="GHEA Grapalat" w:hAnsi="GHEA Grapalat" w:cs="Arial"/>
          <w:sz w:val="18"/>
          <w:szCs w:val="18"/>
          <w:lang w:val="es-ES"/>
        </w:rPr>
        <w:t xml:space="preserve"> </w:t>
      </w:r>
      <w:r w:rsidRPr="0010610A">
        <w:rPr>
          <w:rFonts w:ascii="GHEA Grapalat" w:hAnsi="GHEA Grapalat" w:cs="Sylfaen"/>
          <w:sz w:val="18"/>
          <w:szCs w:val="18"/>
          <w:lang w:val="es-ES"/>
        </w:rPr>
        <w:t>կիրառելի</w:t>
      </w:r>
      <w:r w:rsidRPr="0010610A">
        <w:rPr>
          <w:rFonts w:ascii="GHEA Grapalat" w:hAnsi="GHEA Grapalat" w:cs="Sylfaen"/>
          <w:sz w:val="18"/>
          <w:szCs w:val="18"/>
          <w:lang w:val="hy-AM"/>
        </w:rPr>
        <w:t>.</w:t>
      </w:r>
    </w:p>
    <w:p w14:paraId="1DB4CD36" w14:textId="77777777" w:rsidR="00120F8A" w:rsidRPr="0010610A" w:rsidRDefault="00120F8A" w:rsidP="00120F8A">
      <w:pPr>
        <w:ind w:firstLine="567"/>
        <w:jc w:val="both"/>
        <w:rPr>
          <w:rFonts w:ascii="GHEA Grapalat" w:hAnsi="GHEA Grapalat" w:cs="Arial"/>
          <w:b/>
          <w:sz w:val="18"/>
          <w:szCs w:val="18"/>
          <w:lang w:val="hy-AM"/>
        </w:rPr>
      </w:pPr>
      <w:r w:rsidRPr="0010610A">
        <w:rPr>
          <w:rFonts w:ascii="GHEA Grapalat" w:hAnsi="GHEA Grapalat" w:cs="Sylfaen"/>
          <w:sz w:val="18"/>
          <w:szCs w:val="18"/>
          <w:lang w:val="hy-AM"/>
        </w:rPr>
        <w:t>-</w:t>
      </w:r>
      <w:r w:rsidRPr="0010610A">
        <w:rPr>
          <w:rFonts w:ascii="GHEA Grapalat" w:hAnsi="GHEA Grapalat" w:cs="Arial"/>
          <w:sz w:val="18"/>
          <w:szCs w:val="18"/>
          <w:lang w:val="es-ES"/>
        </w:rPr>
        <w:t xml:space="preserve"> </w:t>
      </w:r>
      <w:r w:rsidRPr="0010610A">
        <w:rPr>
          <w:rFonts w:ascii="GHEA Grapalat" w:hAnsi="GHEA Grapalat" w:cs="Sylfaen"/>
          <w:b/>
          <w:sz w:val="18"/>
          <w:szCs w:val="18"/>
          <w:lang w:val="es-ES"/>
        </w:rPr>
        <w:t>չէ</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եթե</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միայն</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մեկ</w:t>
      </w:r>
      <w:r w:rsidRPr="0010610A">
        <w:rPr>
          <w:rFonts w:ascii="GHEA Grapalat" w:hAnsi="GHEA Grapalat" w:cs="Arial"/>
          <w:b/>
          <w:sz w:val="18"/>
          <w:szCs w:val="18"/>
          <w:lang w:val="es-ES"/>
        </w:rPr>
        <w:t xml:space="preserve"> մ</w:t>
      </w:r>
      <w:r w:rsidRPr="0010610A">
        <w:rPr>
          <w:rFonts w:ascii="GHEA Grapalat" w:hAnsi="GHEA Grapalat" w:cs="Sylfaen"/>
          <w:b/>
          <w:sz w:val="18"/>
          <w:szCs w:val="18"/>
          <w:lang w:val="es-ES"/>
        </w:rPr>
        <w:t>ասնակից է հայտ ներկայացրել</w:t>
      </w:r>
      <w:r w:rsidRPr="0010610A">
        <w:rPr>
          <w:rFonts w:ascii="GHEA Grapalat" w:hAnsi="GHEA Grapalat"/>
          <w:b/>
          <w:i/>
          <w:sz w:val="18"/>
          <w:szCs w:val="18"/>
          <w:lang w:val="es-ES"/>
        </w:rPr>
        <w:t>,</w:t>
      </w:r>
      <w:r w:rsidRPr="0010610A">
        <w:rPr>
          <w:rFonts w:ascii="GHEA Grapalat" w:hAnsi="GHEA Grapalat"/>
          <w:b/>
          <w:sz w:val="18"/>
          <w:szCs w:val="18"/>
          <w:lang w:val="es-ES"/>
        </w:rPr>
        <w:t xml:space="preserve"> </w:t>
      </w:r>
      <w:r w:rsidRPr="0010610A">
        <w:rPr>
          <w:rFonts w:ascii="GHEA Grapalat" w:hAnsi="GHEA Grapalat" w:cs="Sylfaen"/>
          <w:b/>
          <w:sz w:val="18"/>
          <w:szCs w:val="18"/>
          <w:lang w:val="es-ES"/>
        </w:rPr>
        <w:t>որի</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հետ</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կնքվում</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է</w:t>
      </w:r>
      <w:r w:rsidRPr="0010610A">
        <w:rPr>
          <w:rFonts w:ascii="GHEA Grapalat" w:hAnsi="GHEA Grapalat" w:cs="Arial"/>
          <w:b/>
          <w:sz w:val="18"/>
          <w:szCs w:val="18"/>
          <w:lang w:val="es-ES"/>
        </w:rPr>
        <w:t xml:space="preserve"> </w:t>
      </w:r>
      <w:r w:rsidRPr="0010610A">
        <w:rPr>
          <w:rFonts w:ascii="GHEA Grapalat" w:hAnsi="GHEA Grapalat" w:cs="Sylfaen"/>
          <w:b/>
          <w:sz w:val="18"/>
          <w:szCs w:val="18"/>
          <w:lang w:val="es-ES"/>
        </w:rPr>
        <w:t>պայմանագիր</w:t>
      </w:r>
      <w:r w:rsidRPr="0010610A">
        <w:rPr>
          <w:rFonts w:ascii="GHEA Grapalat" w:hAnsi="GHEA Grapalat" w:cs="Arial"/>
          <w:b/>
          <w:sz w:val="18"/>
          <w:szCs w:val="18"/>
          <w:lang w:val="hy-AM"/>
        </w:rPr>
        <w:t>,</w:t>
      </w:r>
    </w:p>
    <w:p w14:paraId="3C314897" w14:textId="77777777" w:rsidR="00120F8A" w:rsidRPr="0010610A" w:rsidRDefault="00120F8A" w:rsidP="00120F8A">
      <w:pPr>
        <w:ind w:firstLine="567"/>
        <w:jc w:val="both"/>
        <w:rPr>
          <w:rFonts w:ascii="GHEA Grapalat" w:hAnsi="GHEA Grapalat" w:cs="Sylfaen"/>
          <w:b/>
          <w:sz w:val="18"/>
          <w:szCs w:val="18"/>
          <w:lang w:val="es-ES"/>
        </w:rPr>
      </w:pPr>
      <w:r w:rsidRPr="0010610A">
        <w:rPr>
          <w:rFonts w:ascii="GHEA Grapalat" w:hAnsi="GHEA Grapalat" w:cs="Sylfaen"/>
          <w:b/>
          <w:sz w:val="18"/>
          <w:szCs w:val="18"/>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10610A" w:rsidRDefault="00120F8A" w:rsidP="00120F8A">
      <w:pPr>
        <w:jc w:val="both"/>
        <w:rPr>
          <w:rFonts w:ascii="GHEA Grapalat" w:hAnsi="GHEA Grapalat"/>
          <w:i/>
          <w:sz w:val="18"/>
          <w:szCs w:val="18"/>
          <w:lang w:val="hy-AM"/>
        </w:rPr>
      </w:pPr>
    </w:p>
    <w:p w14:paraId="16318D29" w14:textId="77777777" w:rsidR="00120F8A" w:rsidRPr="0010610A" w:rsidRDefault="00120F8A" w:rsidP="00120F8A">
      <w:pPr>
        <w:ind w:firstLine="567"/>
        <w:jc w:val="both"/>
        <w:rPr>
          <w:rFonts w:ascii="GHEA Grapalat" w:hAnsi="GHEA Grapalat" w:cs="Sylfaen"/>
          <w:sz w:val="18"/>
          <w:szCs w:val="18"/>
          <w:lang w:val="es-ES"/>
        </w:rPr>
      </w:pPr>
      <w:r w:rsidRPr="0010610A">
        <w:rPr>
          <w:rFonts w:ascii="GHEA Grapalat" w:hAnsi="GHEA Grapalat" w:cs="Sylfaen"/>
          <w:sz w:val="18"/>
          <w:szCs w:val="18"/>
          <w:lang w:val="hy-AM"/>
        </w:rPr>
        <w:t>Պատվիրատուն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պայմանագիրը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կնքում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է</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եթե</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սույն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կետով</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նախատեսված</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անգործության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ժամկետում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որևէ</w:t>
      </w:r>
      <w:r w:rsidRPr="0010610A">
        <w:rPr>
          <w:rFonts w:ascii="GHEA Grapalat" w:hAnsi="GHEA Grapalat" w:cs="Sylfaen"/>
          <w:sz w:val="18"/>
          <w:szCs w:val="18"/>
          <w:lang w:val="es-ES"/>
        </w:rPr>
        <w:t xml:space="preserve"> մ</w:t>
      </w:r>
      <w:r w:rsidRPr="0010610A">
        <w:rPr>
          <w:rFonts w:ascii="GHEA Grapalat" w:hAnsi="GHEA Grapalat" w:cs="Sylfaen"/>
          <w:sz w:val="18"/>
          <w:szCs w:val="18"/>
          <w:lang w:val="hy-AM"/>
        </w:rPr>
        <w:t>ասնակից</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չի</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բողոքարկում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պայմանագիր</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կնքելու</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որոշումը։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Մինչև</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անգործության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ժամկետը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լրանալը</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կամ</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առանց</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կնքելու</w:t>
      </w:r>
      <w:r w:rsidRPr="0010610A">
        <w:rPr>
          <w:rFonts w:ascii="GHEA Grapalat" w:hAnsi="GHEA Grapalat" w:cs="Sylfaen"/>
          <w:sz w:val="18"/>
          <w:szCs w:val="18"/>
          <w:lang w:val="es-ES"/>
        </w:rPr>
        <w:t xml:space="preserve"> </w:t>
      </w:r>
      <w:r w:rsidRPr="0010610A">
        <w:rPr>
          <w:rFonts w:ascii="GHEA Grapalat" w:hAnsi="GHEA Grapalat" w:cs="Sylfaen"/>
          <w:sz w:val="18"/>
          <w:szCs w:val="18"/>
          <w:lang w:val="hy-AM"/>
        </w:rPr>
        <w:t xml:space="preserve"> կամ գնման ընթացակարգը չկայացած հայտարարելու </w:t>
      </w:r>
      <w:r w:rsidRPr="0010610A">
        <w:rPr>
          <w:rFonts w:ascii="GHEA Grapalat" w:hAnsi="GHEA Grapalat" w:cs="Sylfaen"/>
          <w:sz w:val="18"/>
          <w:szCs w:val="18"/>
          <w:lang w:val="ru-RU"/>
        </w:rPr>
        <w:t>մասին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հայտարարության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հրապարակման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կնք</w:t>
      </w:r>
      <w:r w:rsidRPr="0010610A">
        <w:rPr>
          <w:rFonts w:ascii="GHEA Grapalat" w:hAnsi="GHEA Grapalat" w:cs="Sylfaen"/>
          <w:sz w:val="18"/>
          <w:szCs w:val="18"/>
        </w:rPr>
        <w:t>վ</w:t>
      </w:r>
      <w:r w:rsidRPr="0010610A">
        <w:rPr>
          <w:rFonts w:ascii="GHEA Grapalat" w:hAnsi="GHEA Grapalat" w:cs="Sylfaen"/>
          <w:sz w:val="18"/>
          <w:szCs w:val="18"/>
          <w:lang w:val="ru-RU"/>
        </w:rPr>
        <w:t>ած</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պայմանագիրն</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առ</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ոչինչ</w:t>
      </w:r>
      <w:r w:rsidRPr="0010610A">
        <w:rPr>
          <w:rFonts w:ascii="GHEA Grapalat" w:hAnsi="GHEA Grapalat" w:cs="Sylfaen"/>
          <w:sz w:val="18"/>
          <w:szCs w:val="18"/>
          <w:lang w:val="es-ES"/>
        </w:rPr>
        <w:t xml:space="preserve"> </w:t>
      </w:r>
      <w:r w:rsidRPr="0010610A">
        <w:rPr>
          <w:rFonts w:ascii="GHEA Grapalat" w:hAnsi="GHEA Grapalat" w:cs="Sylfaen"/>
          <w:sz w:val="18"/>
          <w:szCs w:val="18"/>
          <w:lang w:val="ru-RU"/>
        </w:rPr>
        <w:t>է։</w:t>
      </w:r>
    </w:p>
    <w:p w14:paraId="06011C3D" w14:textId="77777777" w:rsidR="00120F8A" w:rsidRPr="0010610A" w:rsidRDefault="00120F8A" w:rsidP="00120F8A">
      <w:pPr>
        <w:pStyle w:val="BodyTextIndent2"/>
        <w:spacing w:line="240" w:lineRule="auto"/>
        <w:ind w:firstLine="567"/>
        <w:rPr>
          <w:rFonts w:ascii="GHEA Grapalat" w:hAnsi="GHEA Grapalat" w:cs="Sylfaen"/>
          <w:sz w:val="18"/>
          <w:szCs w:val="18"/>
          <w:lang w:val="es-ES"/>
        </w:rPr>
      </w:pPr>
    </w:p>
    <w:p w14:paraId="73A5086E" w14:textId="77777777" w:rsidR="00583092" w:rsidRPr="0010610A" w:rsidRDefault="00583092" w:rsidP="00EF3662">
      <w:pPr>
        <w:ind w:firstLine="567"/>
        <w:jc w:val="center"/>
        <w:rPr>
          <w:rFonts w:ascii="GHEA Grapalat" w:hAnsi="GHEA Grapalat"/>
          <w:b/>
          <w:sz w:val="18"/>
          <w:szCs w:val="18"/>
          <w:lang w:val="es-ES"/>
        </w:rPr>
      </w:pPr>
    </w:p>
    <w:p w14:paraId="1D414D9D" w14:textId="77777777" w:rsidR="00037DDE" w:rsidRPr="0010610A" w:rsidRDefault="00037DDE" w:rsidP="00EF3662">
      <w:pPr>
        <w:ind w:firstLine="567"/>
        <w:jc w:val="center"/>
        <w:rPr>
          <w:rFonts w:ascii="GHEA Grapalat" w:hAnsi="GHEA Grapalat"/>
          <w:b/>
          <w:sz w:val="18"/>
          <w:szCs w:val="18"/>
          <w:lang w:val="es-ES"/>
        </w:rPr>
      </w:pPr>
    </w:p>
    <w:p w14:paraId="6D4B3801" w14:textId="77777777" w:rsidR="000313A6" w:rsidRPr="0010610A" w:rsidRDefault="00AA0AD8" w:rsidP="00EF3662">
      <w:pPr>
        <w:jc w:val="center"/>
        <w:rPr>
          <w:rFonts w:ascii="GHEA Grapalat" w:hAnsi="GHEA Grapalat" w:cs="Arial"/>
          <w:b/>
          <w:iCs/>
          <w:sz w:val="18"/>
          <w:szCs w:val="18"/>
          <w:lang w:val="af-ZA"/>
        </w:rPr>
      </w:pPr>
      <w:r w:rsidRPr="0010610A">
        <w:rPr>
          <w:rFonts w:ascii="GHEA Grapalat" w:hAnsi="GHEA Grapalat"/>
          <w:b/>
          <w:iCs/>
          <w:sz w:val="18"/>
          <w:szCs w:val="18"/>
          <w:lang w:val="es-ES"/>
        </w:rPr>
        <w:t>9</w:t>
      </w:r>
      <w:r w:rsidR="008D5016" w:rsidRPr="0010610A">
        <w:rPr>
          <w:rFonts w:ascii="GHEA Grapalat" w:hAnsi="GHEA Grapalat"/>
          <w:b/>
          <w:iCs/>
          <w:sz w:val="18"/>
          <w:szCs w:val="18"/>
          <w:lang w:val="af-ZA"/>
        </w:rPr>
        <w:t xml:space="preserve">. </w:t>
      </w:r>
      <w:r w:rsidR="008D5016" w:rsidRPr="0010610A">
        <w:rPr>
          <w:rFonts w:ascii="GHEA Grapalat" w:hAnsi="GHEA Grapalat" w:cs="Sylfaen"/>
          <w:b/>
          <w:iCs/>
          <w:sz w:val="18"/>
          <w:szCs w:val="18"/>
          <w:lang w:val="af-ZA"/>
        </w:rPr>
        <w:t>ՊԱՅՄԱՆԱԳՐԻ</w:t>
      </w:r>
      <w:r w:rsidR="008D5016" w:rsidRPr="0010610A">
        <w:rPr>
          <w:rFonts w:ascii="GHEA Grapalat" w:hAnsi="GHEA Grapalat" w:cs="Arial"/>
          <w:b/>
          <w:iCs/>
          <w:sz w:val="18"/>
          <w:szCs w:val="18"/>
          <w:lang w:val="af-ZA"/>
        </w:rPr>
        <w:t xml:space="preserve"> </w:t>
      </w:r>
      <w:r w:rsidR="008D5016" w:rsidRPr="0010610A">
        <w:rPr>
          <w:rFonts w:ascii="GHEA Grapalat" w:hAnsi="GHEA Grapalat" w:cs="Sylfaen"/>
          <w:b/>
          <w:iCs/>
          <w:sz w:val="18"/>
          <w:szCs w:val="18"/>
          <w:lang w:val="af-ZA"/>
        </w:rPr>
        <w:t>ԿՆՔՈՒՄԸ</w:t>
      </w:r>
      <w:r w:rsidR="008D5016" w:rsidRPr="0010610A">
        <w:rPr>
          <w:rFonts w:ascii="GHEA Grapalat" w:hAnsi="GHEA Grapalat" w:cs="Arial"/>
          <w:b/>
          <w:iCs/>
          <w:sz w:val="18"/>
          <w:szCs w:val="18"/>
          <w:lang w:val="af-ZA"/>
        </w:rPr>
        <w:t xml:space="preserve"> </w:t>
      </w:r>
    </w:p>
    <w:p w14:paraId="79B07280" w14:textId="77777777" w:rsidR="00096865" w:rsidRPr="0010610A" w:rsidRDefault="00096865" w:rsidP="00EF3662">
      <w:pPr>
        <w:jc w:val="center"/>
        <w:rPr>
          <w:rFonts w:ascii="GHEA Grapalat" w:hAnsi="GHEA Grapalat"/>
          <w:b/>
          <w:iCs/>
          <w:sz w:val="18"/>
          <w:szCs w:val="18"/>
          <w:lang w:val="af-ZA"/>
        </w:rPr>
      </w:pPr>
    </w:p>
    <w:p w14:paraId="01258753" w14:textId="77777777" w:rsidR="00096865" w:rsidRPr="0010610A" w:rsidRDefault="00AA0AD8" w:rsidP="00EF3662">
      <w:pPr>
        <w:ind w:firstLine="567"/>
        <w:jc w:val="both"/>
        <w:rPr>
          <w:rFonts w:ascii="GHEA Grapalat" w:hAnsi="GHEA Grapalat" w:cs="Sylfaen"/>
          <w:sz w:val="18"/>
          <w:szCs w:val="18"/>
          <w:lang w:val="af-ZA"/>
        </w:rPr>
      </w:pPr>
      <w:r w:rsidRPr="0010610A">
        <w:rPr>
          <w:rFonts w:ascii="GHEA Grapalat" w:hAnsi="GHEA Grapalat"/>
          <w:iCs/>
          <w:sz w:val="18"/>
          <w:szCs w:val="18"/>
          <w:lang w:val="es-ES"/>
        </w:rPr>
        <w:t>9</w:t>
      </w:r>
      <w:r w:rsidR="00096865" w:rsidRPr="0010610A">
        <w:rPr>
          <w:rFonts w:ascii="GHEA Grapalat" w:hAnsi="GHEA Grapalat"/>
          <w:iCs/>
          <w:sz w:val="18"/>
          <w:szCs w:val="18"/>
          <w:lang w:val="af-ZA"/>
        </w:rPr>
        <w:t xml:space="preserve">.1 </w:t>
      </w:r>
      <w:r w:rsidR="00096865" w:rsidRPr="0010610A">
        <w:rPr>
          <w:rFonts w:ascii="GHEA Grapalat" w:hAnsi="GHEA Grapalat" w:cs="Sylfaen"/>
          <w:sz w:val="18"/>
          <w:szCs w:val="18"/>
          <w:lang w:val="ru-RU"/>
        </w:rPr>
        <w:t>Պայմանագիր</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կնքվում</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է</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հանձնաժողովի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որոշման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հիման</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վրա</w:t>
      </w:r>
      <w:r w:rsidR="00096865" w:rsidRPr="0010610A">
        <w:rPr>
          <w:rFonts w:ascii="GHEA Grapalat" w:hAnsi="GHEA Grapalat" w:cs="Sylfaen"/>
          <w:sz w:val="18"/>
          <w:szCs w:val="18"/>
          <w:lang w:val="af-ZA"/>
        </w:rPr>
        <w:t xml:space="preserve">` </w:t>
      </w:r>
      <w:r w:rsidRPr="0010610A">
        <w:rPr>
          <w:rFonts w:ascii="GHEA Grapalat" w:hAnsi="GHEA Grapalat" w:cs="Sylfaen"/>
          <w:sz w:val="18"/>
          <w:szCs w:val="18"/>
        </w:rPr>
        <w:t>պ</w:t>
      </w:r>
      <w:r w:rsidR="00096865" w:rsidRPr="0010610A">
        <w:rPr>
          <w:rFonts w:ascii="GHEA Grapalat" w:hAnsi="GHEA Grapalat" w:cs="Sylfaen"/>
          <w:sz w:val="18"/>
          <w:szCs w:val="18"/>
          <w:lang w:val="ru-RU"/>
        </w:rPr>
        <w:t>ատվիրատուի</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կողմից</w:t>
      </w:r>
      <w:r w:rsidR="004D5671" w:rsidRPr="0010610A">
        <w:rPr>
          <w:rFonts w:ascii="GHEA Grapalat" w:hAnsi="GHEA Grapalat" w:cs="Sylfaen"/>
          <w:sz w:val="18"/>
          <w:szCs w:val="18"/>
          <w:lang w:val="ru-RU"/>
        </w:rPr>
        <w:t>։</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Պայմանագիրը</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կնքվում</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է</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գրավոր</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մեկ</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փաստաթուղթ</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կազմելու</w:t>
      </w:r>
      <w:r w:rsidR="00096865" w:rsidRPr="0010610A">
        <w:rPr>
          <w:rFonts w:ascii="GHEA Grapalat" w:hAnsi="GHEA Grapalat" w:cs="Sylfaen"/>
          <w:sz w:val="18"/>
          <w:szCs w:val="18"/>
          <w:lang w:val="af-ZA"/>
        </w:rPr>
        <w:t xml:space="preserve"> </w:t>
      </w:r>
      <w:r w:rsidR="00096865" w:rsidRPr="0010610A">
        <w:rPr>
          <w:rFonts w:ascii="GHEA Grapalat" w:hAnsi="GHEA Grapalat" w:cs="Sylfaen"/>
          <w:sz w:val="18"/>
          <w:szCs w:val="18"/>
          <w:lang w:val="ru-RU"/>
        </w:rPr>
        <w:t>միջոցով</w:t>
      </w:r>
      <w:r w:rsidR="004D5671" w:rsidRPr="0010610A">
        <w:rPr>
          <w:rFonts w:ascii="GHEA Grapalat" w:hAnsi="GHEA Grapalat" w:cs="Sylfaen"/>
          <w:sz w:val="18"/>
          <w:szCs w:val="18"/>
          <w:lang w:val="ru-RU"/>
        </w:rPr>
        <w:t>։</w:t>
      </w:r>
    </w:p>
    <w:p w14:paraId="17C52125" w14:textId="77777777" w:rsidR="00EB6E54" w:rsidRPr="0010610A" w:rsidRDefault="00AA0AD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9</w:t>
      </w:r>
      <w:r w:rsidR="00096865" w:rsidRPr="0010610A">
        <w:rPr>
          <w:rFonts w:ascii="GHEA Grapalat" w:hAnsi="GHEA Grapalat" w:cs="Sylfaen"/>
          <w:sz w:val="18"/>
          <w:szCs w:val="18"/>
          <w:lang w:val="af-ZA"/>
        </w:rPr>
        <w:t xml:space="preserve">.2 </w:t>
      </w:r>
      <w:r w:rsidR="00EB6E54" w:rsidRPr="0010610A">
        <w:rPr>
          <w:rFonts w:ascii="GHEA Grapalat" w:hAnsi="GHEA Grapalat" w:cs="Sylfaen"/>
          <w:sz w:val="18"/>
          <w:szCs w:val="18"/>
          <w:lang w:val="ru-RU"/>
        </w:rPr>
        <w:t>Սույն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հրավերի</w:t>
      </w:r>
      <w:r w:rsidR="00EB6E54" w:rsidRPr="0010610A">
        <w:rPr>
          <w:rFonts w:ascii="GHEA Grapalat" w:hAnsi="GHEA Grapalat" w:cs="Sylfaen"/>
          <w:sz w:val="18"/>
          <w:szCs w:val="18"/>
          <w:lang w:val="af-ZA"/>
        </w:rPr>
        <w:t xml:space="preserve"> </w:t>
      </w:r>
      <w:r w:rsidR="005D3674" w:rsidRPr="0010610A">
        <w:rPr>
          <w:rFonts w:ascii="GHEA Grapalat" w:hAnsi="GHEA Grapalat" w:cs="Sylfaen"/>
          <w:sz w:val="18"/>
          <w:szCs w:val="18"/>
          <w:lang w:val="af-ZA"/>
        </w:rPr>
        <w:t>1-</w:t>
      </w:r>
      <w:r w:rsidR="005D3674" w:rsidRPr="0010610A">
        <w:rPr>
          <w:rFonts w:ascii="GHEA Grapalat" w:hAnsi="GHEA Grapalat" w:cs="Sylfaen"/>
          <w:sz w:val="18"/>
          <w:szCs w:val="18"/>
        </w:rPr>
        <w:t>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մասի</w:t>
      </w:r>
      <w:r w:rsidR="005D3674" w:rsidRPr="0010610A">
        <w:rPr>
          <w:rFonts w:ascii="GHEA Grapalat" w:hAnsi="GHEA Grapalat" w:cs="Sylfaen"/>
          <w:sz w:val="18"/>
          <w:szCs w:val="18"/>
          <w:lang w:val="af-ZA"/>
        </w:rPr>
        <w:t xml:space="preserve"> </w:t>
      </w:r>
      <w:r w:rsidRPr="0010610A">
        <w:rPr>
          <w:rFonts w:ascii="GHEA Grapalat" w:hAnsi="GHEA Grapalat" w:cs="Sylfaen"/>
          <w:sz w:val="18"/>
          <w:szCs w:val="18"/>
          <w:lang w:val="af-ZA"/>
        </w:rPr>
        <w:t>8</w:t>
      </w:r>
      <w:r w:rsidR="003717D2" w:rsidRPr="0010610A">
        <w:rPr>
          <w:rFonts w:ascii="GHEA Grapalat" w:hAnsi="GHEA Grapalat" w:cs="Sylfaen"/>
          <w:sz w:val="18"/>
          <w:szCs w:val="18"/>
          <w:lang w:val="hy-AM"/>
        </w:rPr>
        <w:t>.</w:t>
      </w:r>
      <w:r w:rsidR="00794157" w:rsidRPr="0010610A">
        <w:rPr>
          <w:rFonts w:ascii="GHEA Grapalat" w:hAnsi="GHEA Grapalat" w:cs="Sylfaen"/>
          <w:sz w:val="18"/>
          <w:szCs w:val="18"/>
          <w:lang w:val="af-ZA"/>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կետով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սահմանված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անգործության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ժամկետը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լրանալուն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հաջորդող</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չոր</w:t>
      </w:r>
      <w:r w:rsidR="00120F8A" w:rsidRPr="0010610A">
        <w:rPr>
          <w:rFonts w:ascii="GHEA Grapalat" w:hAnsi="GHEA Grapalat" w:cs="Sylfaen"/>
          <w:sz w:val="18"/>
          <w:szCs w:val="18"/>
          <w:lang w:val="hy-AM"/>
        </w:rPr>
        <w:t>րորդ</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աշխատանքային</w:t>
      </w:r>
      <w:r w:rsidR="00EB6E54" w:rsidRPr="0010610A">
        <w:rPr>
          <w:rFonts w:ascii="GHEA Grapalat" w:hAnsi="GHEA Grapalat" w:cs="Sylfaen"/>
          <w:sz w:val="18"/>
          <w:szCs w:val="18"/>
          <w:lang w:val="af-ZA"/>
        </w:rPr>
        <w:t xml:space="preserve"> </w:t>
      </w:r>
      <w:r w:rsidR="00120F8A" w:rsidRPr="0010610A">
        <w:rPr>
          <w:rFonts w:ascii="GHEA Grapalat" w:hAnsi="GHEA Grapalat" w:cs="Sylfaen"/>
          <w:sz w:val="18"/>
          <w:szCs w:val="18"/>
          <w:lang w:val="hy-AM"/>
        </w:rPr>
        <w:t>օրը</w:t>
      </w:r>
      <w:r w:rsidR="00EB6E54" w:rsidRPr="0010610A">
        <w:rPr>
          <w:rFonts w:ascii="GHEA Grapalat" w:hAnsi="GHEA Grapalat" w:cs="Sylfaen"/>
          <w:sz w:val="18"/>
          <w:szCs w:val="18"/>
          <w:lang w:val="af-ZA"/>
        </w:rPr>
        <w:t xml:space="preserve"> </w:t>
      </w:r>
      <w:r w:rsidRPr="0010610A">
        <w:rPr>
          <w:rFonts w:ascii="GHEA Grapalat" w:hAnsi="GHEA Grapalat" w:cs="Sylfaen"/>
          <w:sz w:val="18"/>
          <w:szCs w:val="18"/>
        </w:rPr>
        <w:t>պ</w:t>
      </w:r>
      <w:r w:rsidR="00EB6E54" w:rsidRPr="0010610A">
        <w:rPr>
          <w:rFonts w:ascii="GHEA Grapalat" w:hAnsi="GHEA Grapalat" w:cs="Sylfaen"/>
          <w:sz w:val="18"/>
          <w:szCs w:val="18"/>
          <w:lang w:val="ru-RU"/>
        </w:rPr>
        <w:t>ատվիրատուն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ծանուցում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005457B4" w:rsidRPr="0010610A">
        <w:rPr>
          <w:rFonts w:ascii="GHEA Grapalat" w:hAnsi="GHEA Grapalat" w:cs="Sylfaen"/>
          <w:sz w:val="18"/>
          <w:szCs w:val="18"/>
        </w:rPr>
        <w:t>մ</w:t>
      </w:r>
      <w:r w:rsidR="00EB6E54" w:rsidRPr="0010610A">
        <w:rPr>
          <w:rFonts w:ascii="GHEA Grapalat" w:hAnsi="GHEA Grapalat" w:cs="Sylfaen"/>
          <w:sz w:val="18"/>
          <w:szCs w:val="18"/>
          <w:lang w:val="ru-RU"/>
        </w:rPr>
        <w:t>ասնակցին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ներկայացնելով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կնքելու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առաջարկը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և</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պայմանագրի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նախագիծը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Ընդ</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որում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կարող</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կնքվել</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ոչ</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շուտ</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քան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սույն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հրավերի</w:t>
      </w:r>
      <w:r w:rsidR="00EB6E54" w:rsidRPr="0010610A">
        <w:rPr>
          <w:rFonts w:ascii="GHEA Grapalat" w:hAnsi="GHEA Grapalat" w:cs="Sylfaen"/>
          <w:sz w:val="18"/>
          <w:szCs w:val="18"/>
          <w:lang w:val="af-ZA"/>
        </w:rPr>
        <w:t xml:space="preserve"> </w:t>
      </w:r>
      <w:r w:rsidR="005D3674" w:rsidRPr="0010610A">
        <w:rPr>
          <w:rFonts w:ascii="GHEA Grapalat" w:hAnsi="GHEA Grapalat" w:cs="Sylfaen"/>
          <w:sz w:val="18"/>
          <w:szCs w:val="18"/>
          <w:lang w:val="af-ZA"/>
        </w:rPr>
        <w:t>1-</w:t>
      </w:r>
      <w:r w:rsidR="005D3674" w:rsidRPr="0010610A">
        <w:rPr>
          <w:rFonts w:ascii="GHEA Grapalat" w:hAnsi="GHEA Grapalat" w:cs="Sylfaen"/>
          <w:sz w:val="18"/>
          <w:szCs w:val="18"/>
        </w:rPr>
        <w:t>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մասի</w:t>
      </w:r>
      <w:r w:rsidR="005D3674" w:rsidRPr="0010610A">
        <w:rPr>
          <w:rFonts w:ascii="GHEA Grapalat" w:hAnsi="GHEA Grapalat" w:cs="Sylfaen"/>
          <w:sz w:val="18"/>
          <w:szCs w:val="18"/>
          <w:lang w:val="af-ZA"/>
        </w:rPr>
        <w:t xml:space="preserve"> </w:t>
      </w:r>
      <w:r w:rsidRPr="0010610A">
        <w:rPr>
          <w:rFonts w:ascii="GHEA Grapalat" w:hAnsi="GHEA Grapalat" w:cs="Sylfaen"/>
          <w:sz w:val="18"/>
          <w:szCs w:val="18"/>
          <w:lang w:val="af-ZA"/>
        </w:rPr>
        <w:t>8</w:t>
      </w:r>
      <w:r w:rsidR="003717D2" w:rsidRPr="0010610A">
        <w:rPr>
          <w:rFonts w:ascii="GHEA Grapalat" w:hAnsi="GHEA Grapalat" w:cs="Sylfaen"/>
          <w:sz w:val="18"/>
          <w:szCs w:val="18"/>
          <w:lang w:val="hy-AM"/>
        </w:rPr>
        <w:t>.</w:t>
      </w:r>
      <w:r w:rsidR="00794157" w:rsidRPr="0010610A">
        <w:rPr>
          <w:rFonts w:ascii="GHEA Grapalat" w:hAnsi="GHEA Grapalat" w:cs="Sylfaen"/>
          <w:sz w:val="18"/>
          <w:szCs w:val="18"/>
          <w:lang w:val="af-ZA"/>
        </w:rPr>
        <w:t>2</w:t>
      </w:r>
      <w:r w:rsidR="00120F8A" w:rsidRPr="0010610A">
        <w:rPr>
          <w:rFonts w:ascii="GHEA Grapalat" w:hAnsi="GHEA Grapalat" w:cs="Sylfaen"/>
          <w:sz w:val="18"/>
          <w:szCs w:val="18"/>
          <w:lang w:val="hy-AM"/>
        </w:rPr>
        <w:t>3</w:t>
      </w:r>
      <w:r w:rsidR="00794157"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կետով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սահմանված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անգործության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ժամկետը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լրանալու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օրվան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հաջորդող</w:t>
      </w:r>
      <w:r w:rsidR="00EB6E54" w:rsidRPr="0010610A">
        <w:rPr>
          <w:rFonts w:ascii="GHEA Grapalat" w:hAnsi="GHEA Grapalat" w:cs="Sylfaen"/>
          <w:sz w:val="18"/>
          <w:szCs w:val="18"/>
          <w:lang w:val="af-ZA"/>
        </w:rPr>
        <w:t xml:space="preserve"> </w:t>
      </w:r>
      <w:r w:rsidR="00120F8A" w:rsidRPr="0010610A">
        <w:rPr>
          <w:rFonts w:ascii="GHEA Grapalat" w:hAnsi="GHEA Grapalat" w:cs="Sylfaen"/>
          <w:sz w:val="18"/>
          <w:szCs w:val="18"/>
          <w:lang w:val="hy-AM"/>
        </w:rPr>
        <w:t>չորրորդ</w:t>
      </w:r>
      <w:r w:rsidR="00120F8A"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աշխատանքային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օրը</w:t>
      </w:r>
      <w:r w:rsidR="00EB6E54" w:rsidRPr="0010610A">
        <w:rPr>
          <w:rFonts w:ascii="GHEA Grapalat" w:hAnsi="GHEA Grapalat" w:cs="Sylfaen"/>
          <w:sz w:val="18"/>
          <w:szCs w:val="18"/>
          <w:lang w:val="af-ZA"/>
        </w:rPr>
        <w:t>:</w:t>
      </w:r>
    </w:p>
    <w:p w14:paraId="00953F72" w14:textId="77777777" w:rsidR="00F23A51" w:rsidRPr="0010610A" w:rsidRDefault="00AA0AD8"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9</w:t>
      </w:r>
      <w:r w:rsidR="003717D2" w:rsidRPr="0010610A">
        <w:rPr>
          <w:rFonts w:ascii="GHEA Grapalat" w:hAnsi="GHEA Grapalat" w:cs="Sylfaen"/>
          <w:sz w:val="18"/>
          <w:szCs w:val="18"/>
          <w:lang w:val="hy-AM"/>
        </w:rPr>
        <w:t>.3</w:t>
      </w:r>
      <w:r w:rsidR="00F23A51"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Pr="0010610A">
        <w:rPr>
          <w:rFonts w:ascii="GHEA Grapalat" w:hAnsi="GHEA Grapalat" w:cs="Sylfaen"/>
          <w:sz w:val="18"/>
          <w:szCs w:val="18"/>
        </w:rPr>
        <w:t>մ</w:t>
      </w:r>
      <w:r w:rsidR="00EB6E54" w:rsidRPr="0010610A">
        <w:rPr>
          <w:rFonts w:ascii="GHEA Grapalat" w:hAnsi="GHEA Grapalat" w:cs="Sylfaen"/>
          <w:sz w:val="18"/>
          <w:szCs w:val="18"/>
          <w:lang w:val="ru-RU"/>
        </w:rPr>
        <w:t>ասնակցին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պայմանագիր</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կնքելու</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առաջարկը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և</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կնքվելիք</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պայմանագրի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նախագիծը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հանձնաժողովի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քարտուղարը</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տրամադրում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էլեկտրոնային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եղանակով</w:t>
      </w:r>
      <w:r w:rsidR="00EB6E54" w:rsidRPr="0010610A">
        <w:rPr>
          <w:rFonts w:ascii="GHEA Grapalat" w:hAnsi="GHEA Grapalat" w:cs="Sylfaen"/>
          <w:sz w:val="18"/>
          <w:szCs w:val="18"/>
          <w:lang w:val="af-ZA"/>
        </w:rPr>
        <w:t xml:space="preserve">: </w:t>
      </w:r>
      <w:r w:rsidR="00443B7A" w:rsidRPr="0010610A">
        <w:rPr>
          <w:rFonts w:ascii="GHEA Grapalat" w:hAnsi="GHEA Grapalat" w:cs="Sylfaen"/>
          <w:sz w:val="18"/>
          <w:szCs w:val="18"/>
          <w:lang w:val="ru-RU"/>
        </w:rPr>
        <w:t>Ընդ</w:t>
      </w:r>
      <w:r w:rsidR="00443B7A" w:rsidRPr="0010610A">
        <w:rPr>
          <w:rFonts w:ascii="GHEA Grapalat" w:hAnsi="GHEA Grapalat" w:cs="Sylfaen"/>
          <w:sz w:val="18"/>
          <w:szCs w:val="18"/>
          <w:lang w:val="af-ZA"/>
        </w:rPr>
        <w:t xml:space="preserve"> </w:t>
      </w:r>
      <w:r w:rsidR="00443B7A" w:rsidRPr="0010610A">
        <w:rPr>
          <w:rFonts w:ascii="GHEA Grapalat" w:hAnsi="GHEA Grapalat" w:cs="Sylfaen"/>
          <w:sz w:val="18"/>
          <w:szCs w:val="18"/>
          <w:lang w:val="ru-RU"/>
        </w:rPr>
        <w:t>որում</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lang w:val="af-ZA"/>
        </w:rPr>
        <w:t xml:space="preserve">շինարարական աշխատանքների գնման դեպքում  </w:t>
      </w:r>
      <w:r w:rsidR="00EB6E54" w:rsidRPr="0010610A">
        <w:rPr>
          <w:rFonts w:ascii="GHEA Grapalat" w:hAnsi="GHEA Grapalat" w:cs="Sylfaen"/>
          <w:sz w:val="18"/>
          <w:szCs w:val="18"/>
          <w:lang w:val="ru-RU"/>
        </w:rPr>
        <w:t>պայմանագրում</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ներառվում</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rPr>
        <w:t>են</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ընտրված</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մասնակցի</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կողմից</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հայտով</w:t>
      </w:r>
      <w:r w:rsidR="00EB6E54" w:rsidRPr="0010610A">
        <w:rPr>
          <w:rFonts w:ascii="GHEA Grapalat" w:hAnsi="GHEA Grapalat" w:cs="Sylfaen"/>
          <w:sz w:val="18"/>
          <w:szCs w:val="18"/>
          <w:lang w:val="af-ZA"/>
        </w:rPr>
        <w:t xml:space="preserve"> </w:t>
      </w:r>
      <w:r w:rsidR="00EB6E54" w:rsidRPr="0010610A">
        <w:rPr>
          <w:rFonts w:ascii="GHEA Grapalat" w:hAnsi="GHEA Grapalat" w:cs="Sylfaen"/>
          <w:sz w:val="18"/>
          <w:szCs w:val="18"/>
          <w:lang w:val="ru-RU"/>
        </w:rPr>
        <w:t>ներկայացված</w:t>
      </w:r>
      <w:r w:rsidR="00EB6E54" w:rsidRPr="0010610A">
        <w:rPr>
          <w:rFonts w:ascii="GHEA Grapalat" w:hAnsi="GHEA Grapalat" w:cs="Sylfaen"/>
          <w:sz w:val="18"/>
          <w:szCs w:val="18"/>
          <w:lang w:val="af-ZA"/>
        </w:rPr>
        <w:t xml:space="preserve"> </w:t>
      </w:r>
      <w:r w:rsidR="0005035B" w:rsidRPr="0010610A">
        <w:rPr>
          <w:rFonts w:ascii="GHEA Grapalat" w:hAnsi="GHEA Grapalat" w:cs="Sylfaen"/>
          <w:sz w:val="18"/>
          <w:szCs w:val="18"/>
          <w:lang w:val="af-ZA"/>
        </w:rPr>
        <w:t>սարքերը և սարքավորումները</w:t>
      </w:r>
      <w:r w:rsidR="00443B7A" w:rsidRPr="0010610A">
        <w:rPr>
          <w:rFonts w:ascii="GHEA Grapalat" w:hAnsi="GHEA Grapalat" w:cs="Sylfaen"/>
          <w:sz w:val="18"/>
          <w:szCs w:val="18"/>
          <w:lang w:val="af-ZA"/>
        </w:rPr>
        <w:t xml:space="preserve">: </w:t>
      </w:r>
    </w:p>
    <w:p w14:paraId="78AF9D77" w14:textId="4610E9D2" w:rsidR="00120F8A" w:rsidRPr="0010610A" w:rsidRDefault="00AA0AD8" w:rsidP="00120F8A">
      <w:pPr>
        <w:ind w:firstLine="567"/>
        <w:jc w:val="both"/>
        <w:rPr>
          <w:rFonts w:ascii="GHEA Grapalat" w:hAnsi="GHEA Grapalat" w:cs="Sylfaen"/>
          <w:b/>
          <w:sz w:val="18"/>
          <w:szCs w:val="18"/>
          <w:lang w:val="af-ZA"/>
        </w:rPr>
      </w:pPr>
      <w:r w:rsidRPr="0010610A">
        <w:rPr>
          <w:rFonts w:ascii="GHEA Grapalat" w:hAnsi="GHEA Grapalat" w:cs="Sylfaen"/>
          <w:b/>
          <w:sz w:val="18"/>
          <w:szCs w:val="18"/>
          <w:lang w:val="af-ZA"/>
        </w:rPr>
        <w:t>9</w:t>
      </w:r>
      <w:r w:rsidR="003717D2" w:rsidRPr="0010610A">
        <w:rPr>
          <w:rFonts w:ascii="GHEA Grapalat" w:hAnsi="GHEA Grapalat" w:cs="Sylfaen"/>
          <w:b/>
          <w:sz w:val="18"/>
          <w:szCs w:val="18"/>
          <w:lang w:val="hy-AM"/>
        </w:rPr>
        <w:t>.</w:t>
      </w:r>
      <w:r w:rsidR="00B26608" w:rsidRPr="0010610A">
        <w:rPr>
          <w:rFonts w:ascii="GHEA Grapalat" w:hAnsi="GHEA Grapalat" w:cs="Sylfaen"/>
          <w:b/>
          <w:sz w:val="18"/>
          <w:szCs w:val="18"/>
          <w:lang w:val="af-ZA"/>
        </w:rPr>
        <w:t>4</w:t>
      </w:r>
      <w:r w:rsidR="00096865"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Եթե</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ընտրված</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մասնակիցը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պայմանագիր</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կնքելու</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մասին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ծանուցումը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և</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պայմանագրի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նախագիծն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ստանալուց</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 xml:space="preserve">հետո </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սույն հրավերի 10</w:t>
      </w:r>
      <w:r w:rsidR="00120F8A" w:rsidRPr="0010610A">
        <w:rPr>
          <w:rFonts w:ascii="Cambria Math" w:hAnsi="Cambria Math" w:cs="Cambria Math"/>
          <w:b/>
          <w:sz w:val="18"/>
          <w:szCs w:val="18"/>
          <w:lang w:val="hy-AM"/>
        </w:rPr>
        <w:t>․</w:t>
      </w:r>
      <w:r w:rsidR="00120F8A" w:rsidRPr="0010610A">
        <w:rPr>
          <w:rFonts w:ascii="GHEA Grapalat" w:hAnsi="GHEA Grapalat" w:cs="Sylfaen"/>
          <w:b/>
          <w:sz w:val="18"/>
          <w:szCs w:val="18"/>
          <w:lang w:val="hy-AM"/>
        </w:rPr>
        <w:t xml:space="preserve">1 </w:t>
      </w:r>
      <w:r w:rsidR="00120F8A" w:rsidRPr="0010610A">
        <w:rPr>
          <w:rFonts w:ascii="GHEA Grapalat" w:hAnsi="GHEA Grapalat" w:cs="GHEA Grapalat"/>
          <w:b/>
          <w:sz w:val="18"/>
          <w:szCs w:val="18"/>
          <w:lang w:val="hy-AM"/>
        </w:rPr>
        <w:t>կետով</w:t>
      </w:r>
      <w:r w:rsidR="00120F8A" w:rsidRPr="0010610A">
        <w:rPr>
          <w:rFonts w:ascii="GHEA Grapalat" w:hAnsi="GHEA Grapalat" w:cs="Sylfaen"/>
          <w:b/>
          <w:sz w:val="18"/>
          <w:szCs w:val="18"/>
          <w:lang w:val="hy-AM"/>
        </w:rPr>
        <w:t xml:space="preserve"> նախատեսված ժամկետում</w:t>
      </w:r>
      <w:r w:rsidR="00E00F74" w:rsidRPr="0010610A">
        <w:rPr>
          <w:rFonts w:ascii="GHEA Grapalat" w:hAnsi="GHEA Grapalat" w:cs="Sylfaen"/>
          <w:b/>
          <w:sz w:val="18"/>
          <w:szCs w:val="18"/>
          <w:lang w:val="hy-AM"/>
        </w:rPr>
        <w:t xml:space="preserve"> </w:t>
      </w:r>
      <w:r w:rsidR="00120F8A" w:rsidRPr="0010610A">
        <w:rPr>
          <w:rFonts w:ascii="GHEA Grapalat" w:hAnsi="GHEA Grapalat" w:cs="Sylfaen"/>
          <w:b/>
          <w:sz w:val="18"/>
          <w:szCs w:val="18"/>
          <w:lang w:val="hy-AM"/>
        </w:rPr>
        <w:t>չի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ստորագրում</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պայմանագիրը</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և</w:t>
      </w:r>
      <w:r w:rsidR="00120F8A" w:rsidRPr="0010610A">
        <w:rPr>
          <w:rFonts w:ascii="GHEA Grapalat" w:hAnsi="GHEA Grapalat" w:cs="Sylfaen"/>
          <w:b/>
          <w:sz w:val="18"/>
          <w:szCs w:val="18"/>
          <w:lang w:val="af-ZA"/>
        </w:rPr>
        <w:t xml:space="preserve"> պ</w:t>
      </w:r>
      <w:r w:rsidR="00120F8A" w:rsidRPr="0010610A">
        <w:rPr>
          <w:rFonts w:ascii="GHEA Grapalat" w:hAnsi="GHEA Grapalat" w:cs="Sylfaen"/>
          <w:b/>
          <w:sz w:val="18"/>
          <w:szCs w:val="18"/>
          <w:lang w:val="hy-AM"/>
        </w:rPr>
        <w:t>ատվիրատուին</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ներկայացնում</w:t>
      </w:r>
      <w:r w:rsidR="00120F8A" w:rsidRPr="0010610A">
        <w:rPr>
          <w:rFonts w:ascii="GHEA Grapalat" w:hAnsi="GHEA Grapalat" w:cs="Sylfaen"/>
          <w:b/>
          <w:sz w:val="18"/>
          <w:szCs w:val="18"/>
          <w:lang w:val="af-ZA"/>
        </w:rPr>
        <w:t xml:space="preserve"> որակավորման և </w:t>
      </w:r>
      <w:r w:rsidR="00120F8A" w:rsidRPr="0010610A">
        <w:rPr>
          <w:rFonts w:ascii="GHEA Grapalat" w:hAnsi="GHEA Grapalat" w:cs="Sylfaen"/>
          <w:b/>
          <w:sz w:val="18"/>
          <w:szCs w:val="18"/>
          <w:lang w:val="hy-AM"/>
        </w:rPr>
        <w:t>պայմանագրի</w:t>
      </w:r>
      <w:r w:rsidR="00120F8A" w:rsidRPr="0010610A">
        <w:rPr>
          <w:rFonts w:ascii="GHEA Grapalat" w:hAnsi="GHEA Grapalat" w:cs="Sylfaen"/>
          <w:b/>
          <w:sz w:val="18"/>
          <w:szCs w:val="18"/>
          <w:lang w:val="af-ZA"/>
        </w:rPr>
        <w:t xml:space="preserve"> </w:t>
      </w:r>
      <w:r w:rsidR="00120F8A" w:rsidRPr="0010610A">
        <w:rPr>
          <w:rFonts w:ascii="GHEA Grapalat" w:hAnsi="GHEA Grapalat" w:cs="Sylfaen"/>
          <w:b/>
          <w:sz w:val="18"/>
          <w:szCs w:val="18"/>
          <w:lang w:val="hy-AM"/>
        </w:rPr>
        <w:t>ապահովումները</w:t>
      </w:r>
      <w:r w:rsidR="00120F8A" w:rsidRPr="0010610A">
        <w:rPr>
          <w:rFonts w:ascii="GHEA Grapalat" w:hAnsi="GHEA Grapalat" w:cs="Sylfaen"/>
          <w:b/>
          <w:sz w:val="18"/>
          <w:szCs w:val="18"/>
          <w:lang w:val="af-ZA"/>
        </w:rPr>
        <w:t>,</w:t>
      </w:r>
      <w:r w:rsidR="00120F8A" w:rsidRPr="0010610A">
        <w:rPr>
          <w:rFonts w:ascii="GHEA Grapalat" w:hAnsi="GHEA Grapalat" w:cs="Sylfaen"/>
          <w:b/>
          <w:sz w:val="18"/>
          <w:szCs w:val="18"/>
          <w:lang w:val="hy-AM"/>
        </w:rPr>
        <w:t xml:space="preserve"> ապա նա զրկվում է պայմանագիրը ստորագրելու իրավունքից։</w:t>
      </w:r>
    </w:p>
    <w:p w14:paraId="0438C466" w14:textId="77777777" w:rsidR="000313A6" w:rsidRPr="0010610A" w:rsidRDefault="000313A6"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hy-AM"/>
        </w:rPr>
        <w:t>Ընդ</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որում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 xml:space="preserve">ընտրված մասնակցի կողմից հաստատված պայմանագրի նախագիծը </w:t>
      </w:r>
      <w:r w:rsidR="00A6756D" w:rsidRPr="0010610A">
        <w:rPr>
          <w:rFonts w:ascii="GHEA Grapalat" w:hAnsi="GHEA Grapalat" w:cs="Sylfaen"/>
          <w:sz w:val="18"/>
          <w:szCs w:val="18"/>
        </w:rPr>
        <w:t>պ</w:t>
      </w:r>
      <w:r w:rsidRPr="0010610A">
        <w:rPr>
          <w:rFonts w:ascii="GHEA Grapalat" w:hAnsi="GHEA Grapalat" w:cs="Sylfaen"/>
          <w:sz w:val="18"/>
          <w:szCs w:val="18"/>
          <w:lang w:val="hy-AM"/>
        </w:rPr>
        <w:t xml:space="preserve">ատվիրատուին ներկայացվում է գրավոր և դրա ներկայացման գրությունը հաշվառվում է </w:t>
      </w:r>
      <w:r w:rsidR="00A6756D" w:rsidRPr="0010610A">
        <w:rPr>
          <w:rFonts w:ascii="GHEA Grapalat" w:hAnsi="GHEA Grapalat" w:cs="Sylfaen"/>
          <w:sz w:val="18"/>
          <w:szCs w:val="18"/>
        </w:rPr>
        <w:t>պ</w:t>
      </w:r>
      <w:r w:rsidRPr="0010610A">
        <w:rPr>
          <w:rFonts w:ascii="GHEA Grapalat" w:hAnsi="GHEA Grapalat" w:cs="Sylfaen"/>
          <w:sz w:val="18"/>
          <w:szCs w:val="18"/>
          <w:lang w:val="hy-AM"/>
        </w:rPr>
        <w:t>ատվիրատուի փաստաթղթաշրջանառ</w:t>
      </w:r>
      <w:r w:rsidR="005F7C1D" w:rsidRPr="0010610A">
        <w:rPr>
          <w:rFonts w:ascii="GHEA Grapalat" w:hAnsi="GHEA Grapalat" w:cs="Sylfaen"/>
          <w:sz w:val="18"/>
          <w:szCs w:val="18"/>
          <w:lang w:val="hy-AM"/>
        </w:rPr>
        <w:t>ության համակարգում:  Պա</w:t>
      </w:r>
      <w:r w:rsidRPr="0010610A">
        <w:rPr>
          <w:rFonts w:ascii="GHEA Grapalat" w:hAnsi="GHEA Grapalat" w:cs="Sylfaen"/>
          <w:sz w:val="18"/>
          <w:szCs w:val="18"/>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և</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հաստատմանը</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հաջորդող</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աշխատանքային</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օրը</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ուղեկցող</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գրությամբ</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տրամադրվում</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է</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ընտրված</w:t>
      </w:r>
      <w:r w:rsidR="005D3674" w:rsidRPr="0010610A">
        <w:rPr>
          <w:rFonts w:ascii="GHEA Grapalat" w:hAnsi="GHEA Grapalat" w:cs="Sylfaen"/>
          <w:sz w:val="18"/>
          <w:szCs w:val="18"/>
          <w:lang w:val="af-ZA"/>
        </w:rPr>
        <w:t xml:space="preserve"> </w:t>
      </w:r>
      <w:r w:rsidR="005D3674" w:rsidRPr="0010610A">
        <w:rPr>
          <w:rFonts w:ascii="GHEA Grapalat" w:hAnsi="GHEA Grapalat" w:cs="Sylfaen"/>
          <w:sz w:val="18"/>
          <w:szCs w:val="18"/>
        </w:rPr>
        <w:t>մասնակցին</w:t>
      </w:r>
      <w:r w:rsidRPr="0010610A">
        <w:rPr>
          <w:rFonts w:ascii="GHEA Grapalat" w:hAnsi="GHEA Grapalat" w:cs="Sylfaen"/>
          <w:sz w:val="18"/>
          <w:szCs w:val="18"/>
          <w:lang w:val="hy-AM"/>
        </w:rPr>
        <w:t>:</w:t>
      </w:r>
    </w:p>
    <w:p w14:paraId="10D34284" w14:textId="77777777" w:rsidR="00D612BC" w:rsidRPr="0010610A" w:rsidRDefault="00AA0AD8" w:rsidP="00EF3662">
      <w:pPr>
        <w:pStyle w:val="BodyTextIndent"/>
        <w:spacing w:line="240" w:lineRule="auto"/>
        <w:ind w:firstLine="567"/>
        <w:rPr>
          <w:rFonts w:ascii="GHEA Grapalat" w:hAnsi="GHEA Grapalat" w:cs="Sylfaen"/>
          <w:i w:val="0"/>
          <w:sz w:val="18"/>
          <w:szCs w:val="18"/>
          <w:lang w:val="af-ZA"/>
        </w:rPr>
      </w:pPr>
      <w:r w:rsidRPr="0010610A">
        <w:rPr>
          <w:rFonts w:ascii="GHEA Grapalat" w:hAnsi="GHEA Grapalat" w:cs="Sylfaen"/>
          <w:i w:val="0"/>
          <w:sz w:val="18"/>
          <w:szCs w:val="18"/>
          <w:lang w:val="af-ZA"/>
        </w:rPr>
        <w:t>9</w:t>
      </w:r>
      <w:r w:rsidR="00D17258" w:rsidRPr="0010610A">
        <w:rPr>
          <w:rFonts w:ascii="GHEA Grapalat" w:hAnsi="GHEA Grapalat" w:cs="Sylfaen"/>
          <w:i w:val="0"/>
          <w:sz w:val="18"/>
          <w:szCs w:val="18"/>
          <w:lang w:val="af-ZA"/>
        </w:rPr>
        <w:t>.</w:t>
      </w:r>
      <w:r w:rsidR="00B26608" w:rsidRPr="0010610A">
        <w:rPr>
          <w:rFonts w:ascii="GHEA Grapalat" w:hAnsi="GHEA Grapalat" w:cs="Sylfaen"/>
          <w:i w:val="0"/>
          <w:sz w:val="18"/>
          <w:szCs w:val="18"/>
          <w:lang w:val="af-ZA"/>
        </w:rPr>
        <w:t>5</w:t>
      </w:r>
      <w:r w:rsidR="00D17258"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Մինչև</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սույն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հրավերի</w:t>
      </w:r>
      <w:r w:rsidR="00096865" w:rsidRPr="0010610A">
        <w:rPr>
          <w:rFonts w:ascii="GHEA Grapalat" w:hAnsi="GHEA Grapalat" w:cs="Sylfaen"/>
          <w:i w:val="0"/>
          <w:sz w:val="18"/>
          <w:szCs w:val="18"/>
          <w:lang w:val="af-ZA"/>
        </w:rPr>
        <w:t xml:space="preserve"> </w:t>
      </w:r>
      <w:r w:rsidR="00447FFD" w:rsidRPr="0010610A">
        <w:rPr>
          <w:rFonts w:ascii="GHEA Grapalat" w:hAnsi="GHEA Grapalat" w:cs="Sylfaen"/>
          <w:i w:val="0"/>
          <w:sz w:val="18"/>
          <w:szCs w:val="18"/>
          <w:lang w:val="af-ZA"/>
        </w:rPr>
        <w:t xml:space="preserve">1-ին մասի </w:t>
      </w:r>
      <w:r w:rsidR="00A6756D" w:rsidRPr="0010610A">
        <w:rPr>
          <w:rFonts w:ascii="GHEA Grapalat" w:hAnsi="GHEA Grapalat" w:cs="Sylfaen"/>
          <w:i w:val="0"/>
          <w:sz w:val="18"/>
          <w:szCs w:val="18"/>
          <w:lang w:val="af-ZA"/>
        </w:rPr>
        <w:t>9</w:t>
      </w:r>
      <w:r w:rsidR="005B1DD6" w:rsidRPr="0010610A">
        <w:rPr>
          <w:rFonts w:ascii="GHEA Grapalat" w:hAnsi="GHEA Grapalat" w:cs="Sylfaen"/>
          <w:i w:val="0"/>
          <w:sz w:val="18"/>
          <w:szCs w:val="18"/>
          <w:lang w:val="hy-AM"/>
        </w:rPr>
        <w:t>.</w:t>
      </w:r>
      <w:r w:rsidR="00B26608" w:rsidRPr="0010610A">
        <w:rPr>
          <w:rFonts w:ascii="GHEA Grapalat" w:hAnsi="GHEA Grapalat" w:cs="Sylfaen"/>
          <w:i w:val="0"/>
          <w:sz w:val="18"/>
          <w:szCs w:val="18"/>
          <w:lang w:val="af-ZA"/>
        </w:rPr>
        <w:t>4</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կետով</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նախատեսված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ժամկետի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ավարտը</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կողմերի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համաձայնությամբ</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պայմանագրի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նախագծում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կատարվել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փոփոխություններ</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սակայն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դրանք</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չեն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կարող</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հանգեցնել</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գնման</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առարկայի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բնութագրերի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փոփոխմանը</w:t>
      </w:r>
      <w:r w:rsidR="00096865" w:rsidRPr="0010610A">
        <w:rPr>
          <w:rFonts w:ascii="GHEA Grapalat" w:hAnsi="GHEA Grapalat" w:cs="Sylfaen"/>
          <w:i w:val="0"/>
          <w:sz w:val="18"/>
          <w:szCs w:val="18"/>
          <w:lang w:val="af-ZA"/>
        </w:rPr>
        <w:t xml:space="preserve">, </w:t>
      </w:r>
      <w:r w:rsidR="00120F8A" w:rsidRPr="0010610A">
        <w:rPr>
          <w:rFonts w:ascii="GHEA Grapalat" w:hAnsi="GHEA Grapalat" w:cs="Sylfaen"/>
          <w:i w:val="0"/>
          <w:sz w:val="18"/>
          <w:szCs w:val="18"/>
          <w:lang w:val="hy-AM"/>
        </w:rPr>
        <w:t>կանխավճարի չափի կամ</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ընտրված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մասնակցի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առաջարկած</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գնի</w:t>
      </w:r>
      <w:r w:rsidR="00096865" w:rsidRPr="0010610A">
        <w:rPr>
          <w:rFonts w:ascii="GHEA Grapalat" w:hAnsi="GHEA Grapalat" w:cs="Sylfaen"/>
          <w:i w:val="0"/>
          <w:sz w:val="18"/>
          <w:szCs w:val="18"/>
          <w:lang w:val="af-ZA"/>
        </w:rPr>
        <w:t xml:space="preserve"> </w:t>
      </w:r>
      <w:r w:rsidR="00096865" w:rsidRPr="0010610A">
        <w:rPr>
          <w:rFonts w:ascii="GHEA Grapalat" w:hAnsi="GHEA Grapalat" w:cs="Sylfaen"/>
          <w:i w:val="0"/>
          <w:sz w:val="18"/>
          <w:szCs w:val="18"/>
          <w:lang w:val="ru-RU"/>
        </w:rPr>
        <w:t>ավելացմանը</w:t>
      </w:r>
      <w:r w:rsidR="004D5671" w:rsidRPr="0010610A">
        <w:rPr>
          <w:rFonts w:ascii="GHEA Grapalat" w:hAnsi="GHEA Grapalat" w:cs="Sylfaen"/>
          <w:i w:val="0"/>
          <w:sz w:val="18"/>
          <w:szCs w:val="18"/>
          <w:lang w:val="ru-RU"/>
        </w:rPr>
        <w:t>։</w:t>
      </w:r>
      <w:r w:rsidR="00D612BC" w:rsidRPr="0010610A">
        <w:rPr>
          <w:rFonts w:ascii="GHEA Mariam" w:hAnsi="GHEA Mariam"/>
          <w:spacing w:val="-8"/>
          <w:sz w:val="18"/>
          <w:szCs w:val="18"/>
          <w:lang w:val="af-ZA"/>
        </w:rPr>
        <w:t xml:space="preserve"> </w:t>
      </w:r>
    </w:p>
    <w:p w14:paraId="13AB840B" w14:textId="77777777" w:rsidR="00096865" w:rsidRPr="0010610A" w:rsidRDefault="00096865" w:rsidP="00EF3662">
      <w:pPr>
        <w:jc w:val="center"/>
        <w:rPr>
          <w:rFonts w:ascii="GHEA Grapalat" w:hAnsi="GHEA Grapalat"/>
          <w:b/>
          <w:iCs/>
          <w:sz w:val="18"/>
          <w:szCs w:val="18"/>
          <w:lang w:val="af-ZA"/>
        </w:rPr>
      </w:pPr>
    </w:p>
    <w:p w14:paraId="35F5556A" w14:textId="77777777" w:rsidR="00096865" w:rsidRPr="0010610A" w:rsidRDefault="00030D40" w:rsidP="00EF3662">
      <w:pPr>
        <w:jc w:val="center"/>
        <w:rPr>
          <w:rFonts w:ascii="GHEA Grapalat" w:hAnsi="GHEA Grapalat" w:cs="Arial"/>
          <w:b/>
          <w:iCs/>
          <w:sz w:val="18"/>
          <w:szCs w:val="18"/>
          <w:lang w:val="af-ZA"/>
        </w:rPr>
      </w:pPr>
      <w:r w:rsidRPr="0010610A">
        <w:rPr>
          <w:rFonts w:ascii="GHEA Grapalat" w:hAnsi="GHEA Grapalat"/>
          <w:b/>
          <w:iCs/>
          <w:sz w:val="18"/>
          <w:szCs w:val="18"/>
          <w:lang w:val="af-ZA"/>
        </w:rPr>
        <w:t>10</w:t>
      </w:r>
      <w:r w:rsidR="008D5016" w:rsidRPr="0010610A">
        <w:rPr>
          <w:rFonts w:ascii="GHEA Grapalat" w:hAnsi="GHEA Grapalat"/>
          <w:b/>
          <w:iCs/>
          <w:sz w:val="18"/>
          <w:szCs w:val="18"/>
          <w:lang w:val="af-ZA"/>
        </w:rPr>
        <w:t xml:space="preserve">. </w:t>
      </w:r>
      <w:r w:rsidR="00E2245F" w:rsidRPr="0010610A">
        <w:rPr>
          <w:rFonts w:ascii="GHEA Grapalat" w:hAnsi="GHEA Grapalat" w:cs="Sylfaen"/>
          <w:b/>
          <w:iCs/>
          <w:sz w:val="18"/>
          <w:szCs w:val="18"/>
          <w:lang w:val="hy-AM"/>
        </w:rPr>
        <w:t>ՈՐԱԿԱՎՈՐՄԱՆ</w:t>
      </w:r>
      <w:r w:rsidR="00E2245F" w:rsidRPr="0010610A">
        <w:rPr>
          <w:rFonts w:ascii="GHEA Grapalat" w:hAnsi="GHEA Grapalat" w:cs="Arial"/>
          <w:b/>
          <w:iCs/>
          <w:sz w:val="18"/>
          <w:szCs w:val="18"/>
          <w:lang w:val="af-ZA"/>
        </w:rPr>
        <w:t xml:space="preserve"> </w:t>
      </w:r>
      <w:r w:rsidR="00E2245F" w:rsidRPr="0010610A">
        <w:rPr>
          <w:rFonts w:ascii="GHEA Grapalat" w:hAnsi="GHEA Grapalat" w:cs="Sylfaen"/>
          <w:b/>
          <w:iCs/>
          <w:sz w:val="18"/>
          <w:szCs w:val="18"/>
          <w:lang w:val="hy-AM"/>
        </w:rPr>
        <w:t>ԵՎ</w:t>
      </w:r>
      <w:r w:rsidR="00E2245F" w:rsidRPr="0010610A">
        <w:rPr>
          <w:rFonts w:ascii="GHEA Grapalat" w:hAnsi="GHEA Grapalat" w:cs="Sylfaen"/>
          <w:b/>
          <w:iCs/>
          <w:sz w:val="18"/>
          <w:szCs w:val="18"/>
          <w:lang w:val="af-ZA"/>
        </w:rPr>
        <w:t xml:space="preserve"> </w:t>
      </w:r>
      <w:r w:rsidR="008D5016" w:rsidRPr="0010610A">
        <w:rPr>
          <w:rFonts w:ascii="GHEA Grapalat" w:hAnsi="GHEA Grapalat" w:cs="Sylfaen"/>
          <w:b/>
          <w:iCs/>
          <w:sz w:val="18"/>
          <w:szCs w:val="18"/>
          <w:lang w:val="af-ZA"/>
        </w:rPr>
        <w:t>ՊԱՅՄԱՆԱԳՐԻ</w:t>
      </w:r>
      <w:r w:rsidR="00EE0172" w:rsidRPr="0010610A">
        <w:rPr>
          <w:rFonts w:ascii="GHEA Grapalat" w:hAnsi="GHEA Grapalat" w:cs="Sylfaen"/>
          <w:b/>
          <w:iCs/>
          <w:sz w:val="18"/>
          <w:szCs w:val="18"/>
          <w:lang w:val="hy-AM"/>
        </w:rPr>
        <w:t xml:space="preserve"> </w:t>
      </w:r>
      <w:r w:rsidR="008D5016" w:rsidRPr="0010610A">
        <w:rPr>
          <w:rFonts w:ascii="GHEA Grapalat" w:hAnsi="GHEA Grapalat" w:cs="Sylfaen"/>
          <w:b/>
          <w:iCs/>
          <w:sz w:val="18"/>
          <w:szCs w:val="18"/>
          <w:lang w:val="af-ZA"/>
        </w:rPr>
        <w:t>ԱՊԱՀՈՎՈՒՄ</w:t>
      </w:r>
      <w:r w:rsidR="00E2245F" w:rsidRPr="0010610A">
        <w:rPr>
          <w:rFonts w:ascii="GHEA Grapalat" w:hAnsi="GHEA Grapalat" w:cs="Sylfaen"/>
          <w:b/>
          <w:iCs/>
          <w:sz w:val="18"/>
          <w:szCs w:val="18"/>
          <w:lang w:val="hy-AM"/>
        </w:rPr>
        <w:t>ՆԵՐ</w:t>
      </w:r>
      <w:r w:rsidR="008D5016" w:rsidRPr="0010610A">
        <w:rPr>
          <w:rFonts w:ascii="GHEA Grapalat" w:hAnsi="GHEA Grapalat" w:cs="Sylfaen"/>
          <w:b/>
          <w:iCs/>
          <w:sz w:val="18"/>
          <w:szCs w:val="18"/>
          <w:lang w:val="af-ZA"/>
        </w:rPr>
        <w:t>Ը</w:t>
      </w:r>
      <w:r w:rsidR="008D5016" w:rsidRPr="0010610A">
        <w:rPr>
          <w:rFonts w:ascii="GHEA Grapalat" w:hAnsi="GHEA Grapalat" w:cs="Arial"/>
          <w:b/>
          <w:iCs/>
          <w:sz w:val="18"/>
          <w:szCs w:val="18"/>
          <w:lang w:val="af-ZA"/>
        </w:rPr>
        <w:t xml:space="preserve"> </w:t>
      </w:r>
    </w:p>
    <w:p w14:paraId="1B226384"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b/>
          <w:iCs/>
          <w:color w:val="000000"/>
          <w:sz w:val="18"/>
          <w:szCs w:val="18"/>
        </w:rPr>
        <w:t>10.</w:t>
      </w:r>
      <w:r w:rsidRPr="0010610A">
        <w:rPr>
          <w:rFonts w:ascii="GHEA Grapalat" w:hAnsi="GHEA Grapalat" w:cs="Sylfaen"/>
          <w:b/>
          <w:color w:val="000000"/>
          <w:sz w:val="18"/>
          <w:szCs w:val="18"/>
        </w:rPr>
        <w:t xml:space="preserve">1 </w:t>
      </w:r>
      <w:r w:rsidRPr="0010610A">
        <w:rPr>
          <w:rFonts w:ascii="GHEA Grapalat" w:hAnsi="GHEA Grapalat" w:cs="Sylfaen"/>
          <w:b/>
          <w:color w:val="000000"/>
          <w:sz w:val="18"/>
          <w:szCs w:val="18"/>
          <w:lang w:val="hy-AM"/>
        </w:rPr>
        <w:t>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ներկայացնելու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պահանջի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հիման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վրա</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այն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ստանալու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օրվանից</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 xml:space="preserve">հետո 5 </w:t>
      </w:r>
      <w:r w:rsidRPr="0010610A">
        <w:rPr>
          <w:rFonts w:ascii="GHEA Grapalat" w:hAnsi="GHEA Grapalat" w:cs="Sylfaen"/>
          <w:b/>
          <w:color w:val="000000"/>
          <w:sz w:val="18"/>
          <w:szCs w:val="18"/>
        </w:rPr>
        <w:t xml:space="preserve">աշխատանքային </w:t>
      </w:r>
      <w:r w:rsidRPr="0010610A">
        <w:rPr>
          <w:rFonts w:ascii="GHEA Grapalat" w:hAnsi="GHEA Grapalat" w:cs="Sylfaen"/>
          <w:b/>
          <w:color w:val="000000"/>
          <w:sz w:val="18"/>
          <w:szCs w:val="18"/>
          <w:lang w:val="hy-AM"/>
        </w:rPr>
        <w:t>օրվա</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ընթացքում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ընտրված</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մասնակիցը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պարտավոր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ներկայացնել</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Ընտրված</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մասնակցի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հետ</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պայմանագիր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կնքվում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եթե</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վերջինս</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ներկայացնում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որակավորման 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 ապահովումները:</w:t>
      </w:r>
    </w:p>
    <w:p w14:paraId="11507847"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lastRenderedPageBreak/>
        <w:t>10.2</w:t>
      </w:r>
      <w:r w:rsidRPr="0010610A">
        <w:rPr>
          <w:rFonts w:ascii="GHEA Grapalat" w:hAnsi="GHEA Grapalat" w:cs="Sylfaen"/>
          <w:b/>
          <w:color w:val="000000"/>
          <w:sz w:val="18"/>
          <w:szCs w:val="18"/>
        </w:rPr>
        <w:t xml:space="preserve"> Որակավորման ապահովման չափը հավասար է </w:t>
      </w:r>
      <w:r w:rsidRPr="0010610A">
        <w:rPr>
          <w:rFonts w:ascii="GHEA Grapalat" w:hAnsi="GHEA Grapalat" w:cs="Sylfaen"/>
          <w:b/>
          <w:color w:val="000000"/>
          <w:sz w:val="18"/>
          <w:szCs w:val="18"/>
          <w:lang w:val="hy-AM"/>
        </w:rPr>
        <w:t>սույն ընթացակարգի շրջանակում գնվելիք ապրանքի գնման գնի 15 տոկոսին</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ապահովումը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ներկայացվում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 xml:space="preserve">տուժանքի </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հավելված 4</w:t>
      </w:r>
      <w:r w:rsidRPr="0010610A">
        <w:rPr>
          <w:rFonts w:ascii="MS Mincho" w:eastAsia="MS Mincho" w:hAnsi="MS Mincho" w:cs="MS Mincho" w:hint="eastAsia"/>
          <w:b/>
          <w:color w:val="000000"/>
          <w:sz w:val="18"/>
          <w:szCs w:val="18"/>
          <w:lang w:val="hy-AM"/>
        </w:rPr>
        <w:t>․</w:t>
      </w:r>
      <w:r w:rsidRPr="0010610A">
        <w:rPr>
          <w:rFonts w:ascii="GHEA Grapalat" w:hAnsi="GHEA Grapalat" w:cs="Sylfaen"/>
          <w:b/>
          <w:color w:val="000000"/>
          <w:sz w:val="18"/>
          <w:szCs w:val="18"/>
          <w:lang w:val="hy-AM"/>
        </w:rPr>
        <w:t>2</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կամ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կանխիկ</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փողի ձևով:</w:t>
      </w:r>
      <w:r w:rsidRPr="0010610A">
        <w:rPr>
          <w:rFonts w:ascii="GHEA Grapalat" w:hAnsi="GHEA Grapalat" w:cs="Sylfaen"/>
          <w:b/>
          <w:color w:val="000000"/>
          <w:sz w:val="18"/>
          <w:szCs w:val="18"/>
        </w:rPr>
        <w:t xml:space="preserve"> Ընդ որում</w:t>
      </w:r>
      <w:r w:rsidRPr="0010610A">
        <w:rPr>
          <w:rFonts w:ascii="GHEA Grapalat" w:hAnsi="GHEA Grapalat" w:cs="Sylfaen"/>
          <w:b/>
          <w:color w:val="000000"/>
          <w:sz w:val="18"/>
          <w:szCs w:val="18"/>
          <w:lang w:val="hy-AM"/>
        </w:rPr>
        <w:t>,</w:t>
      </w:r>
      <w:r w:rsidRPr="0010610A">
        <w:rPr>
          <w:rFonts w:ascii="GHEA Grapalat" w:hAnsi="GHEA Grapalat" w:cs="Sylfaen"/>
          <w:b/>
          <w:color w:val="000000"/>
          <w:sz w:val="18"/>
          <w:szCs w:val="18"/>
        </w:rPr>
        <w:t xml:space="preserve"> ապահովումը</w:t>
      </w:r>
      <w:r w:rsidRPr="0010610A">
        <w:rPr>
          <w:rFonts w:ascii="GHEA Grapalat" w:hAnsi="GHEA Grapalat"/>
          <w:b/>
          <w:color w:val="000000"/>
          <w:sz w:val="18"/>
          <w:szCs w:val="18"/>
          <w:shd w:val="clear" w:color="auto" w:fill="FFFFFF"/>
        </w:rPr>
        <w:t xml:space="preserve"> </w:t>
      </w:r>
      <w:r w:rsidRPr="0010610A">
        <w:rPr>
          <w:rFonts w:ascii="GHEA Grapalat" w:hAnsi="GHEA Grapalat" w:cs="Sylfaen"/>
          <w:b/>
          <w:color w:val="000000"/>
          <w:sz w:val="18"/>
          <w:szCs w:val="18"/>
          <w:lang w:val="hy-AM"/>
        </w:rPr>
        <w:t>պետք</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վավեր</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լինի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առնվազն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մինչև</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պայմանագրի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կատարման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արդյունքը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պատվիրատուի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կողմից</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ամբողջական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ընդունվելու</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օրվան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հաջորդող</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2</w:t>
      </w:r>
      <w:r w:rsidRPr="0010610A">
        <w:rPr>
          <w:rFonts w:ascii="GHEA Grapalat" w:hAnsi="GHEA Grapalat" w:cs="Sylfaen"/>
          <w:b/>
          <w:color w:val="000000"/>
          <w:sz w:val="18"/>
          <w:szCs w:val="18"/>
        </w:rPr>
        <w:t>0-</w:t>
      </w:r>
      <w:r w:rsidRPr="0010610A">
        <w:rPr>
          <w:rFonts w:ascii="GHEA Grapalat" w:hAnsi="GHEA Grapalat" w:cs="Sylfaen"/>
          <w:b/>
          <w:color w:val="000000"/>
          <w:sz w:val="18"/>
          <w:szCs w:val="18"/>
          <w:lang w:val="hy-AM"/>
        </w:rPr>
        <w:t>րդ</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աշխատանքային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օրը</w:t>
      </w:r>
      <w:r w:rsidRPr="0010610A">
        <w:rPr>
          <w:rFonts w:ascii="GHEA Grapalat" w:hAnsi="GHEA Grapalat" w:cs="Sylfaen"/>
          <w:b/>
          <w:color w:val="000000"/>
          <w:sz w:val="18"/>
          <w:szCs w:val="18"/>
        </w:rPr>
        <w:t xml:space="preserve"> </w:t>
      </w:r>
      <w:r w:rsidRPr="0010610A">
        <w:rPr>
          <w:rFonts w:ascii="GHEA Grapalat" w:hAnsi="GHEA Grapalat" w:cs="Arial"/>
          <w:b/>
          <w:color w:val="000000"/>
          <w:sz w:val="18"/>
          <w:szCs w:val="18"/>
          <w:lang w:val="hy-AM"/>
        </w:rPr>
        <w:t>ներառյալ։</w:t>
      </w:r>
    </w:p>
    <w:p w14:paraId="5722ED8B"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Եթե</w:t>
      </w:r>
      <w:r w:rsidRPr="0010610A">
        <w:rPr>
          <w:rFonts w:ascii="GHEA Grapalat" w:hAnsi="GHEA Grapalat" w:cs="Arial"/>
          <w:b/>
          <w:color w:val="000000"/>
          <w:sz w:val="18"/>
          <w:szCs w:val="18"/>
        </w:rPr>
        <w:t xml:space="preserve"> </w:t>
      </w:r>
      <w:r w:rsidRPr="0010610A">
        <w:rPr>
          <w:rFonts w:ascii="GHEA Grapalat" w:hAnsi="GHEA Grapalat" w:cs="Arial"/>
          <w:b/>
          <w:color w:val="000000"/>
          <w:sz w:val="18"/>
          <w:szCs w:val="18"/>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10610A">
        <w:rPr>
          <w:rFonts w:ascii="GHEA Grapalat" w:hAnsi="GHEA Grapalat" w:cs="Sylfaen"/>
          <w:b/>
          <w:color w:val="000000"/>
          <w:sz w:val="18"/>
          <w:szCs w:val="18"/>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10610A">
        <w:rPr>
          <w:rFonts w:ascii="GHEA Grapalat" w:hAnsi="GHEA Grapalat" w:cs="Arial"/>
          <w:b/>
          <w:color w:val="000000"/>
          <w:sz w:val="18"/>
          <w:szCs w:val="18"/>
          <w:lang w:val="hy-AM"/>
        </w:rPr>
        <w:t xml:space="preserve"> </w:t>
      </w:r>
      <w:r w:rsidRPr="0010610A">
        <w:rPr>
          <w:rFonts w:ascii="GHEA Grapalat" w:hAnsi="GHEA Grapalat"/>
          <w:b/>
          <w:color w:val="000000"/>
          <w:sz w:val="18"/>
          <w:szCs w:val="18"/>
          <w:lang w:val="hy-AM"/>
        </w:rPr>
        <w:t>Կանխիկ</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փողի</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ձևով</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ներկայացված</w:t>
      </w:r>
      <w:r w:rsidRPr="0010610A">
        <w:rPr>
          <w:rFonts w:ascii="GHEA Grapalat" w:hAnsi="GHEA Grapalat"/>
          <w:b/>
          <w:color w:val="000000"/>
          <w:sz w:val="18"/>
          <w:szCs w:val="18"/>
        </w:rPr>
        <w:t xml:space="preserve"> </w:t>
      </w:r>
      <w:r w:rsidRPr="0010610A">
        <w:rPr>
          <w:rFonts w:ascii="GHEA Grapalat" w:hAnsi="GHEA Grapalat" w:cs="Arial"/>
          <w:b/>
          <w:color w:val="000000"/>
          <w:sz w:val="18"/>
          <w:szCs w:val="18"/>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1FFDEB6"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00FD792"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ACD9B48"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Arial"/>
          <w:b/>
          <w:color w:val="000000"/>
          <w:sz w:val="18"/>
          <w:szCs w:val="18"/>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CB0F8B"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lang w:val="hy-AM"/>
        </w:rPr>
        <w:t>10.3 Պայմանագրի</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ապահովման</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չափը</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կազմում</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է</w:t>
      </w:r>
      <w:r w:rsidRPr="0010610A">
        <w:rPr>
          <w:rFonts w:ascii="GHEA Grapalat" w:hAnsi="GHEA Grapalat" w:cs="Sylfaen"/>
          <w:b/>
          <w:color w:val="000000"/>
          <w:sz w:val="18"/>
          <w:szCs w:val="18"/>
        </w:rPr>
        <w:t xml:space="preserve"> </w:t>
      </w:r>
      <w:r w:rsidRPr="0010610A">
        <w:rPr>
          <w:rFonts w:ascii="GHEA Grapalat" w:hAnsi="GHEA Grapalat" w:cs="Sylfaen"/>
          <w:b/>
          <w:color w:val="000000"/>
          <w:sz w:val="18"/>
          <w:szCs w:val="18"/>
          <w:lang w:val="hy-AM"/>
        </w:rPr>
        <w:t>գնման գնի</w:t>
      </w:r>
      <w:r w:rsidRPr="0010610A">
        <w:rPr>
          <w:rFonts w:ascii="GHEA Grapalat" w:hAnsi="GHEA Grapalat" w:cs="Sylfaen"/>
          <w:b/>
          <w:color w:val="000000"/>
          <w:sz w:val="18"/>
          <w:szCs w:val="18"/>
        </w:rPr>
        <w:t xml:space="preserve"> 10 </w:t>
      </w:r>
      <w:r w:rsidRPr="0010610A">
        <w:rPr>
          <w:rFonts w:ascii="GHEA Grapalat" w:hAnsi="GHEA Grapalat" w:cs="Sylfaen"/>
          <w:b/>
          <w:color w:val="000000"/>
          <w:sz w:val="18"/>
          <w:szCs w:val="18"/>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հավելված 5</w:t>
      </w:r>
      <w:r w:rsidRPr="0010610A">
        <w:rPr>
          <w:rFonts w:ascii="MS Mincho" w:eastAsia="MS Mincho" w:hAnsi="MS Mincho" w:cs="MS Mincho" w:hint="eastAsia"/>
          <w:b/>
          <w:color w:val="000000"/>
          <w:sz w:val="18"/>
          <w:szCs w:val="18"/>
          <w:lang w:val="hy-AM"/>
        </w:rPr>
        <w:t>․</w:t>
      </w:r>
      <w:r w:rsidRPr="0010610A">
        <w:rPr>
          <w:rFonts w:ascii="GHEA Grapalat" w:eastAsia="MS Mincho" w:hAnsi="GHEA Grapalat" w:cs="MS Mincho"/>
          <w:b/>
          <w:color w:val="000000"/>
          <w:sz w:val="18"/>
          <w:szCs w:val="18"/>
          <w:lang w:val="hy-AM"/>
        </w:rPr>
        <w:t>1</w:t>
      </w:r>
      <w:r w:rsidRPr="0010610A">
        <w:rPr>
          <w:rFonts w:ascii="GHEA Grapalat" w:hAnsi="GHEA Grapalat" w:cs="Sylfaen"/>
          <w:b/>
          <w:color w:val="000000"/>
          <w:sz w:val="18"/>
          <w:szCs w:val="18"/>
        </w:rPr>
        <w:t>)</w:t>
      </w:r>
      <w:r w:rsidRPr="0010610A">
        <w:rPr>
          <w:rFonts w:ascii="GHEA Grapalat" w:hAnsi="GHEA Grapalat" w:cs="Sylfaen"/>
          <w:b/>
          <w:color w:val="000000"/>
          <w:sz w:val="18"/>
          <w:szCs w:val="18"/>
          <w:lang w:val="hy-AM"/>
        </w:rPr>
        <w:t xml:space="preserve"> կամ կանխիկ փողի ձևով:</w:t>
      </w:r>
    </w:p>
    <w:p w14:paraId="55202EAC" w14:textId="77777777" w:rsidR="00E00F74" w:rsidRPr="0010610A" w:rsidRDefault="00E00F74" w:rsidP="00E00F74">
      <w:pPr>
        <w:pStyle w:val="BodyTextIndent2"/>
        <w:spacing w:line="240" w:lineRule="auto"/>
        <w:ind w:firstLine="567"/>
        <w:rPr>
          <w:rFonts w:ascii="GHEA Grapalat" w:hAnsi="GHEA Grapalat" w:cs="Sylfaen"/>
          <w:color w:val="000000"/>
          <w:sz w:val="18"/>
          <w:szCs w:val="18"/>
          <w:lang w:val="hy-AM"/>
        </w:rPr>
      </w:pPr>
      <w:r w:rsidRPr="0010610A">
        <w:rPr>
          <w:rFonts w:ascii="GHEA Grapalat" w:hAnsi="GHEA Grapalat" w:cs="Arial"/>
          <w:color w:val="000000"/>
          <w:sz w:val="18"/>
          <w:szCs w:val="18"/>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10610A">
        <w:rPr>
          <w:rFonts w:ascii="GHEA Grapalat" w:hAnsi="GHEA Grapalat" w:cs="Sylfaen"/>
          <w:color w:val="000000"/>
          <w:sz w:val="18"/>
          <w:szCs w:val="18"/>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14:paraId="4EAB5AE5"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10610A">
        <w:rPr>
          <w:rFonts w:ascii="GHEA Grapalat" w:hAnsi="GHEA Grapalat"/>
          <w:b/>
          <w:color w:val="000000"/>
          <w:sz w:val="18"/>
          <w:szCs w:val="18"/>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 Կանխիկ</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փողի</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ձևով</w:t>
      </w:r>
      <w:r w:rsidRPr="0010610A">
        <w:rPr>
          <w:rFonts w:ascii="GHEA Grapalat" w:hAnsi="GHEA Grapalat"/>
          <w:b/>
          <w:color w:val="000000"/>
          <w:sz w:val="18"/>
          <w:szCs w:val="18"/>
        </w:rPr>
        <w:t xml:space="preserve"> </w:t>
      </w:r>
      <w:r w:rsidRPr="0010610A">
        <w:rPr>
          <w:rFonts w:ascii="GHEA Grapalat" w:hAnsi="GHEA Grapalat"/>
          <w:b/>
          <w:color w:val="000000"/>
          <w:sz w:val="18"/>
          <w:szCs w:val="18"/>
          <w:lang w:val="hy-AM"/>
        </w:rPr>
        <w:t>ներկայացված</w:t>
      </w:r>
      <w:r w:rsidRPr="0010610A">
        <w:rPr>
          <w:rFonts w:ascii="GHEA Grapalat" w:hAnsi="GHEA Grapalat"/>
          <w:b/>
          <w:color w:val="000000"/>
          <w:sz w:val="18"/>
          <w:szCs w:val="18"/>
        </w:rPr>
        <w:t xml:space="preserve"> </w:t>
      </w:r>
      <w:r w:rsidRPr="0010610A">
        <w:rPr>
          <w:rFonts w:ascii="GHEA Grapalat" w:hAnsi="GHEA Grapalat" w:cs="Arial"/>
          <w:b/>
          <w:color w:val="000000"/>
          <w:sz w:val="18"/>
          <w:szCs w:val="18"/>
          <w:lang w:val="hy-AM"/>
        </w:rPr>
        <w:t>պայմանագրի ապահովումը պետք է փոխանցվի Կենտրոնական գանձապետարանում լիազորված մարմնի անվամբ բացված «900008000664» գանձապետական հաշվին։</w:t>
      </w:r>
    </w:p>
    <w:p w14:paraId="1ECAD7F0" w14:textId="77777777" w:rsidR="00E00F74" w:rsidRPr="0010610A" w:rsidRDefault="00E00F74" w:rsidP="00E00F74">
      <w:pPr>
        <w:pStyle w:val="BodyTextIndent2"/>
        <w:spacing w:line="240" w:lineRule="auto"/>
        <w:ind w:firstLine="567"/>
        <w:rPr>
          <w:rFonts w:ascii="GHEA Grapalat" w:hAnsi="GHEA Grapalat" w:cs="Arial"/>
          <w:b/>
          <w:color w:val="000000"/>
          <w:sz w:val="18"/>
          <w:szCs w:val="18"/>
          <w:lang w:val="hy-AM"/>
        </w:rPr>
      </w:pPr>
      <w:r w:rsidRPr="0010610A">
        <w:rPr>
          <w:rFonts w:ascii="GHEA Grapalat" w:hAnsi="GHEA Grapalat" w:cs="Sylfaen"/>
          <w:b/>
          <w:color w:val="000000"/>
          <w:sz w:val="18"/>
          <w:szCs w:val="18"/>
          <w:lang w:val="hy-AM"/>
        </w:rPr>
        <w:t xml:space="preserve">10.4 </w:t>
      </w:r>
      <w:r w:rsidRPr="0010610A">
        <w:rPr>
          <w:rFonts w:ascii="GHEA Grapalat" w:hAnsi="GHEA Grapalat" w:cs="Arial"/>
          <w:b/>
          <w:color w:val="000000"/>
          <w:sz w:val="18"/>
          <w:szCs w:val="18"/>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w:t>
      </w:r>
    </w:p>
    <w:p w14:paraId="66CAD65F"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14:paraId="0E8EDF98" w14:textId="77777777" w:rsidR="00E00F74" w:rsidRPr="0010610A" w:rsidRDefault="00E00F74" w:rsidP="00E00F74">
      <w:pPr>
        <w:pStyle w:val="BodyTextIndent2"/>
        <w:spacing w:line="240" w:lineRule="auto"/>
        <w:ind w:firstLine="567"/>
        <w:rPr>
          <w:rFonts w:ascii="GHEA Grapalat" w:hAnsi="GHEA Grapalat" w:cs="Sylfaen"/>
          <w:b/>
          <w:color w:val="000000"/>
          <w:sz w:val="18"/>
          <w:szCs w:val="18"/>
          <w:lang w:val="hy-AM"/>
        </w:rPr>
      </w:pPr>
      <w:r w:rsidRPr="0010610A">
        <w:rPr>
          <w:rFonts w:ascii="GHEA Grapalat" w:hAnsi="GHEA Grapalat" w:cs="Sylfaen"/>
          <w:b/>
          <w:color w:val="000000"/>
          <w:sz w:val="18"/>
          <w:szCs w:val="18"/>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1A247EF9" w14:textId="77777777" w:rsidR="00E00F74" w:rsidRPr="00837D1B" w:rsidRDefault="00E00F74" w:rsidP="00E00F74">
      <w:pPr>
        <w:pStyle w:val="BodyTextIndent2"/>
        <w:spacing w:line="240" w:lineRule="auto"/>
        <w:ind w:firstLine="0"/>
        <w:rPr>
          <w:rFonts w:ascii="GHEA Grapalat" w:hAnsi="GHEA Grapalat" w:cs="Sylfaen"/>
          <w:b/>
          <w:color w:val="000000"/>
          <w:lang w:val="hy-AM"/>
        </w:rPr>
      </w:pPr>
    </w:p>
    <w:p w14:paraId="1FDA9EEC" w14:textId="77777777" w:rsidR="00096865" w:rsidRPr="00E6597C" w:rsidRDefault="00096865" w:rsidP="00EF3662">
      <w:pPr>
        <w:jc w:val="center"/>
        <w:rPr>
          <w:rFonts w:ascii="GHEA Grapalat" w:hAnsi="GHEA Grapalat"/>
          <w:b/>
          <w:iCs/>
          <w:sz w:val="20"/>
          <w:lang w:val="af-ZA"/>
        </w:rPr>
      </w:pP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sz w:val="18"/>
          <w:szCs w:val="18"/>
          <w:lang w:val="af-ZA"/>
        </w:rPr>
        <w:t>1</w:t>
      </w:r>
      <w:r w:rsidR="00030D40" w:rsidRPr="0010610A">
        <w:rPr>
          <w:rFonts w:ascii="GHEA Grapalat" w:hAnsi="GHEA Grapalat"/>
          <w:sz w:val="18"/>
          <w:szCs w:val="18"/>
          <w:lang w:val="af-ZA"/>
        </w:rPr>
        <w:t>1</w:t>
      </w:r>
      <w:r w:rsidRPr="0010610A">
        <w:rPr>
          <w:rFonts w:ascii="GHEA Grapalat" w:hAnsi="GHEA Grapalat"/>
          <w:sz w:val="18"/>
          <w:szCs w:val="18"/>
          <w:lang w:val="af-ZA"/>
        </w:rPr>
        <w:t>.</w:t>
      </w: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Օրենքի</w:t>
      </w:r>
      <w:r w:rsidRPr="0010610A">
        <w:rPr>
          <w:rFonts w:ascii="GHEA Grapalat" w:hAnsi="GHEA Grapalat" w:cs="Sylfaen"/>
          <w:sz w:val="18"/>
          <w:szCs w:val="18"/>
          <w:lang w:val="af-ZA"/>
        </w:rPr>
        <w:t xml:space="preserve"> 3</w:t>
      </w:r>
      <w:r w:rsidR="00A747D4" w:rsidRPr="0010610A">
        <w:rPr>
          <w:rFonts w:ascii="GHEA Grapalat" w:hAnsi="GHEA Grapalat" w:cs="Sylfaen"/>
          <w:sz w:val="18"/>
          <w:szCs w:val="18"/>
          <w:lang w:val="af-ZA"/>
        </w:rPr>
        <w:t>7</w:t>
      </w:r>
      <w:r w:rsidRPr="0010610A">
        <w:rPr>
          <w:rFonts w:ascii="GHEA Grapalat" w:hAnsi="GHEA Grapalat" w:cs="Sylfaen"/>
          <w:sz w:val="18"/>
          <w:szCs w:val="18"/>
          <w:lang w:val="af-ZA"/>
        </w:rPr>
        <w:t>-</w:t>
      </w:r>
      <w:r w:rsidRPr="0010610A">
        <w:rPr>
          <w:rFonts w:ascii="GHEA Grapalat" w:hAnsi="GHEA Grapalat" w:cs="Sylfaen"/>
          <w:sz w:val="18"/>
          <w:szCs w:val="18"/>
          <w:lang w:val="ru-RU"/>
        </w:rPr>
        <w:t>րդ</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հոդվածի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համաձայն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հանձնաժողովը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սույն</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ընթացակարգը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չկայացած</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է</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հայտարարում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եթե</w:t>
      </w:r>
      <w:r w:rsidRPr="0010610A">
        <w:rPr>
          <w:rFonts w:ascii="GHEA Grapalat" w:hAnsi="GHEA Grapalat" w:cs="Sylfaen"/>
          <w:sz w:val="18"/>
          <w:szCs w:val="18"/>
          <w:lang w:val="af-ZA"/>
        </w:rPr>
        <w:t>`</w:t>
      </w:r>
    </w:p>
    <w:p w14:paraId="7E5DC0D2"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1) </w:t>
      </w:r>
      <w:r w:rsidRPr="0010610A">
        <w:rPr>
          <w:rFonts w:ascii="GHEA Grapalat" w:hAnsi="GHEA Grapalat" w:cs="Sylfaen"/>
          <w:sz w:val="18"/>
          <w:szCs w:val="18"/>
          <w:lang w:val="ru-RU"/>
        </w:rPr>
        <w:t>հայտերից</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մեկը</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համապատասխանում</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հրավերի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պայմաններին</w:t>
      </w:r>
      <w:r w:rsidRPr="0010610A">
        <w:rPr>
          <w:rFonts w:ascii="GHEA Grapalat" w:hAnsi="GHEA Grapalat" w:cs="Sylfaen"/>
          <w:sz w:val="18"/>
          <w:szCs w:val="18"/>
          <w:lang w:val="af-ZA"/>
        </w:rPr>
        <w:t>.</w:t>
      </w:r>
    </w:p>
    <w:p w14:paraId="6DBB3F9B" w14:textId="5DDA3490" w:rsidR="00096865" w:rsidRPr="0010610A" w:rsidRDefault="0010610A" w:rsidP="00EF3662">
      <w:pPr>
        <w:ind w:firstLine="567"/>
        <w:jc w:val="both"/>
        <w:rPr>
          <w:rFonts w:ascii="GHEA Grapalat" w:hAnsi="GHEA Grapalat" w:cs="Sylfaen"/>
          <w:color w:val="FFFFFF"/>
          <w:sz w:val="18"/>
          <w:szCs w:val="18"/>
          <w:lang w:val="hy-AM"/>
        </w:rPr>
      </w:pPr>
      <w:r w:rsidRPr="0010610A">
        <w:rPr>
          <w:rFonts w:ascii="GHEA Grapalat" w:hAnsi="GHEA Grapalat" w:cs="Sylfaen"/>
          <w:b/>
          <w:color w:val="000000"/>
          <w:sz w:val="18"/>
          <w:szCs w:val="18"/>
          <w:lang w:val="hy-AM"/>
        </w:rPr>
        <w:t>դադարում է գոյություն ունենալ գնման պահանջը: Ընդ որում, կազմակերպված գնման ընթացակարգը կարող է ամբողջությամբ կամ մասնակի չկայացած հայտարարվել ընդհանուր կառավարումն իրականացնող լիազորված մարմնի ղեկավարի որոշման հիման վրա.</w:t>
      </w:r>
      <w:r w:rsidR="00A10D1E" w:rsidRPr="0010610A">
        <w:rPr>
          <w:rStyle w:val="FootnoteReference"/>
          <w:rFonts w:ascii="GHEA Grapalat" w:hAnsi="GHEA Grapalat" w:cs="Sylfaen"/>
          <w:color w:val="FFFFFF"/>
          <w:sz w:val="18"/>
          <w:szCs w:val="18"/>
        </w:rPr>
        <w:footnoteReference w:id="3"/>
      </w:r>
    </w:p>
    <w:p w14:paraId="43841F4F"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t xml:space="preserve">3) </w:t>
      </w:r>
      <w:r w:rsidRPr="0010610A">
        <w:rPr>
          <w:rFonts w:ascii="GHEA Grapalat" w:hAnsi="GHEA Grapalat" w:cs="Sylfaen"/>
          <w:sz w:val="18"/>
          <w:szCs w:val="18"/>
          <w:lang w:val="hy-AM"/>
        </w:rPr>
        <w:t>ոչ</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մի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հայտ</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hy-AM"/>
        </w:rPr>
        <w:t>ներկայացվել</w:t>
      </w:r>
      <w:r w:rsidRPr="0010610A">
        <w:rPr>
          <w:rFonts w:ascii="GHEA Grapalat" w:hAnsi="GHEA Grapalat" w:cs="Sylfaen"/>
          <w:sz w:val="18"/>
          <w:szCs w:val="18"/>
          <w:lang w:val="af-ZA"/>
        </w:rPr>
        <w:t>.</w:t>
      </w:r>
    </w:p>
    <w:p w14:paraId="3EB1F93C" w14:textId="77777777" w:rsidR="00096865" w:rsidRPr="0010610A" w:rsidRDefault="00096865" w:rsidP="00EF3662">
      <w:pPr>
        <w:ind w:firstLine="567"/>
        <w:jc w:val="both"/>
        <w:rPr>
          <w:rFonts w:ascii="GHEA Grapalat" w:hAnsi="GHEA Grapalat" w:cs="Sylfaen"/>
          <w:sz w:val="18"/>
          <w:szCs w:val="18"/>
          <w:lang w:val="af-ZA"/>
        </w:rPr>
      </w:pPr>
      <w:r w:rsidRPr="0010610A">
        <w:rPr>
          <w:rFonts w:ascii="GHEA Grapalat" w:hAnsi="GHEA Grapalat" w:cs="Sylfaen"/>
          <w:sz w:val="18"/>
          <w:szCs w:val="18"/>
          <w:lang w:val="af-ZA"/>
        </w:rPr>
        <w:lastRenderedPageBreak/>
        <w:t xml:space="preserve">4) </w:t>
      </w:r>
      <w:r w:rsidRPr="0010610A">
        <w:rPr>
          <w:rFonts w:ascii="GHEA Grapalat" w:hAnsi="GHEA Grapalat" w:cs="Sylfaen"/>
          <w:sz w:val="18"/>
          <w:szCs w:val="18"/>
          <w:lang w:val="ru-RU"/>
        </w:rPr>
        <w:t>պայմանագիր</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չի</w:t>
      </w:r>
      <w:r w:rsidRPr="0010610A">
        <w:rPr>
          <w:rFonts w:ascii="GHEA Grapalat" w:hAnsi="GHEA Grapalat" w:cs="Sylfaen"/>
          <w:sz w:val="18"/>
          <w:szCs w:val="18"/>
          <w:lang w:val="af-ZA"/>
        </w:rPr>
        <w:t xml:space="preserve"> </w:t>
      </w:r>
      <w:r w:rsidRPr="0010610A">
        <w:rPr>
          <w:rFonts w:ascii="GHEA Grapalat" w:hAnsi="GHEA Grapalat" w:cs="Sylfaen"/>
          <w:sz w:val="18"/>
          <w:szCs w:val="18"/>
          <w:lang w:val="ru-RU"/>
        </w:rPr>
        <w:t>կնքվում</w:t>
      </w:r>
      <w:r w:rsidR="004D5671" w:rsidRPr="0010610A">
        <w:rPr>
          <w:rFonts w:ascii="GHEA Grapalat" w:hAnsi="GHEA Grapalat" w:cs="Sylfaen"/>
          <w:sz w:val="18"/>
          <w:szCs w:val="18"/>
          <w:lang w:val="ru-RU"/>
        </w:rPr>
        <w:t>։</w:t>
      </w:r>
    </w:p>
    <w:p w14:paraId="4CB33CFA" w14:textId="77777777" w:rsidR="00CA1C11" w:rsidRPr="0046416D" w:rsidRDefault="00731D26"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1</w:t>
      </w:r>
      <w:r w:rsidR="00030D40" w:rsidRPr="0046416D">
        <w:rPr>
          <w:rFonts w:ascii="GHEA Grapalat" w:hAnsi="GHEA Grapalat" w:cs="Sylfaen"/>
          <w:sz w:val="18"/>
          <w:szCs w:val="18"/>
          <w:lang w:val="af-ZA"/>
        </w:rPr>
        <w:t>1</w:t>
      </w:r>
      <w:r w:rsidRPr="0046416D">
        <w:rPr>
          <w:rFonts w:ascii="GHEA Grapalat" w:hAnsi="GHEA Grapalat" w:cs="Sylfaen"/>
          <w:sz w:val="18"/>
          <w:szCs w:val="18"/>
          <w:lang w:val="af-ZA"/>
        </w:rPr>
        <w:t>.2</w:t>
      </w:r>
      <w:r w:rsidR="00FE5743" w:rsidRPr="0046416D">
        <w:rPr>
          <w:rFonts w:ascii="GHEA Grapalat" w:hAnsi="GHEA Grapalat" w:cs="Sylfaen"/>
          <w:sz w:val="18"/>
          <w:szCs w:val="18"/>
          <w:lang w:val="af-ZA"/>
        </w:rPr>
        <w:t xml:space="preserve"> Գ</w:t>
      </w:r>
      <w:r w:rsidR="00CA1C11" w:rsidRPr="0046416D">
        <w:rPr>
          <w:rFonts w:ascii="GHEA Grapalat" w:hAnsi="GHEA Grapalat" w:cs="Sylfaen"/>
          <w:sz w:val="18"/>
          <w:szCs w:val="18"/>
          <w:lang w:val="ru-RU"/>
        </w:rPr>
        <w:t>նման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ընթացակարգը</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չկայացած</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հայտարարվելու</w:t>
      </w:r>
      <w:r w:rsidR="00A747D4" w:rsidRPr="0046416D">
        <w:rPr>
          <w:rFonts w:ascii="GHEA Grapalat" w:hAnsi="GHEA Grapalat" w:cs="Sylfaen"/>
          <w:sz w:val="18"/>
          <w:szCs w:val="18"/>
        </w:rPr>
        <w:t>ն</w:t>
      </w:r>
      <w:r w:rsidR="00A747D4" w:rsidRPr="0046416D">
        <w:rPr>
          <w:rFonts w:ascii="GHEA Grapalat" w:hAnsi="GHEA Grapalat" w:cs="Sylfaen"/>
          <w:sz w:val="18"/>
          <w:szCs w:val="18"/>
          <w:lang w:val="af-ZA"/>
        </w:rPr>
        <w:t xml:space="preserve"> </w:t>
      </w:r>
      <w:r w:rsidR="00A747D4" w:rsidRPr="0046416D">
        <w:rPr>
          <w:rFonts w:ascii="GHEA Grapalat" w:hAnsi="GHEA Grapalat" w:cs="Sylfaen"/>
          <w:sz w:val="18"/>
          <w:szCs w:val="18"/>
        </w:rPr>
        <w:t>հաջորդող</w:t>
      </w:r>
      <w:r w:rsidR="00A747D4" w:rsidRPr="0046416D">
        <w:rPr>
          <w:rFonts w:ascii="GHEA Grapalat" w:hAnsi="GHEA Grapalat" w:cs="Sylfaen"/>
          <w:sz w:val="18"/>
          <w:szCs w:val="18"/>
          <w:lang w:val="af-ZA"/>
        </w:rPr>
        <w:t xml:space="preserve"> </w:t>
      </w:r>
      <w:r w:rsidR="00A747D4" w:rsidRPr="0046416D">
        <w:rPr>
          <w:rFonts w:ascii="GHEA Grapalat" w:hAnsi="GHEA Grapalat" w:cs="Sylfaen"/>
          <w:sz w:val="18"/>
          <w:szCs w:val="18"/>
        </w:rPr>
        <w:t>աշխատանքային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օրվա</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ընթացքում</w:t>
      </w:r>
      <w:r w:rsidR="00CA1C11" w:rsidRPr="0046416D">
        <w:rPr>
          <w:rFonts w:ascii="GHEA Grapalat" w:hAnsi="GHEA Grapalat" w:cs="Sylfaen"/>
          <w:sz w:val="18"/>
          <w:szCs w:val="18"/>
          <w:lang w:val="af-ZA"/>
        </w:rPr>
        <w:t xml:space="preserve">, </w:t>
      </w:r>
      <w:r w:rsidR="003A2BE0" w:rsidRPr="0046416D">
        <w:rPr>
          <w:rFonts w:ascii="GHEA Grapalat" w:hAnsi="GHEA Grapalat" w:cs="Sylfaen"/>
          <w:sz w:val="18"/>
          <w:szCs w:val="18"/>
          <w:lang w:val="af-ZA"/>
        </w:rPr>
        <w:t>պ</w:t>
      </w:r>
      <w:r w:rsidR="00CA1C11" w:rsidRPr="0046416D">
        <w:rPr>
          <w:rFonts w:ascii="GHEA Grapalat" w:hAnsi="GHEA Grapalat" w:cs="Sylfaen"/>
          <w:sz w:val="18"/>
          <w:szCs w:val="18"/>
          <w:lang w:val="ru-RU"/>
        </w:rPr>
        <w:t>ատվիրատուն</w:t>
      </w:r>
      <w:r w:rsidR="00CA1C11" w:rsidRPr="0046416D">
        <w:rPr>
          <w:rFonts w:ascii="GHEA Grapalat" w:hAnsi="GHEA Grapalat" w:cs="Sylfaen"/>
          <w:sz w:val="18"/>
          <w:szCs w:val="18"/>
          <w:lang w:val="af-ZA"/>
        </w:rPr>
        <w:t xml:space="preserve"> </w:t>
      </w:r>
      <w:r w:rsidR="00A747D4" w:rsidRPr="0046416D">
        <w:rPr>
          <w:rFonts w:ascii="GHEA Grapalat" w:hAnsi="GHEA Grapalat" w:cs="Sylfaen"/>
          <w:sz w:val="18"/>
          <w:szCs w:val="18"/>
          <w:lang w:val="af-ZA"/>
        </w:rPr>
        <w:t xml:space="preserve">տեղեկագրում </w:t>
      </w:r>
      <w:r w:rsidR="005F7C1D" w:rsidRPr="0046416D">
        <w:rPr>
          <w:rFonts w:ascii="GHEA Grapalat" w:hAnsi="GHEA Grapalat" w:cs="Sylfaen"/>
          <w:sz w:val="18"/>
          <w:szCs w:val="18"/>
          <w:lang w:val="af-ZA"/>
        </w:rPr>
        <w:t xml:space="preserve">հրապարակում է </w:t>
      </w:r>
      <w:r w:rsidR="00CA1C11" w:rsidRPr="0046416D">
        <w:rPr>
          <w:rFonts w:ascii="GHEA Grapalat" w:hAnsi="GHEA Grapalat" w:cs="Sylfaen"/>
          <w:sz w:val="18"/>
          <w:szCs w:val="18"/>
          <w:lang w:val="ru-RU"/>
        </w:rPr>
        <w:t>հայտարարություն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որում</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նշվում</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է</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գնման</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ընթացակարգը</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չկայացած</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հայտարարվելու</w:t>
      </w:r>
      <w:r w:rsidR="00CA1C11" w:rsidRPr="0046416D">
        <w:rPr>
          <w:rFonts w:ascii="GHEA Grapalat" w:hAnsi="GHEA Grapalat" w:cs="Sylfaen"/>
          <w:sz w:val="18"/>
          <w:szCs w:val="18"/>
          <w:lang w:val="af-ZA"/>
        </w:rPr>
        <w:t xml:space="preserve"> </w:t>
      </w:r>
      <w:r w:rsidR="00CA1C11" w:rsidRPr="0046416D">
        <w:rPr>
          <w:rFonts w:ascii="GHEA Grapalat" w:hAnsi="GHEA Grapalat" w:cs="Sylfaen"/>
          <w:sz w:val="18"/>
          <w:szCs w:val="18"/>
          <w:lang w:val="ru-RU"/>
        </w:rPr>
        <w:t>հիմնավորումը։</w:t>
      </w:r>
      <w:r w:rsidR="00CA1C11" w:rsidRPr="0046416D">
        <w:rPr>
          <w:rFonts w:ascii="GHEA Grapalat" w:hAnsi="GHEA Grapalat" w:cs="Sylfaen"/>
          <w:sz w:val="18"/>
          <w:szCs w:val="18"/>
          <w:lang w:val="af-ZA"/>
        </w:rPr>
        <w:t xml:space="preserve"> </w:t>
      </w:r>
    </w:p>
    <w:p w14:paraId="133715EB" w14:textId="77777777" w:rsidR="00CA1C11" w:rsidRPr="0046416D" w:rsidRDefault="00CA1C11" w:rsidP="00EF3662">
      <w:pPr>
        <w:ind w:firstLine="567"/>
        <w:jc w:val="both"/>
        <w:rPr>
          <w:rFonts w:ascii="GHEA Grapalat" w:hAnsi="GHEA Grapalat" w:cs="Sylfaen"/>
          <w:sz w:val="18"/>
          <w:szCs w:val="18"/>
          <w:lang w:val="af-ZA"/>
        </w:rPr>
      </w:pPr>
    </w:p>
    <w:p w14:paraId="43509CB5" w14:textId="77777777" w:rsidR="00096865" w:rsidRPr="0046416D"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1</w:t>
      </w:r>
      <w:r w:rsidR="00375FD2" w:rsidRPr="0046416D">
        <w:rPr>
          <w:rFonts w:ascii="GHEA Grapalat" w:hAnsi="GHEA Grapalat"/>
          <w:b/>
          <w:sz w:val="18"/>
          <w:szCs w:val="18"/>
          <w:lang w:val="af-ZA"/>
        </w:rPr>
        <w:t>2</w:t>
      </w:r>
      <w:r w:rsidRPr="0046416D">
        <w:rPr>
          <w:rFonts w:ascii="GHEA Grapalat" w:hAnsi="GHEA Grapalat"/>
          <w:b/>
          <w:sz w:val="18"/>
          <w:szCs w:val="18"/>
          <w:lang w:val="af-ZA"/>
        </w:rPr>
        <w:t xml:space="preserve">. ԳՆՄԱՆ ԳՈՐԾԸՆԹԱՑԻ ՀԵՏ ԿԱՊՎԱԾ ԳՈՐԾՈՂՈՒԹՅՈՒՆՆԵՐԸ ԵՎ (ԿԱՄ) </w:t>
      </w:r>
    </w:p>
    <w:p w14:paraId="271BA0A7" w14:textId="77777777" w:rsidR="008D5016"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ԸՆԴՈՒՆՎԱԾ ՈՐՈՇՈՒՄՆԵՐԸ ԲՈՂՈՔԱՐԿԵԼՈՒ ՄԱՍՆԱԿՑԻ </w:t>
      </w:r>
    </w:p>
    <w:p w14:paraId="69EEFC75"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ԻՐԱՎՈՒՆՔԸ ԵՎ ԿԱՐԳԸ</w:t>
      </w:r>
    </w:p>
    <w:p w14:paraId="105813E3" w14:textId="77777777" w:rsidR="00996C19" w:rsidRPr="0046416D" w:rsidRDefault="00996C19" w:rsidP="00EF3662">
      <w:pPr>
        <w:jc w:val="center"/>
        <w:rPr>
          <w:rFonts w:ascii="GHEA Grapalat" w:hAnsi="GHEA Grapalat"/>
          <w:b/>
          <w:sz w:val="18"/>
          <w:szCs w:val="18"/>
          <w:lang w:val="af-ZA"/>
        </w:rPr>
      </w:pPr>
    </w:p>
    <w:p w14:paraId="1DFF96DA" w14:textId="77777777" w:rsidR="00AE679C" w:rsidRPr="0046416D" w:rsidRDefault="00AE679C" w:rsidP="00EF3662">
      <w:pPr>
        <w:ind w:firstLine="567"/>
        <w:jc w:val="center"/>
        <w:rPr>
          <w:rFonts w:ascii="GHEA Grapalat" w:hAnsi="GHEA Grapalat" w:cs="Sylfaen"/>
          <w:b/>
          <w:sz w:val="18"/>
          <w:szCs w:val="18"/>
          <w:lang w:val="es-ES"/>
        </w:rPr>
      </w:pPr>
    </w:p>
    <w:p w14:paraId="714AE330" w14:textId="77777777" w:rsidR="00E74BF6" w:rsidRPr="0046416D" w:rsidRDefault="00E74BF6" w:rsidP="00EF3662">
      <w:pPr>
        <w:ind w:firstLine="567"/>
        <w:jc w:val="center"/>
        <w:rPr>
          <w:rFonts w:ascii="GHEA Grapalat" w:hAnsi="GHEA Grapalat" w:cs="Sylfaen"/>
          <w:b/>
          <w:sz w:val="18"/>
          <w:szCs w:val="18"/>
          <w:lang w:val="es-ES"/>
        </w:rPr>
      </w:pPr>
    </w:p>
    <w:p w14:paraId="60FA98E7"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 </w:t>
      </w:r>
      <w:r w:rsidRPr="0046416D">
        <w:rPr>
          <w:rFonts w:ascii="GHEA Grapalat" w:hAnsi="GHEA Grapalat"/>
          <w:sz w:val="18"/>
          <w:szCs w:val="18"/>
        </w:rPr>
        <w:t>Յուրաքանչյուր</w:t>
      </w:r>
      <w:r w:rsidRPr="0046416D">
        <w:rPr>
          <w:rFonts w:ascii="GHEA Grapalat" w:hAnsi="GHEA Grapalat"/>
          <w:sz w:val="18"/>
          <w:szCs w:val="18"/>
          <w:lang w:val="es-ES"/>
        </w:rPr>
        <w:t xml:space="preserve"> </w:t>
      </w:r>
      <w:r w:rsidRPr="0046416D">
        <w:rPr>
          <w:rFonts w:ascii="GHEA Grapalat" w:hAnsi="GHEA Grapalat"/>
          <w:sz w:val="18"/>
          <w:szCs w:val="18"/>
        </w:rPr>
        <w:t>շահագրգիռ</w:t>
      </w:r>
      <w:r w:rsidRPr="0046416D">
        <w:rPr>
          <w:rFonts w:ascii="GHEA Grapalat" w:hAnsi="GHEA Grapalat"/>
          <w:sz w:val="18"/>
          <w:szCs w:val="18"/>
          <w:lang w:val="es-ES"/>
        </w:rPr>
        <w:t xml:space="preserve"> </w:t>
      </w:r>
      <w:r w:rsidRPr="0046416D">
        <w:rPr>
          <w:rFonts w:ascii="GHEA Grapalat" w:hAnsi="GHEA Grapalat"/>
          <w:sz w:val="18"/>
          <w:szCs w:val="18"/>
        </w:rPr>
        <w:t>անձ</w:t>
      </w:r>
      <w:r w:rsidRPr="0046416D">
        <w:rPr>
          <w:rFonts w:ascii="GHEA Grapalat" w:hAnsi="GHEA Grapalat"/>
          <w:sz w:val="18"/>
          <w:szCs w:val="18"/>
          <w:lang w:val="es-ES"/>
        </w:rPr>
        <w:t xml:space="preserve"> </w:t>
      </w:r>
      <w:r w:rsidRPr="0046416D">
        <w:rPr>
          <w:rFonts w:ascii="GHEA Grapalat" w:hAnsi="GHEA Grapalat"/>
          <w:sz w:val="18"/>
          <w:szCs w:val="18"/>
        </w:rPr>
        <w:t>իրավունք</w:t>
      </w:r>
      <w:r w:rsidRPr="0046416D">
        <w:rPr>
          <w:rFonts w:ascii="GHEA Grapalat" w:hAnsi="GHEA Grapalat"/>
          <w:sz w:val="18"/>
          <w:szCs w:val="18"/>
          <w:lang w:val="es-ES"/>
        </w:rPr>
        <w:t xml:space="preserve"> </w:t>
      </w:r>
      <w:r w:rsidRPr="0046416D">
        <w:rPr>
          <w:rFonts w:ascii="GHEA Grapalat" w:hAnsi="GHEA Grapalat"/>
          <w:sz w:val="18"/>
          <w:szCs w:val="18"/>
        </w:rPr>
        <w:t>ունի</w:t>
      </w:r>
      <w:r w:rsidRPr="0046416D">
        <w:rPr>
          <w:rFonts w:ascii="GHEA Grapalat" w:hAnsi="GHEA Grapalat"/>
          <w:sz w:val="18"/>
          <w:szCs w:val="18"/>
          <w:lang w:val="es-ES"/>
        </w:rPr>
        <w:t xml:space="preserve"> </w:t>
      </w:r>
      <w:r w:rsidRPr="0046416D">
        <w:rPr>
          <w:rFonts w:ascii="GHEA Grapalat" w:hAnsi="GHEA Grapalat"/>
          <w:sz w:val="18"/>
          <w:szCs w:val="18"/>
        </w:rPr>
        <w:t>բողոքարկելու</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գործողությունները</w:t>
      </w:r>
      <w:r w:rsidRPr="0046416D">
        <w:rPr>
          <w:rFonts w:ascii="GHEA Grapalat" w:hAnsi="GHEA Grapalat"/>
          <w:sz w:val="18"/>
          <w:szCs w:val="18"/>
          <w:lang w:val="es-ES"/>
        </w:rPr>
        <w:t xml:space="preserve"> (</w:t>
      </w:r>
      <w:r w:rsidRPr="0046416D">
        <w:rPr>
          <w:rFonts w:ascii="GHEA Grapalat" w:hAnsi="GHEA Grapalat"/>
          <w:sz w:val="18"/>
          <w:szCs w:val="18"/>
        </w:rPr>
        <w:t>անգործությունը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որոշումները</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քաղաքացիական</w:t>
      </w:r>
      <w:r w:rsidRPr="0046416D">
        <w:rPr>
          <w:rFonts w:ascii="GHEA Grapalat" w:hAnsi="GHEA Grapalat"/>
          <w:sz w:val="18"/>
          <w:szCs w:val="18"/>
          <w:lang w:val="es-ES"/>
        </w:rPr>
        <w:t xml:space="preserve"> </w:t>
      </w:r>
      <w:r w:rsidRPr="0046416D">
        <w:rPr>
          <w:rFonts w:ascii="GHEA Grapalat" w:hAnsi="GHEA Grapalat"/>
          <w:sz w:val="18"/>
          <w:szCs w:val="18"/>
        </w:rPr>
        <w:t>դատավարության</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այսուհետ՝</w:t>
      </w:r>
      <w:r w:rsidRPr="0046416D">
        <w:rPr>
          <w:rFonts w:ascii="GHEA Grapalat" w:hAnsi="GHEA Grapalat"/>
          <w:sz w:val="18"/>
          <w:szCs w:val="18"/>
          <w:lang w:val="es-ES"/>
        </w:rPr>
        <w:t xml:space="preserve"> </w:t>
      </w:r>
      <w:r w:rsidRPr="0046416D">
        <w:rPr>
          <w:rFonts w:ascii="GHEA Grapalat" w:hAnsi="GHEA Grapalat"/>
          <w:sz w:val="18"/>
          <w:szCs w:val="18"/>
        </w:rPr>
        <w:t>Օրենսգիրք</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w:t>
      </w:r>
    </w:p>
    <w:p w14:paraId="08C8C87D"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rPr>
        <w:t>Յուրաքանչյուր</w:t>
      </w:r>
      <w:r w:rsidRPr="0046416D">
        <w:rPr>
          <w:rFonts w:ascii="GHEA Grapalat" w:hAnsi="GHEA Grapalat"/>
          <w:sz w:val="18"/>
          <w:szCs w:val="18"/>
          <w:lang w:val="es-ES"/>
        </w:rPr>
        <w:t xml:space="preserve"> </w:t>
      </w:r>
      <w:r w:rsidRPr="0046416D">
        <w:rPr>
          <w:rFonts w:ascii="GHEA Grapalat" w:hAnsi="GHEA Grapalat"/>
          <w:sz w:val="18"/>
          <w:szCs w:val="18"/>
        </w:rPr>
        <w:t>ոք</w:t>
      </w:r>
      <w:r w:rsidRPr="0046416D">
        <w:rPr>
          <w:rFonts w:ascii="GHEA Grapalat" w:hAnsi="GHEA Grapalat"/>
          <w:sz w:val="18"/>
          <w:szCs w:val="18"/>
          <w:lang w:val="es-ES"/>
        </w:rPr>
        <w:t xml:space="preserve"> </w:t>
      </w:r>
      <w:r w:rsidRPr="0046416D">
        <w:rPr>
          <w:rFonts w:ascii="GHEA Grapalat" w:hAnsi="GHEA Grapalat"/>
          <w:sz w:val="18"/>
          <w:szCs w:val="18"/>
        </w:rPr>
        <w:t>իրավունք</w:t>
      </w:r>
      <w:r w:rsidRPr="0046416D">
        <w:rPr>
          <w:rFonts w:ascii="GHEA Grapalat" w:hAnsi="GHEA Grapalat"/>
          <w:sz w:val="18"/>
          <w:szCs w:val="18"/>
          <w:lang w:val="es-ES"/>
        </w:rPr>
        <w:t xml:space="preserve"> </w:t>
      </w:r>
      <w:r w:rsidRPr="0046416D">
        <w:rPr>
          <w:rFonts w:ascii="GHEA Grapalat" w:hAnsi="GHEA Grapalat"/>
          <w:sz w:val="18"/>
          <w:szCs w:val="18"/>
        </w:rPr>
        <w:t>ունի</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հայտերի</w:t>
      </w:r>
      <w:r w:rsidRPr="0046416D">
        <w:rPr>
          <w:rFonts w:ascii="GHEA Grapalat" w:hAnsi="GHEA Grapalat"/>
          <w:sz w:val="18"/>
          <w:szCs w:val="18"/>
          <w:lang w:val="es-ES"/>
        </w:rPr>
        <w:t xml:space="preserve"> </w:t>
      </w:r>
      <w:r w:rsidRPr="0046416D">
        <w:rPr>
          <w:rFonts w:ascii="GHEA Grapalat" w:hAnsi="GHEA Grapalat"/>
          <w:sz w:val="18"/>
          <w:szCs w:val="18"/>
        </w:rPr>
        <w:t>ներկայացման</w:t>
      </w:r>
      <w:r w:rsidRPr="0046416D">
        <w:rPr>
          <w:rFonts w:ascii="GHEA Grapalat" w:hAnsi="GHEA Grapalat"/>
          <w:sz w:val="18"/>
          <w:szCs w:val="18"/>
          <w:lang w:val="es-ES"/>
        </w:rPr>
        <w:t xml:space="preserve"> </w:t>
      </w:r>
      <w:r w:rsidRPr="0046416D">
        <w:rPr>
          <w:rFonts w:ascii="GHEA Grapalat" w:hAnsi="GHEA Grapalat"/>
          <w:sz w:val="18"/>
          <w:szCs w:val="18"/>
        </w:rPr>
        <w:t>վերջնաժամկետը</w:t>
      </w:r>
      <w:r w:rsidRPr="0046416D">
        <w:rPr>
          <w:rFonts w:ascii="GHEA Grapalat" w:hAnsi="GHEA Grapalat"/>
          <w:sz w:val="18"/>
          <w:szCs w:val="18"/>
          <w:lang w:val="es-ES"/>
        </w:rPr>
        <w:t xml:space="preserve"> </w:t>
      </w:r>
      <w:r w:rsidRPr="0046416D">
        <w:rPr>
          <w:rFonts w:ascii="GHEA Grapalat" w:hAnsi="GHEA Grapalat"/>
          <w:sz w:val="18"/>
          <w:szCs w:val="18"/>
        </w:rPr>
        <w:t>բողոքարկելու</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առարկայի</w:t>
      </w:r>
      <w:r w:rsidRPr="0046416D">
        <w:rPr>
          <w:rFonts w:ascii="GHEA Grapalat" w:hAnsi="GHEA Grapalat"/>
          <w:sz w:val="18"/>
          <w:szCs w:val="18"/>
          <w:lang w:val="es-ES"/>
        </w:rPr>
        <w:t xml:space="preserve"> </w:t>
      </w:r>
      <w:r w:rsidRPr="0046416D">
        <w:rPr>
          <w:rFonts w:ascii="GHEA Grapalat" w:hAnsi="GHEA Grapalat"/>
          <w:sz w:val="18"/>
          <w:szCs w:val="18"/>
        </w:rPr>
        <w:t>բնութագրերը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հրավերի</w:t>
      </w:r>
      <w:r w:rsidRPr="0046416D">
        <w:rPr>
          <w:rFonts w:ascii="GHEA Grapalat" w:hAnsi="GHEA Grapalat"/>
          <w:sz w:val="18"/>
          <w:szCs w:val="18"/>
          <w:lang w:val="es-ES"/>
        </w:rPr>
        <w:t xml:space="preserve"> </w:t>
      </w:r>
      <w:r w:rsidRPr="0046416D">
        <w:rPr>
          <w:rFonts w:ascii="GHEA Grapalat" w:hAnsi="GHEA Grapalat"/>
          <w:sz w:val="18"/>
          <w:szCs w:val="18"/>
        </w:rPr>
        <w:t>պահանջները</w:t>
      </w:r>
      <w:r w:rsidRPr="0046416D">
        <w:rPr>
          <w:rFonts w:ascii="GHEA Grapalat" w:hAnsi="GHEA Grapalat"/>
          <w:sz w:val="18"/>
          <w:szCs w:val="18"/>
          <w:lang w:val="es-ES"/>
        </w:rPr>
        <w:t>:</w:t>
      </w:r>
    </w:p>
    <w:p w14:paraId="19C00C79"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2.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ընթացակարգի</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հարաբերությունները</w:t>
      </w:r>
      <w:r w:rsidRPr="0046416D">
        <w:rPr>
          <w:rFonts w:ascii="GHEA Grapalat" w:hAnsi="GHEA Grapalat"/>
          <w:sz w:val="18"/>
          <w:szCs w:val="18"/>
          <w:lang w:val="es-ES"/>
        </w:rPr>
        <w:t xml:space="preserve"> </w:t>
      </w:r>
      <w:r w:rsidRPr="0046416D">
        <w:rPr>
          <w:rFonts w:ascii="GHEA Grapalat" w:hAnsi="GHEA Grapalat"/>
          <w:sz w:val="18"/>
          <w:szCs w:val="18"/>
        </w:rPr>
        <w:t>վարչական</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w:t>
      </w:r>
      <w:r w:rsidRPr="0046416D">
        <w:rPr>
          <w:rFonts w:ascii="GHEA Grapalat" w:hAnsi="GHEA Grapalat"/>
          <w:sz w:val="18"/>
          <w:szCs w:val="18"/>
          <w:lang w:val="es-ES"/>
        </w:rPr>
        <w:t xml:space="preserve"> </w:t>
      </w:r>
      <w:r w:rsidRPr="0046416D">
        <w:rPr>
          <w:rFonts w:ascii="GHEA Grapalat" w:hAnsi="GHEA Grapalat"/>
          <w:sz w:val="18"/>
          <w:szCs w:val="18"/>
        </w:rPr>
        <w:t>չեն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դրանք</w:t>
      </w:r>
      <w:r w:rsidRPr="0046416D">
        <w:rPr>
          <w:rFonts w:ascii="GHEA Grapalat" w:hAnsi="GHEA Grapalat"/>
          <w:sz w:val="18"/>
          <w:szCs w:val="18"/>
          <w:lang w:val="es-ES"/>
        </w:rPr>
        <w:t xml:space="preserve"> </w:t>
      </w:r>
      <w:r w:rsidRPr="0046416D">
        <w:rPr>
          <w:rFonts w:ascii="GHEA Grapalat" w:hAnsi="GHEA Grapalat"/>
          <w:sz w:val="18"/>
          <w:szCs w:val="18"/>
        </w:rPr>
        <w:t>կարգավորվում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քաղաքացիաիրավական</w:t>
      </w:r>
      <w:r w:rsidRPr="0046416D">
        <w:rPr>
          <w:rFonts w:ascii="GHEA Grapalat" w:hAnsi="GHEA Grapalat"/>
          <w:sz w:val="18"/>
          <w:szCs w:val="18"/>
          <w:lang w:val="es-ES"/>
        </w:rPr>
        <w:t xml:space="preserve"> </w:t>
      </w:r>
      <w:r w:rsidRPr="0046416D">
        <w:rPr>
          <w:rFonts w:ascii="GHEA Grapalat" w:hAnsi="GHEA Grapalat"/>
          <w:sz w:val="18"/>
          <w:szCs w:val="18"/>
        </w:rPr>
        <w:t>հարաբերությունները</w:t>
      </w:r>
      <w:r w:rsidRPr="0046416D">
        <w:rPr>
          <w:rFonts w:ascii="GHEA Grapalat" w:hAnsi="GHEA Grapalat"/>
          <w:sz w:val="18"/>
          <w:szCs w:val="18"/>
          <w:lang w:val="es-ES"/>
        </w:rPr>
        <w:t xml:space="preserve"> </w:t>
      </w:r>
      <w:r w:rsidRPr="0046416D">
        <w:rPr>
          <w:rFonts w:ascii="GHEA Grapalat" w:hAnsi="GHEA Grapalat"/>
          <w:sz w:val="18"/>
          <w:szCs w:val="18"/>
        </w:rPr>
        <w:t>կարգավորող</w:t>
      </w:r>
      <w:r w:rsidRPr="0046416D">
        <w:rPr>
          <w:rFonts w:ascii="GHEA Grapalat" w:hAnsi="GHEA Grapalat"/>
          <w:sz w:val="18"/>
          <w:szCs w:val="18"/>
          <w:lang w:val="es-ES"/>
        </w:rPr>
        <w:t xml:space="preserve"> </w:t>
      </w:r>
      <w:r w:rsidRPr="0046416D">
        <w:rPr>
          <w:rFonts w:ascii="GHEA Grapalat" w:hAnsi="GHEA Grapalat"/>
          <w:sz w:val="18"/>
          <w:szCs w:val="18"/>
        </w:rPr>
        <w:t>օրենսդրությամբ</w:t>
      </w:r>
      <w:r w:rsidRPr="0046416D">
        <w:rPr>
          <w:rFonts w:ascii="GHEA Grapalat" w:hAnsi="GHEA Grapalat"/>
          <w:sz w:val="18"/>
          <w:szCs w:val="18"/>
          <w:lang w:val="es-ES"/>
        </w:rPr>
        <w:t>:</w:t>
      </w:r>
    </w:p>
    <w:p w14:paraId="77AB461C"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3.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կատարած</w:t>
      </w:r>
      <w:r w:rsidRPr="0046416D">
        <w:rPr>
          <w:rFonts w:ascii="GHEA Grapalat" w:hAnsi="GHEA Grapalat"/>
          <w:sz w:val="18"/>
          <w:szCs w:val="18"/>
          <w:lang w:val="es-ES"/>
        </w:rPr>
        <w:t xml:space="preserve"> </w:t>
      </w:r>
      <w:r w:rsidRPr="0046416D">
        <w:rPr>
          <w:rFonts w:ascii="GHEA Grapalat" w:hAnsi="GHEA Grapalat"/>
          <w:sz w:val="18"/>
          <w:szCs w:val="18"/>
        </w:rPr>
        <w:t>գործողության</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հետևանքով</w:t>
      </w:r>
      <w:r w:rsidRPr="0046416D">
        <w:rPr>
          <w:rFonts w:ascii="GHEA Grapalat" w:hAnsi="GHEA Grapalat"/>
          <w:sz w:val="18"/>
          <w:szCs w:val="18"/>
          <w:lang w:val="es-ES"/>
        </w:rPr>
        <w:t xml:space="preserve"> </w:t>
      </w:r>
      <w:r w:rsidRPr="0046416D">
        <w:rPr>
          <w:rFonts w:ascii="GHEA Grapalat" w:hAnsi="GHEA Grapalat"/>
          <w:sz w:val="18"/>
          <w:szCs w:val="18"/>
        </w:rPr>
        <w:t>պատճառված</w:t>
      </w:r>
      <w:r w:rsidRPr="0046416D">
        <w:rPr>
          <w:rFonts w:ascii="GHEA Grapalat" w:hAnsi="GHEA Grapalat"/>
          <w:sz w:val="18"/>
          <w:szCs w:val="18"/>
          <w:lang w:val="es-ES"/>
        </w:rPr>
        <w:t xml:space="preserve"> </w:t>
      </w:r>
      <w:r w:rsidRPr="0046416D">
        <w:rPr>
          <w:rFonts w:ascii="GHEA Grapalat" w:hAnsi="GHEA Grapalat"/>
          <w:sz w:val="18"/>
          <w:szCs w:val="18"/>
        </w:rPr>
        <w:t>վնասները</w:t>
      </w:r>
      <w:r w:rsidRPr="0046416D">
        <w:rPr>
          <w:rFonts w:ascii="GHEA Grapalat" w:hAnsi="GHEA Grapalat"/>
          <w:sz w:val="18"/>
          <w:szCs w:val="18"/>
          <w:lang w:val="es-ES"/>
        </w:rPr>
        <w:t xml:space="preserve"> </w:t>
      </w:r>
      <w:r w:rsidRPr="0046416D">
        <w:rPr>
          <w:rFonts w:ascii="GHEA Grapalat" w:hAnsi="GHEA Grapalat"/>
          <w:sz w:val="18"/>
          <w:szCs w:val="18"/>
        </w:rPr>
        <w:t>հատուցվում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Հայաստանի</w:t>
      </w:r>
      <w:r w:rsidRPr="0046416D">
        <w:rPr>
          <w:rFonts w:ascii="GHEA Grapalat" w:hAnsi="GHEA Grapalat"/>
          <w:sz w:val="18"/>
          <w:szCs w:val="18"/>
          <w:lang w:val="es-ES"/>
        </w:rPr>
        <w:t xml:space="preserve"> </w:t>
      </w:r>
      <w:r w:rsidRPr="0046416D">
        <w:rPr>
          <w:rFonts w:ascii="GHEA Grapalat" w:hAnsi="GHEA Grapalat"/>
          <w:sz w:val="18"/>
          <w:szCs w:val="18"/>
        </w:rPr>
        <w:t>Հանրապետության</w:t>
      </w:r>
      <w:r w:rsidRPr="0046416D">
        <w:rPr>
          <w:rFonts w:ascii="GHEA Grapalat" w:hAnsi="GHEA Grapalat"/>
          <w:sz w:val="18"/>
          <w:szCs w:val="18"/>
          <w:lang w:val="es-ES"/>
        </w:rPr>
        <w:t xml:space="preserve"> </w:t>
      </w:r>
      <w:r w:rsidRPr="0046416D">
        <w:rPr>
          <w:rFonts w:ascii="GHEA Grapalat" w:hAnsi="GHEA Grapalat"/>
          <w:sz w:val="18"/>
          <w:szCs w:val="18"/>
        </w:rPr>
        <w:t>քաղաքացիական</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w:t>
      </w:r>
    </w:p>
    <w:p w14:paraId="00AD9D4E" w14:textId="7F3A08AD"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4.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հրավերով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հայցային</w:t>
      </w:r>
      <w:r w:rsidRPr="0046416D">
        <w:rPr>
          <w:rFonts w:ascii="GHEA Grapalat" w:hAnsi="GHEA Grapalat"/>
          <w:sz w:val="18"/>
          <w:szCs w:val="18"/>
          <w:lang w:val="es-ES"/>
        </w:rPr>
        <w:t xml:space="preserve"> </w:t>
      </w:r>
      <w:r w:rsidRPr="0046416D">
        <w:rPr>
          <w:rFonts w:ascii="GHEA Grapalat" w:hAnsi="GHEA Grapalat"/>
          <w:sz w:val="18"/>
          <w:szCs w:val="18"/>
        </w:rPr>
        <w:t>վաղեմության</w:t>
      </w:r>
      <w:r w:rsidRPr="0046416D">
        <w:rPr>
          <w:rFonts w:ascii="GHEA Grapalat" w:hAnsi="GHEA Grapalat"/>
          <w:sz w:val="18"/>
          <w:szCs w:val="18"/>
          <w:lang w:val="es-ES"/>
        </w:rPr>
        <w:t xml:space="preserve"> </w:t>
      </w:r>
      <w:r w:rsidRPr="0046416D">
        <w:rPr>
          <w:rFonts w:ascii="GHEA Grapalat" w:hAnsi="GHEA Grapalat"/>
          <w:sz w:val="18"/>
          <w:szCs w:val="18"/>
        </w:rPr>
        <w:t>ժամկետ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6-</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պայմանագիրը</w:t>
      </w:r>
      <w:r w:rsidRPr="0046416D">
        <w:rPr>
          <w:rFonts w:ascii="GHEA Grapalat" w:hAnsi="GHEA Grapalat"/>
          <w:sz w:val="18"/>
          <w:szCs w:val="18"/>
          <w:lang w:val="es-ES"/>
        </w:rPr>
        <w:t xml:space="preserve"> </w:t>
      </w:r>
      <w:r w:rsidRPr="0046416D">
        <w:rPr>
          <w:rFonts w:ascii="GHEA Grapalat" w:hAnsi="GHEA Grapalat"/>
          <w:sz w:val="18"/>
          <w:szCs w:val="18"/>
        </w:rPr>
        <w:t>միակողմանի</w:t>
      </w:r>
      <w:r w:rsidRPr="0046416D">
        <w:rPr>
          <w:rFonts w:ascii="GHEA Grapalat" w:hAnsi="GHEA Grapalat"/>
          <w:sz w:val="18"/>
          <w:szCs w:val="18"/>
          <w:lang w:val="es-ES"/>
        </w:rPr>
        <w:t xml:space="preserve"> </w:t>
      </w:r>
      <w:r w:rsidRPr="0046416D">
        <w:rPr>
          <w:rFonts w:ascii="GHEA Grapalat" w:hAnsi="GHEA Grapalat"/>
          <w:sz w:val="18"/>
          <w:szCs w:val="18"/>
        </w:rPr>
        <w:t>լուծելու</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վեճերի</w:t>
      </w:r>
      <w:r w:rsidRPr="0046416D">
        <w:rPr>
          <w:rFonts w:ascii="GHEA Grapalat" w:hAnsi="GHEA Grapalat"/>
          <w:sz w:val="18"/>
          <w:szCs w:val="18"/>
          <w:lang w:val="es-ES"/>
        </w:rPr>
        <w:t xml:space="preserve">, </w:t>
      </w:r>
      <w:r w:rsidRPr="0046416D">
        <w:rPr>
          <w:rFonts w:ascii="GHEA Grapalat" w:hAnsi="GHEA Grapalat"/>
          <w:sz w:val="18"/>
          <w:szCs w:val="18"/>
        </w:rPr>
        <w:t>որոնց</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հայցային</w:t>
      </w:r>
      <w:r w:rsidRPr="0046416D">
        <w:rPr>
          <w:rFonts w:ascii="GHEA Grapalat" w:hAnsi="GHEA Grapalat"/>
          <w:sz w:val="18"/>
          <w:szCs w:val="18"/>
          <w:lang w:val="es-ES"/>
        </w:rPr>
        <w:t xml:space="preserve"> </w:t>
      </w:r>
      <w:r w:rsidRPr="0046416D">
        <w:rPr>
          <w:rFonts w:ascii="GHEA Grapalat" w:hAnsi="GHEA Grapalat"/>
          <w:sz w:val="18"/>
          <w:szCs w:val="18"/>
        </w:rPr>
        <w:t>վաղեմության</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երեսուն</w:t>
      </w:r>
      <w:r w:rsidRPr="0046416D">
        <w:rPr>
          <w:rFonts w:ascii="GHEA Grapalat" w:hAnsi="GHEA Grapalat"/>
          <w:sz w:val="18"/>
          <w:szCs w:val="18"/>
          <w:lang w:val="es-ES"/>
        </w:rPr>
        <w:t xml:space="preserve"> </w:t>
      </w:r>
      <w:r w:rsidRPr="0046416D">
        <w:rPr>
          <w:rFonts w:ascii="GHEA Grapalat" w:hAnsi="GHEA Grapalat"/>
          <w:sz w:val="18"/>
          <w:szCs w:val="18"/>
        </w:rPr>
        <w:t>օրացուցային</w:t>
      </w:r>
      <w:r w:rsidRPr="0046416D">
        <w:rPr>
          <w:rFonts w:ascii="GHEA Grapalat" w:hAnsi="GHEA Grapalat"/>
          <w:sz w:val="18"/>
          <w:szCs w:val="18"/>
          <w:lang w:val="es-ES"/>
        </w:rPr>
        <w:t xml:space="preserve"> </w:t>
      </w:r>
      <w:r w:rsidRPr="0046416D">
        <w:rPr>
          <w:rFonts w:ascii="GHEA Grapalat" w:hAnsi="GHEA Grapalat"/>
          <w:sz w:val="18"/>
          <w:szCs w:val="18"/>
        </w:rPr>
        <w:t>օր</w:t>
      </w:r>
      <w:r w:rsidRPr="0046416D">
        <w:rPr>
          <w:rFonts w:ascii="GHEA Grapalat" w:hAnsi="GHEA Grapalat"/>
          <w:sz w:val="18"/>
          <w:szCs w:val="18"/>
          <w:lang w:val="es-ES"/>
        </w:rPr>
        <w:t xml:space="preserve"> </w:t>
      </w:r>
      <w:r w:rsidRPr="0046416D">
        <w:rPr>
          <w:rFonts w:ascii="GHEA Grapalat" w:hAnsi="GHEA Grapalat"/>
          <w:sz w:val="18"/>
          <w:szCs w:val="18"/>
        </w:rPr>
        <w:t>է</w:t>
      </w:r>
      <w:r w:rsidR="00265A5A" w:rsidRPr="0046416D">
        <w:rPr>
          <w:rFonts w:ascii="GHEA Grapalat" w:hAnsi="GHEA Grapalat"/>
          <w:sz w:val="18"/>
          <w:szCs w:val="18"/>
          <w:lang w:val="es-ES"/>
        </w:rPr>
        <w:t>:</w:t>
      </w:r>
    </w:p>
    <w:p w14:paraId="1F787A00" w14:textId="77777777" w:rsidR="00DC658B" w:rsidRPr="0046416D" w:rsidRDefault="00DC658B" w:rsidP="00DC658B">
      <w:pPr>
        <w:pStyle w:val="NormalWeb"/>
        <w:shd w:val="clear" w:color="auto" w:fill="FFFFFF"/>
        <w:spacing w:before="0" w:beforeAutospacing="0" w:after="0" w:afterAutospacing="0"/>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5</w:t>
      </w:r>
      <w:r w:rsidRPr="0046416D">
        <w:rPr>
          <w:rFonts w:ascii="Cambria Math" w:hAnsi="Cambria Math" w:cs="Cambria Math"/>
          <w:sz w:val="18"/>
          <w:szCs w:val="18"/>
          <w:lang w:val="es-ES"/>
        </w:rPr>
        <w:t>․</w:t>
      </w:r>
      <w:r w:rsidRPr="0046416D">
        <w:rPr>
          <w:rFonts w:ascii="GHEA Grapalat" w:hAnsi="GHEA Grapalat" w:cs="GHEA Grapalat"/>
          <w:sz w:val="18"/>
          <w:szCs w:val="18"/>
        </w:rPr>
        <w:t>Սույն</w:t>
      </w:r>
      <w:r w:rsidRPr="0046416D">
        <w:rPr>
          <w:rFonts w:ascii="GHEA Grapalat" w:hAnsi="GHEA Grapalat"/>
          <w:sz w:val="18"/>
          <w:szCs w:val="18"/>
          <w:lang w:val="es-ES"/>
        </w:rPr>
        <w:t xml:space="preserve"> </w:t>
      </w:r>
      <w:r w:rsidRPr="0046416D">
        <w:rPr>
          <w:rFonts w:ascii="GHEA Grapalat" w:hAnsi="GHEA Grapalat" w:cs="GHEA Grapalat"/>
          <w:sz w:val="18"/>
          <w:szCs w:val="18"/>
        </w:rPr>
        <w:t>ընթացակարգի</w:t>
      </w:r>
      <w:r w:rsidRPr="0046416D">
        <w:rPr>
          <w:rFonts w:ascii="GHEA Grapalat" w:hAnsi="GHEA Grapalat"/>
          <w:sz w:val="18"/>
          <w:szCs w:val="18"/>
          <w:lang w:val="es-ES"/>
        </w:rPr>
        <w:t xml:space="preserve"> </w:t>
      </w:r>
      <w:r w:rsidRPr="0046416D">
        <w:rPr>
          <w:rFonts w:ascii="GHEA Grapalat" w:hAnsi="GHEA Grapalat" w:cs="GHEA Grapalat"/>
          <w:sz w:val="18"/>
          <w:szCs w:val="18"/>
        </w:rPr>
        <w:t>հետ</w:t>
      </w:r>
      <w:r w:rsidRPr="0046416D">
        <w:rPr>
          <w:rFonts w:ascii="GHEA Grapalat" w:hAnsi="GHEA Grapalat"/>
          <w:sz w:val="18"/>
          <w:szCs w:val="18"/>
          <w:lang w:val="es-ES"/>
        </w:rPr>
        <w:t xml:space="preserve"> </w:t>
      </w:r>
      <w:r w:rsidRPr="0046416D">
        <w:rPr>
          <w:rFonts w:ascii="GHEA Grapalat" w:hAnsi="GHEA Grapalat" w:cs="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cs="GHEA Grapalat"/>
          <w:sz w:val="18"/>
          <w:szCs w:val="18"/>
        </w:rPr>
        <w:t>վեճերը</w:t>
      </w:r>
      <w:r w:rsidRPr="0046416D">
        <w:rPr>
          <w:rFonts w:ascii="GHEA Grapalat" w:hAnsi="GHEA Grapalat"/>
          <w:sz w:val="18"/>
          <w:szCs w:val="18"/>
          <w:lang w:val="es-ES"/>
        </w:rPr>
        <w:t xml:space="preserve"> </w:t>
      </w:r>
      <w:r w:rsidRPr="0046416D">
        <w:rPr>
          <w:rFonts w:ascii="GHEA Grapalat" w:hAnsi="GHEA Grapalat"/>
          <w:sz w:val="18"/>
          <w:szCs w:val="18"/>
        </w:rPr>
        <w:t>քննվում</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լուծվում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Երևան</w:t>
      </w:r>
      <w:r w:rsidRPr="0046416D">
        <w:rPr>
          <w:rFonts w:ascii="GHEA Grapalat" w:hAnsi="GHEA Grapalat"/>
          <w:sz w:val="18"/>
          <w:szCs w:val="18"/>
          <w:lang w:val="es-ES"/>
        </w:rPr>
        <w:t xml:space="preserve"> </w:t>
      </w:r>
      <w:r w:rsidRPr="0046416D">
        <w:rPr>
          <w:rFonts w:ascii="GHEA Grapalat" w:hAnsi="GHEA Grapalat"/>
          <w:sz w:val="18"/>
          <w:szCs w:val="18"/>
        </w:rPr>
        <w:t>քաղաքի</w:t>
      </w:r>
      <w:r w:rsidRPr="0046416D">
        <w:rPr>
          <w:rFonts w:ascii="GHEA Grapalat" w:hAnsi="GHEA Grapalat"/>
          <w:sz w:val="18"/>
          <w:szCs w:val="18"/>
          <w:lang w:val="es-ES"/>
        </w:rPr>
        <w:t xml:space="preserve"> </w:t>
      </w:r>
      <w:r w:rsidRPr="0046416D">
        <w:rPr>
          <w:rFonts w:ascii="GHEA Grapalat" w:hAnsi="GHEA Grapalat"/>
          <w:sz w:val="18"/>
          <w:szCs w:val="18"/>
        </w:rPr>
        <w:t>առաջին</w:t>
      </w:r>
      <w:r w:rsidRPr="0046416D">
        <w:rPr>
          <w:rFonts w:ascii="GHEA Grapalat" w:hAnsi="GHEA Grapalat"/>
          <w:sz w:val="18"/>
          <w:szCs w:val="18"/>
          <w:lang w:val="es-ES"/>
        </w:rPr>
        <w:t xml:space="preserve"> </w:t>
      </w:r>
      <w:r w:rsidRPr="0046416D">
        <w:rPr>
          <w:rFonts w:ascii="GHEA Grapalat" w:hAnsi="GHEA Grapalat"/>
          <w:sz w:val="18"/>
          <w:szCs w:val="18"/>
        </w:rPr>
        <w:t>ատյանի</w:t>
      </w:r>
      <w:r w:rsidRPr="0046416D">
        <w:rPr>
          <w:rFonts w:ascii="GHEA Grapalat" w:hAnsi="GHEA Grapalat"/>
          <w:sz w:val="18"/>
          <w:szCs w:val="18"/>
          <w:lang w:val="es-ES"/>
        </w:rPr>
        <w:t xml:space="preserve"> </w:t>
      </w:r>
      <w:r w:rsidRPr="0046416D">
        <w:rPr>
          <w:rFonts w:ascii="GHEA Grapalat" w:hAnsi="GHEA Grapalat"/>
          <w:sz w:val="18"/>
          <w:szCs w:val="18"/>
        </w:rPr>
        <w:t>ընդհանուր</w:t>
      </w:r>
      <w:r w:rsidRPr="0046416D">
        <w:rPr>
          <w:rFonts w:ascii="GHEA Grapalat" w:hAnsi="GHEA Grapalat"/>
          <w:sz w:val="18"/>
          <w:szCs w:val="18"/>
          <w:lang w:val="es-ES"/>
        </w:rPr>
        <w:t xml:space="preserve"> </w:t>
      </w:r>
      <w:r w:rsidRPr="0046416D">
        <w:rPr>
          <w:rFonts w:ascii="GHEA Grapalat" w:hAnsi="GHEA Grapalat"/>
          <w:sz w:val="18"/>
          <w:szCs w:val="18"/>
        </w:rPr>
        <w:t>իրավասության</w:t>
      </w:r>
      <w:r w:rsidRPr="0046416D">
        <w:rPr>
          <w:rFonts w:ascii="GHEA Grapalat" w:hAnsi="GHEA Grapalat"/>
          <w:sz w:val="18"/>
          <w:szCs w:val="18"/>
          <w:lang w:val="es-ES"/>
        </w:rPr>
        <w:t xml:space="preserve"> </w:t>
      </w:r>
      <w:r w:rsidRPr="0046416D">
        <w:rPr>
          <w:rFonts w:ascii="GHEA Grapalat" w:hAnsi="GHEA Grapalat"/>
          <w:sz w:val="18"/>
          <w:szCs w:val="18"/>
        </w:rPr>
        <w:t>դատարանում</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երեսուն</w:t>
      </w:r>
      <w:r w:rsidRPr="0046416D">
        <w:rPr>
          <w:rFonts w:ascii="GHEA Grapalat" w:hAnsi="GHEA Grapalat"/>
          <w:sz w:val="18"/>
          <w:szCs w:val="18"/>
          <w:lang w:val="es-ES"/>
        </w:rPr>
        <w:t xml:space="preserve"> </w:t>
      </w:r>
      <w:r w:rsidRPr="0046416D">
        <w:rPr>
          <w:rFonts w:ascii="GHEA Grapalat" w:hAnsi="GHEA Grapalat"/>
          <w:sz w:val="18"/>
          <w:szCs w:val="18"/>
        </w:rPr>
        <w:t>օրվա</w:t>
      </w:r>
      <w:r w:rsidRPr="0046416D">
        <w:rPr>
          <w:rFonts w:ascii="GHEA Grapalat" w:hAnsi="GHEA Grapalat"/>
          <w:sz w:val="18"/>
          <w:szCs w:val="18"/>
          <w:lang w:val="es-ES"/>
        </w:rPr>
        <w:t xml:space="preserve"> </w:t>
      </w:r>
      <w:r w:rsidRPr="0046416D">
        <w:rPr>
          <w:rFonts w:ascii="GHEA Grapalat" w:hAnsi="GHEA Grapalat"/>
          <w:sz w:val="18"/>
          <w:szCs w:val="18"/>
        </w:rPr>
        <w:t>ընթացքում</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պատճառաբանված</w:t>
      </w:r>
      <w:r w:rsidRPr="0046416D">
        <w:rPr>
          <w:rFonts w:ascii="GHEA Grapalat" w:hAnsi="GHEA Grapalat"/>
          <w:sz w:val="18"/>
          <w:szCs w:val="18"/>
          <w:lang w:val="es-ES"/>
        </w:rPr>
        <w:t xml:space="preserve"> </w:t>
      </w:r>
      <w:r w:rsidRPr="0046416D">
        <w:rPr>
          <w:rFonts w:ascii="GHEA Grapalat" w:hAnsi="GHEA Grapalat"/>
          <w:sz w:val="18"/>
          <w:szCs w:val="18"/>
        </w:rPr>
        <w:t>որոշմամբ</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երկարաձգվել</w:t>
      </w:r>
      <w:r w:rsidRPr="0046416D">
        <w:rPr>
          <w:rFonts w:ascii="GHEA Grapalat" w:hAnsi="GHEA Grapalat"/>
          <w:sz w:val="18"/>
          <w:szCs w:val="18"/>
          <w:lang w:val="es-ES"/>
        </w:rPr>
        <w:t xml:space="preserve"> </w:t>
      </w:r>
      <w:r w:rsidRPr="0046416D">
        <w:rPr>
          <w:rFonts w:ascii="GHEA Grapalat" w:hAnsi="GHEA Grapalat"/>
          <w:sz w:val="18"/>
          <w:szCs w:val="18"/>
        </w:rPr>
        <w:t>մեկ</w:t>
      </w:r>
      <w:r w:rsidRPr="0046416D">
        <w:rPr>
          <w:rFonts w:ascii="GHEA Grapalat" w:hAnsi="GHEA Grapalat"/>
          <w:sz w:val="18"/>
          <w:szCs w:val="18"/>
          <w:lang w:val="es-ES"/>
        </w:rPr>
        <w:t xml:space="preserve"> </w:t>
      </w:r>
      <w:r w:rsidRPr="0046416D">
        <w:rPr>
          <w:rFonts w:ascii="GHEA Grapalat" w:hAnsi="GHEA Grapalat"/>
          <w:sz w:val="18"/>
          <w:szCs w:val="18"/>
        </w:rPr>
        <w:t>անգամ</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տասն</w:t>
      </w:r>
      <w:r w:rsidRPr="0046416D">
        <w:rPr>
          <w:rFonts w:ascii="GHEA Grapalat" w:hAnsi="GHEA Grapalat"/>
          <w:sz w:val="18"/>
          <w:szCs w:val="18"/>
          <w:lang w:val="es-ES"/>
        </w:rPr>
        <w:t xml:space="preserve"> </w:t>
      </w:r>
      <w:r w:rsidRPr="0046416D">
        <w:rPr>
          <w:rFonts w:ascii="GHEA Grapalat" w:hAnsi="GHEA Grapalat"/>
          <w:sz w:val="18"/>
          <w:szCs w:val="18"/>
        </w:rPr>
        <w:t>օրացուցային</w:t>
      </w:r>
      <w:r w:rsidRPr="0046416D">
        <w:rPr>
          <w:rFonts w:ascii="GHEA Grapalat" w:hAnsi="GHEA Grapalat"/>
          <w:sz w:val="18"/>
          <w:szCs w:val="18"/>
          <w:lang w:val="es-ES"/>
        </w:rPr>
        <w:t xml:space="preserve"> </w:t>
      </w:r>
      <w:r w:rsidRPr="0046416D">
        <w:rPr>
          <w:rFonts w:ascii="GHEA Grapalat" w:hAnsi="GHEA Grapalat"/>
          <w:sz w:val="18"/>
          <w:szCs w:val="18"/>
        </w:rPr>
        <w:t>օրով</w:t>
      </w:r>
      <w:r w:rsidRPr="0046416D">
        <w:rPr>
          <w:rFonts w:ascii="GHEA Grapalat" w:hAnsi="GHEA Grapalat"/>
          <w:sz w:val="18"/>
          <w:szCs w:val="18"/>
          <w:lang w:val="es-ES"/>
        </w:rPr>
        <w:t>:</w:t>
      </w:r>
    </w:p>
    <w:p w14:paraId="6BED2279"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12.6.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հարցը</w:t>
      </w:r>
      <w:r w:rsidRPr="0046416D">
        <w:rPr>
          <w:rFonts w:ascii="GHEA Grapalat" w:hAnsi="GHEA Grapalat"/>
          <w:sz w:val="18"/>
          <w:szCs w:val="18"/>
          <w:lang w:val="es-ES"/>
        </w:rPr>
        <w:t xml:space="preserve"> </w:t>
      </w:r>
      <w:r w:rsidRPr="0046416D">
        <w:rPr>
          <w:rFonts w:ascii="GHEA Grapalat" w:hAnsi="GHEA Grapalat"/>
          <w:sz w:val="18"/>
          <w:szCs w:val="18"/>
        </w:rPr>
        <w:t>լուծում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ներկայացվելուց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եռօրյա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03506473"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12.7.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միաժամանակ</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պատասխանողից</w:t>
      </w:r>
      <w:r w:rsidRPr="0046416D">
        <w:rPr>
          <w:rFonts w:ascii="GHEA Grapalat" w:hAnsi="GHEA Grapalat"/>
          <w:sz w:val="18"/>
          <w:szCs w:val="18"/>
          <w:lang w:val="es-ES"/>
        </w:rPr>
        <w:t xml:space="preserve"> </w:t>
      </w:r>
      <w:r w:rsidRPr="0046416D">
        <w:rPr>
          <w:rFonts w:ascii="GHEA Grapalat" w:hAnsi="GHEA Grapalat"/>
          <w:sz w:val="18"/>
          <w:szCs w:val="18"/>
        </w:rPr>
        <w:t>տվյալ</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տիրապետման</w:t>
      </w:r>
      <w:r w:rsidRPr="0046416D">
        <w:rPr>
          <w:rFonts w:ascii="GHEA Grapalat" w:hAnsi="GHEA Grapalat"/>
          <w:sz w:val="18"/>
          <w:szCs w:val="18"/>
          <w:lang w:val="es-ES"/>
        </w:rPr>
        <w:t xml:space="preserve"> </w:t>
      </w:r>
      <w:r w:rsidRPr="0046416D">
        <w:rPr>
          <w:rFonts w:ascii="GHEA Grapalat" w:hAnsi="GHEA Grapalat"/>
          <w:sz w:val="18"/>
          <w:szCs w:val="18"/>
        </w:rPr>
        <w:t>տակ</w:t>
      </w:r>
      <w:r w:rsidRPr="0046416D">
        <w:rPr>
          <w:rFonts w:ascii="GHEA Grapalat" w:hAnsi="GHEA Grapalat"/>
          <w:sz w:val="18"/>
          <w:szCs w:val="18"/>
          <w:lang w:val="es-ES"/>
        </w:rPr>
        <w:t xml:space="preserve"> </w:t>
      </w:r>
      <w:r w:rsidRPr="0046416D">
        <w:rPr>
          <w:rFonts w:ascii="GHEA Grapalat" w:hAnsi="GHEA Grapalat"/>
          <w:sz w:val="18"/>
          <w:szCs w:val="18"/>
        </w:rPr>
        <w:t>գտնվող</w:t>
      </w:r>
      <w:r w:rsidRPr="0046416D">
        <w:rPr>
          <w:rFonts w:ascii="GHEA Grapalat" w:hAnsi="GHEA Grapalat"/>
          <w:sz w:val="18"/>
          <w:szCs w:val="18"/>
          <w:lang w:val="es-ES"/>
        </w:rPr>
        <w:t xml:space="preserve"> </w:t>
      </w:r>
      <w:r w:rsidRPr="0046416D">
        <w:rPr>
          <w:rFonts w:ascii="GHEA Grapalat" w:hAnsi="GHEA Grapalat"/>
          <w:sz w:val="18"/>
          <w:szCs w:val="18"/>
        </w:rPr>
        <w:t>բոլոր</w:t>
      </w:r>
      <w:r w:rsidRPr="0046416D">
        <w:rPr>
          <w:rFonts w:ascii="GHEA Grapalat" w:hAnsi="GHEA Grapalat"/>
          <w:sz w:val="18"/>
          <w:szCs w:val="18"/>
          <w:lang w:val="es-ES"/>
        </w:rPr>
        <w:t xml:space="preserve"> </w:t>
      </w:r>
      <w:r w:rsidRPr="0046416D">
        <w:rPr>
          <w:rFonts w:ascii="GHEA Grapalat" w:hAnsi="GHEA Grapalat"/>
          <w:sz w:val="18"/>
          <w:szCs w:val="18"/>
        </w:rPr>
        <w:t>ապացույցները</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w:t>
      </w:r>
    </w:p>
    <w:p w14:paraId="3E2A3B9C"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 xml:space="preserve">12.8.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կատարվում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կողմից</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ստանալուց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հնգօրյա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753DB37A"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կողմից</w:t>
      </w:r>
      <w:r w:rsidRPr="0046416D">
        <w:rPr>
          <w:rFonts w:ascii="GHEA Grapalat" w:hAnsi="GHEA Grapalat"/>
          <w:sz w:val="18"/>
          <w:szCs w:val="18"/>
          <w:lang w:val="es-ES"/>
        </w:rPr>
        <w:t xml:space="preserve">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պահանջները</w:t>
      </w:r>
      <w:r w:rsidRPr="0046416D">
        <w:rPr>
          <w:rFonts w:ascii="GHEA Grapalat" w:hAnsi="GHEA Grapalat"/>
          <w:sz w:val="18"/>
          <w:szCs w:val="18"/>
          <w:lang w:val="es-ES"/>
        </w:rPr>
        <w:t xml:space="preserve"> </w:t>
      </w:r>
      <w:r w:rsidRPr="0046416D">
        <w:rPr>
          <w:rFonts w:ascii="GHEA Grapalat" w:hAnsi="GHEA Grapalat"/>
          <w:sz w:val="18"/>
          <w:szCs w:val="18"/>
        </w:rPr>
        <w:t>չկատարվելու</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քննվում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դրանում</w:t>
      </w:r>
      <w:r w:rsidRPr="0046416D">
        <w:rPr>
          <w:rFonts w:ascii="GHEA Grapalat" w:hAnsi="GHEA Grapalat"/>
          <w:sz w:val="18"/>
          <w:szCs w:val="18"/>
          <w:lang w:val="es-ES"/>
        </w:rPr>
        <w:t xml:space="preserve"> </w:t>
      </w:r>
      <w:r w:rsidRPr="0046416D">
        <w:rPr>
          <w:rFonts w:ascii="GHEA Grapalat" w:hAnsi="GHEA Grapalat"/>
          <w:sz w:val="18"/>
          <w:szCs w:val="18"/>
        </w:rPr>
        <w:t>առկա</w:t>
      </w:r>
      <w:r w:rsidRPr="0046416D">
        <w:rPr>
          <w:rFonts w:ascii="GHEA Grapalat" w:hAnsi="GHEA Grapalat"/>
          <w:sz w:val="18"/>
          <w:szCs w:val="18"/>
          <w:lang w:val="es-ES"/>
        </w:rPr>
        <w:t xml:space="preserve"> </w:t>
      </w:r>
      <w:r w:rsidRPr="0046416D">
        <w:rPr>
          <w:rFonts w:ascii="GHEA Grapalat" w:hAnsi="GHEA Grapalat"/>
          <w:sz w:val="18"/>
          <w:szCs w:val="18"/>
        </w:rPr>
        <w:t>ապացույցների</w:t>
      </w:r>
      <w:r w:rsidRPr="0046416D">
        <w:rPr>
          <w:rFonts w:ascii="GHEA Grapalat" w:hAnsi="GHEA Grapalat"/>
          <w:sz w:val="18"/>
          <w:szCs w:val="18"/>
          <w:lang w:val="es-ES"/>
        </w:rPr>
        <w:t xml:space="preserve"> </w:t>
      </w:r>
      <w:r w:rsidRPr="0046416D">
        <w:rPr>
          <w:rFonts w:ascii="GHEA Grapalat" w:hAnsi="GHEA Grapalat"/>
          <w:sz w:val="18"/>
          <w:szCs w:val="18"/>
        </w:rPr>
        <w:t>հիման</w:t>
      </w:r>
      <w:r w:rsidRPr="0046416D">
        <w:rPr>
          <w:rFonts w:ascii="GHEA Grapalat" w:hAnsi="GHEA Grapalat"/>
          <w:sz w:val="18"/>
          <w:szCs w:val="18"/>
          <w:lang w:val="es-ES"/>
        </w:rPr>
        <w:t xml:space="preserve"> </w:t>
      </w:r>
      <w:r w:rsidRPr="0046416D">
        <w:rPr>
          <w:rFonts w:ascii="GHEA Grapalat" w:hAnsi="GHEA Grapalat"/>
          <w:sz w:val="18"/>
          <w:szCs w:val="18"/>
        </w:rPr>
        <w:t>վրա</w:t>
      </w:r>
      <w:r w:rsidRPr="0046416D">
        <w:rPr>
          <w:rFonts w:ascii="GHEA Grapalat" w:hAnsi="GHEA Grapalat"/>
          <w:sz w:val="18"/>
          <w:szCs w:val="18"/>
          <w:lang w:val="es-ES"/>
        </w:rPr>
        <w:t xml:space="preserve">, </w:t>
      </w:r>
      <w:r w:rsidRPr="0046416D">
        <w:rPr>
          <w:rFonts w:ascii="GHEA Grapalat" w:hAnsi="GHEA Grapalat"/>
          <w:sz w:val="18"/>
          <w:szCs w:val="18"/>
        </w:rPr>
        <w:t>իսկ</w:t>
      </w:r>
      <w:r w:rsidRPr="0046416D">
        <w:rPr>
          <w:rFonts w:ascii="GHEA Grapalat" w:hAnsi="GHEA Grapalat"/>
          <w:sz w:val="18"/>
          <w:szCs w:val="18"/>
          <w:lang w:val="es-ES"/>
        </w:rPr>
        <w:t xml:space="preserve"> </w:t>
      </w:r>
      <w:r w:rsidRPr="0046416D">
        <w:rPr>
          <w:rFonts w:ascii="GHEA Grapalat" w:hAnsi="GHEA Grapalat"/>
          <w:sz w:val="18"/>
          <w:szCs w:val="18"/>
        </w:rPr>
        <w:t>հայցվորի</w:t>
      </w:r>
      <w:r w:rsidRPr="0046416D">
        <w:rPr>
          <w:rFonts w:ascii="GHEA Grapalat" w:hAnsi="GHEA Grapalat"/>
          <w:sz w:val="18"/>
          <w:szCs w:val="18"/>
          <w:lang w:val="es-ES"/>
        </w:rPr>
        <w:t xml:space="preserve"> </w:t>
      </w:r>
      <w:r w:rsidRPr="0046416D">
        <w:rPr>
          <w:rFonts w:ascii="GHEA Grapalat" w:hAnsi="GHEA Grapalat"/>
          <w:sz w:val="18"/>
          <w:szCs w:val="18"/>
        </w:rPr>
        <w:t>վկայակոչած</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փաստերը</w:t>
      </w:r>
      <w:r w:rsidRPr="0046416D">
        <w:rPr>
          <w:rFonts w:ascii="GHEA Grapalat" w:hAnsi="GHEA Grapalat"/>
          <w:sz w:val="18"/>
          <w:szCs w:val="18"/>
          <w:lang w:val="es-ES"/>
        </w:rPr>
        <w:t xml:space="preserve">, </w:t>
      </w:r>
      <w:r w:rsidRPr="0046416D">
        <w:rPr>
          <w:rFonts w:ascii="GHEA Grapalat" w:hAnsi="GHEA Grapalat"/>
          <w:sz w:val="18"/>
          <w:szCs w:val="18"/>
        </w:rPr>
        <w:t>որոնք</w:t>
      </w:r>
      <w:r w:rsidRPr="0046416D">
        <w:rPr>
          <w:rFonts w:ascii="GHEA Grapalat" w:hAnsi="GHEA Grapalat"/>
          <w:sz w:val="18"/>
          <w:szCs w:val="18"/>
          <w:lang w:val="es-ES"/>
        </w:rPr>
        <w:t xml:space="preserve"> </w:t>
      </w:r>
      <w:r w:rsidRPr="0046416D">
        <w:rPr>
          <w:rFonts w:ascii="GHEA Grapalat" w:hAnsi="GHEA Grapalat"/>
          <w:sz w:val="18"/>
          <w:szCs w:val="18"/>
        </w:rPr>
        <w:t>ենթակա</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հաստատման</w:t>
      </w:r>
      <w:r w:rsidRPr="0046416D">
        <w:rPr>
          <w:rFonts w:ascii="GHEA Grapalat" w:hAnsi="GHEA Grapalat"/>
          <w:sz w:val="18"/>
          <w:szCs w:val="18"/>
          <w:lang w:val="es-ES"/>
        </w:rPr>
        <w:t xml:space="preserve"> </w:t>
      </w:r>
      <w:r w:rsidRPr="0046416D">
        <w:rPr>
          <w:rFonts w:ascii="GHEA Grapalat" w:hAnsi="GHEA Grapalat"/>
          <w:sz w:val="18"/>
          <w:szCs w:val="18"/>
        </w:rPr>
        <w:t>պատասխանողի</w:t>
      </w:r>
      <w:r w:rsidRPr="0046416D">
        <w:rPr>
          <w:rFonts w:ascii="GHEA Grapalat" w:hAnsi="GHEA Grapalat"/>
          <w:sz w:val="18"/>
          <w:szCs w:val="18"/>
          <w:lang w:val="es-ES"/>
        </w:rPr>
        <w:t xml:space="preserve"> </w:t>
      </w:r>
      <w:r w:rsidRPr="0046416D">
        <w:rPr>
          <w:rFonts w:ascii="GHEA Grapalat" w:hAnsi="GHEA Grapalat"/>
          <w:sz w:val="18"/>
          <w:szCs w:val="18"/>
        </w:rPr>
        <w:t>տիրապետման</w:t>
      </w:r>
      <w:r w:rsidRPr="0046416D">
        <w:rPr>
          <w:rFonts w:ascii="GHEA Grapalat" w:hAnsi="GHEA Grapalat"/>
          <w:sz w:val="18"/>
          <w:szCs w:val="18"/>
          <w:lang w:val="es-ES"/>
        </w:rPr>
        <w:t xml:space="preserve"> </w:t>
      </w:r>
      <w:r w:rsidRPr="0046416D">
        <w:rPr>
          <w:rFonts w:ascii="GHEA Grapalat" w:hAnsi="GHEA Grapalat"/>
          <w:sz w:val="18"/>
          <w:szCs w:val="18"/>
        </w:rPr>
        <w:t>տակ</w:t>
      </w:r>
      <w:r w:rsidRPr="0046416D">
        <w:rPr>
          <w:rFonts w:ascii="GHEA Grapalat" w:hAnsi="GHEA Grapalat"/>
          <w:sz w:val="18"/>
          <w:szCs w:val="18"/>
          <w:lang w:val="es-ES"/>
        </w:rPr>
        <w:t xml:space="preserve"> </w:t>
      </w:r>
      <w:r w:rsidRPr="0046416D">
        <w:rPr>
          <w:rFonts w:ascii="GHEA Grapalat" w:hAnsi="GHEA Grapalat"/>
          <w:sz w:val="18"/>
          <w:szCs w:val="18"/>
        </w:rPr>
        <w:t>գտնվող</w:t>
      </w:r>
      <w:r w:rsidRPr="0046416D">
        <w:rPr>
          <w:rFonts w:ascii="GHEA Grapalat" w:hAnsi="GHEA Grapalat"/>
          <w:sz w:val="18"/>
          <w:szCs w:val="18"/>
          <w:lang w:val="es-ES"/>
        </w:rPr>
        <w:t xml:space="preserve"> </w:t>
      </w:r>
      <w:r w:rsidRPr="0046416D">
        <w:rPr>
          <w:rFonts w:ascii="GHEA Grapalat" w:hAnsi="GHEA Grapalat"/>
          <w:sz w:val="18"/>
          <w:szCs w:val="18"/>
        </w:rPr>
        <w:t>ապացույցներով</w:t>
      </w:r>
      <w:r w:rsidRPr="0046416D">
        <w:rPr>
          <w:rFonts w:ascii="GHEA Grapalat" w:hAnsi="GHEA Grapalat"/>
          <w:sz w:val="18"/>
          <w:szCs w:val="18"/>
          <w:lang w:val="es-ES"/>
        </w:rPr>
        <w:t xml:space="preserve">, </w:t>
      </w:r>
      <w:r w:rsidRPr="0046416D">
        <w:rPr>
          <w:rFonts w:ascii="GHEA Grapalat" w:hAnsi="GHEA Grapalat"/>
          <w:sz w:val="18"/>
          <w:szCs w:val="18"/>
        </w:rPr>
        <w:t>համարվում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հաստատված</w:t>
      </w:r>
      <w:r w:rsidRPr="0046416D">
        <w:rPr>
          <w:rFonts w:ascii="GHEA Grapalat" w:hAnsi="GHEA Grapalat"/>
          <w:sz w:val="18"/>
          <w:szCs w:val="18"/>
          <w:lang w:val="es-ES"/>
        </w:rPr>
        <w:t>:</w:t>
      </w:r>
    </w:p>
    <w:p w14:paraId="5B1B3E10"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9.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գործընթացին</w:t>
      </w:r>
      <w:r w:rsidRPr="0046416D">
        <w:rPr>
          <w:rFonts w:ascii="GHEA Grapalat" w:hAnsi="GHEA Grapalat"/>
          <w:sz w:val="18"/>
          <w:szCs w:val="18"/>
          <w:lang w:val="es-ES"/>
        </w:rPr>
        <w:t xml:space="preserve"> </w:t>
      </w:r>
      <w:r w:rsidRPr="0046416D">
        <w:rPr>
          <w:rFonts w:ascii="GHEA Grapalat" w:hAnsi="GHEA Grapalat"/>
          <w:sz w:val="18"/>
          <w:szCs w:val="18"/>
        </w:rPr>
        <w:t>վերաբերող՝</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բաժնով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վեճերի</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իր</w:t>
      </w:r>
      <w:r w:rsidRPr="0046416D">
        <w:rPr>
          <w:rFonts w:ascii="GHEA Grapalat" w:hAnsi="GHEA Grapalat"/>
          <w:sz w:val="18"/>
          <w:szCs w:val="18"/>
          <w:lang w:val="es-ES"/>
        </w:rPr>
        <w:t xml:space="preserve"> </w:t>
      </w:r>
      <w:r w:rsidRPr="0046416D">
        <w:rPr>
          <w:rFonts w:ascii="GHEA Grapalat" w:hAnsi="GHEA Grapalat"/>
          <w:sz w:val="18"/>
          <w:szCs w:val="18"/>
        </w:rPr>
        <w:t>վարույթում</w:t>
      </w:r>
      <w:r w:rsidRPr="0046416D">
        <w:rPr>
          <w:rFonts w:ascii="GHEA Grapalat" w:hAnsi="GHEA Grapalat"/>
          <w:sz w:val="18"/>
          <w:szCs w:val="18"/>
          <w:lang w:val="es-ES"/>
        </w:rPr>
        <w:t xml:space="preserve"> </w:t>
      </w:r>
      <w:r w:rsidRPr="0046416D">
        <w:rPr>
          <w:rFonts w:ascii="GHEA Grapalat" w:hAnsi="GHEA Grapalat"/>
          <w:sz w:val="18"/>
          <w:szCs w:val="18"/>
        </w:rPr>
        <w:t>քննվող</w:t>
      </w:r>
      <w:r w:rsidRPr="0046416D">
        <w:rPr>
          <w:rFonts w:ascii="GHEA Grapalat" w:hAnsi="GHEA Grapalat"/>
          <w:sz w:val="18"/>
          <w:szCs w:val="18"/>
          <w:lang w:val="es-ES"/>
        </w:rPr>
        <w:t xml:space="preserve"> </w:t>
      </w:r>
      <w:r w:rsidRPr="0046416D">
        <w:rPr>
          <w:rFonts w:ascii="GHEA Grapalat" w:hAnsi="GHEA Grapalat"/>
          <w:sz w:val="18"/>
          <w:szCs w:val="18"/>
        </w:rPr>
        <w:t>գործերը</w:t>
      </w:r>
      <w:r w:rsidRPr="0046416D">
        <w:rPr>
          <w:rFonts w:ascii="GHEA Grapalat" w:hAnsi="GHEA Grapalat"/>
          <w:sz w:val="18"/>
          <w:szCs w:val="18"/>
          <w:lang w:val="es-ES"/>
        </w:rPr>
        <w:t xml:space="preserve"> </w:t>
      </w:r>
      <w:r w:rsidRPr="0046416D">
        <w:rPr>
          <w:rFonts w:ascii="GHEA Grapalat" w:hAnsi="GHEA Grapalat"/>
          <w:sz w:val="18"/>
          <w:szCs w:val="18"/>
        </w:rPr>
        <w:t>միացնում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մեկ</w:t>
      </w:r>
      <w:r w:rsidRPr="0046416D">
        <w:rPr>
          <w:rFonts w:ascii="GHEA Grapalat" w:hAnsi="GHEA Grapalat"/>
          <w:sz w:val="18"/>
          <w:szCs w:val="18"/>
          <w:lang w:val="es-ES"/>
        </w:rPr>
        <w:t xml:space="preserve"> </w:t>
      </w:r>
      <w:r w:rsidRPr="0046416D">
        <w:rPr>
          <w:rFonts w:ascii="GHEA Grapalat" w:hAnsi="GHEA Grapalat"/>
          <w:sz w:val="18"/>
          <w:szCs w:val="18"/>
        </w:rPr>
        <w:t>վարույթում</w:t>
      </w:r>
      <w:r w:rsidRPr="0046416D">
        <w:rPr>
          <w:rFonts w:ascii="GHEA Grapalat" w:hAnsi="GHEA Grapalat"/>
          <w:sz w:val="18"/>
          <w:szCs w:val="18"/>
          <w:lang w:val="es-ES"/>
        </w:rPr>
        <w:t>:</w:t>
      </w:r>
    </w:p>
    <w:p w14:paraId="3F28D7A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10.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ուղարկվում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 xml:space="preserve"> </w:t>
      </w:r>
      <w:r w:rsidRPr="0046416D">
        <w:rPr>
          <w:rFonts w:ascii="GHEA Grapalat" w:hAnsi="GHEA Grapalat"/>
          <w:sz w:val="18"/>
          <w:szCs w:val="18"/>
        </w:rPr>
        <w:t>նշելով</w:t>
      </w:r>
      <w:r w:rsidRPr="0046416D">
        <w:rPr>
          <w:rFonts w:ascii="GHEA Grapalat" w:hAnsi="GHEA Grapalat"/>
          <w:sz w:val="18"/>
          <w:szCs w:val="18"/>
          <w:lang w:val="es-ES"/>
        </w:rPr>
        <w:t xml:space="preserve"> </w:t>
      </w:r>
      <w:r w:rsidRPr="0046416D">
        <w:rPr>
          <w:rFonts w:ascii="GHEA Grapalat" w:hAnsi="GHEA Grapalat"/>
          <w:sz w:val="18"/>
          <w:szCs w:val="18"/>
        </w:rPr>
        <w:t>կասեցման</w:t>
      </w:r>
      <w:r w:rsidRPr="0046416D">
        <w:rPr>
          <w:rFonts w:ascii="GHEA Grapalat" w:hAnsi="GHEA Grapalat"/>
          <w:sz w:val="18"/>
          <w:szCs w:val="18"/>
          <w:lang w:val="es-ES"/>
        </w:rPr>
        <w:t xml:space="preserve"> </w:t>
      </w:r>
      <w:r w:rsidRPr="0046416D">
        <w:rPr>
          <w:rFonts w:ascii="GHEA Grapalat" w:hAnsi="GHEA Grapalat"/>
          <w:sz w:val="18"/>
          <w:szCs w:val="18"/>
        </w:rPr>
        <w:t>օրը</w:t>
      </w:r>
      <w:r w:rsidRPr="0046416D">
        <w:rPr>
          <w:rFonts w:ascii="GHEA Grapalat" w:hAnsi="GHEA Grapalat"/>
          <w:sz w:val="18"/>
          <w:szCs w:val="18"/>
          <w:lang w:val="es-ES"/>
        </w:rPr>
        <w:t>:</w:t>
      </w:r>
    </w:p>
    <w:p w14:paraId="1CE54A4E"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11</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պատասխանը</w:t>
      </w:r>
      <w:r w:rsidRPr="0046416D">
        <w:rPr>
          <w:rFonts w:ascii="GHEA Grapalat" w:hAnsi="GHEA Grapalat"/>
          <w:sz w:val="18"/>
          <w:szCs w:val="18"/>
          <w:lang w:val="es-ES"/>
        </w:rPr>
        <w:t xml:space="preserve"> </w:t>
      </w:r>
      <w:r w:rsidRPr="0046416D">
        <w:rPr>
          <w:rFonts w:ascii="GHEA Grapalat" w:hAnsi="GHEA Grapalat"/>
          <w:sz w:val="18"/>
          <w:szCs w:val="18"/>
        </w:rPr>
        <w:t>պատվիրատուն</w:t>
      </w:r>
      <w:r w:rsidRPr="0046416D">
        <w:rPr>
          <w:rFonts w:ascii="GHEA Grapalat" w:hAnsi="GHEA Grapalat"/>
          <w:sz w:val="18"/>
          <w:szCs w:val="18"/>
          <w:lang w:val="es-ES"/>
        </w:rPr>
        <w:t xml:space="preserve"> </w:t>
      </w:r>
      <w:r w:rsidRPr="0046416D">
        <w:rPr>
          <w:rFonts w:ascii="GHEA Grapalat" w:hAnsi="GHEA Grapalat"/>
          <w:sz w:val="18"/>
          <w:szCs w:val="18"/>
        </w:rPr>
        <w:t>ներկայացնում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ստանալուց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հնգօրյա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23604DC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Courier New" w:hAnsi="Courier New" w:cs="Courier New"/>
          <w:sz w:val="18"/>
          <w:szCs w:val="18"/>
          <w:lang w:val="es-ES"/>
        </w:rPr>
        <w:t> </w:t>
      </w: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12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անձինք</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նրանց</w:t>
      </w:r>
      <w:r w:rsidRPr="0046416D">
        <w:rPr>
          <w:rFonts w:ascii="GHEA Grapalat" w:hAnsi="GHEA Grapalat"/>
          <w:sz w:val="18"/>
          <w:szCs w:val="18"/>
          <w:lang w:val="es-ES"/>
        </w:rPr>
        <w:t xml:space="preserve"> </w:t>
      </w:r>
      <w:r w:rsidRPr="0046416D">
        <w:rPr>
          <w:rFonts w:ascii="GHEA Grapalat" w:hAnsi="GHEA Grapalat"/>
          <w:sz w:val="18"/>
          <w:szCs w:val="18"/>
        </w:rPr>
        <w:t>ներկայացուցիչները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նիստի</w:t>
      </w:r>
      <w:r w:rsidRPr="0046416D">
        <w:rPr>
          <w:rFonts w:ascii="GHEA Grapalat" w:hAnsi="GHEA Grapalat"/>
          <w:sz w:val="18"/>
          <w:szCs w:val="18"/>
          <w:lang w:val="es-ES"/>
        </w:rPr>
        <w:t xml:space="preserve"> </w:t>
      </w:r>
      <w:r w:rsidRPr="0046416D">
        <w:rPr>
          <w:rFonts w:ascii="GHEA Grapalat" w:hAnsi="GHEA Grapalat"/>
          <w:sz w:val="18"/>
          <w:szCs w:val="18"/>
        </w:rPr>
        <w:t>ժամանակի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վայրի</w:t>
      </w:r>
      <w:r w:rsidRPr="0046416D">
        <w:rPr>
          <w:rFonts w:ascii="GHEA Grapalat" w:hAnsi="GHEA Grapalat"/>
          <w:sz w:val="18"/>
          <w:szCs w:val="18"/>
          <w:lang w:val="es-ES"/>
        </w:rPr>
        <w:t xml:space="preserve">, </w:t>
      </w:r>
      <w:r w:rsidRPr="0046416D">
        <w:rPr>
          <w:rFonts w:ascii="GHEA Grapalat" w:hAnsi="GHEA Grapalat"/>
          <w:sz w:val="18"/>
          <w:szCs w:val="18"/>
        </w:rPr>
        <w:t>ինչպես</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Օրենսգրքով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դեպքերում</w:t>
      </w:r>
      <w:r w:rsidRPr="0046416D">
        <w:rPr>
          <w:rFonts w:ascii="GHEA Grapalat" w:hAnsi="GHEA Grapalat"/>
          <w:sz w:val="18"/>
          <w:szCs w:val="18"/>
          <w:lang w:val="es-ES"/>
        </w:rPr>
        <w:t xml:space="preserve"> </w:t>
      </w:r>
      <w:r w:rsidRPr="0046416D">
        <w:rPr>
          <w:rFonts w:ascii="GHEA Grapalat" w:hAnsi="GHEA Grapalat"/>
          <w:sz w:val="18"/>
          <w:szCs w:val="18"/>
        </w:rPr>
        <w:t>առանձին</w:t>
      </w:r>
      <w:r w:rsidRPr="0046416D">
        <w:rPr>
          <w:rFonts w:ascii="GHEA Grapalat" w:hAnsi="GHEA Grapalat"/>
          <w:sz w:val="18"/>
          <w:szCs w:val="18"/>
          <w:lang w:val="es-ES"/>
        </w:rPr>
        <w:t xml:space="preserve"> </w:t>
      </w:r>
      <w:r w:rsidRPr="0046416D">
        <w:rPr>
          <w:rFonts w:ascii="GHEA Grapalat" w:hAnsi="GHEA Grapalat"/>
          <w:sz w:val="18"/>
          <w:szCs w:val="18"/>
        </w:rPr>
        <w:t>դատավարական</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w:t>
      </w:r>
      <w:r w:rsidRPr="0046416D">
        <w:rPr>
          <w:rFonts w:ascii="GHEA Grapalat" w:hAnsi="GHEA Grapalat"/>
          <w:sz w:val="18"/>
          <w:szCs w:val="18"/>
          <w:lang w:val="es-ES"/>
        </w:rPr>
        <w:t xml:space="preserve"> </w:t>
      </w:r>
      <w:r w:rsidRPr="0046416D">
        <w:rPr>
          <w:rFonts w:ascii="GHEA Grapalat" w:hAnsi="GHEA Grapalat"/>
          <w:sz w:val="18"/>
          <w:szCs w:val="18"/>
        </w:rPr>
        <w:t>կատարելու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ծանուցվում</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հաղորդակցության</w:t>
      </w:r>
      <w:r w:rsidRPr="0046416D">
        <w:rPr>
          <w:rFonts w:ascii="GHEA Grapalat" w:hAnsi="GHEA Grapalat"/>
          <w:sz w:val="18"/>
          <w:szCs w:val="18"/>
          <w:lang w:val="es-ES"/>
        </w:rPr>
        <w:t xml:space="preserve"> </w:t>
      </w:r>
      <w:r w:rsidRPr="0046416D">
        <w:rPr>
          <w:rFonts w:ascii="GHEA Grapalat" w:hAnsi="GHEA Grapalat"/>
          <w:sz w:val="18"/>
          <w:szCs w:val="18"/>
        </w:rPr>
        <w:t>միջոցով</w:t>
      </w:r>
      <w:r w:rsidRPr="0046416D">
        <w:rPr>
          <w:rFonts w:ascii="GHEA Grapalat" w:hAnsi="GHEA Grapalat"/>
          <w:sz w:val="18"/>
          <w:szCs w:val="18"/>
          <w:lang w:val="es-ES"/>
        </w:rPr>
        <w:t xml:space="preserve"> </w:t>
      </w:r>
      <w:r w:rsidRPr="0046416D">
        <w:rPr>
          <w:rFonts w:ascii="GHEA Grapalat" w:hAnsi="GHEA Grapalat"/>
          <w:sz w:val="18"/>
          <w:szCs w:val="18"/>
        </w:rPr>
        <w:t>ծանուցագրերը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փաստաթղթեր</w:t>
      </w:r>
      <w:r w:rsidRPr="0046416D">
        <w:rPr>
          <w:rFonts w:ascii="GHEA Grapalat" w:hAnsi="GHEA Grapalat"/>
          <w:sz w:val="18"/>
          <w:szCs w:val="18"/>
          <w:lang w:val="es-ES"/>
        </w:rPr>
        <w:t xml:space="preserve"> </w:t>
      </w:r>
      <w:r w:rsidRPr="0046416D">
        <w:rPr>
          <w:rFonts w:ascii="GHEA Grapalat" w:hAnsi="GHEA Grapalat"/>
          <w:sz w:val="18"/>
          <w:szCs w:val="18"/>
        </w:rPr>
        <w:t>Օրենսգրքի</w:t>
      </w:r>
      <w:r w:rsidRPr="0046416D">
        <w:rPr>
          <w:rFonts w:ascii="GHEA Grapalat" w:hAnsi="GHEA Grapalat"/>
          <w:sz w:val="18"/>
          <w:szCs w:val="18"/>
          <w:lang w:val="es-ES"/>
        </w:rPr>
        <w:t xml:space="preserve"> 97-</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կարգով</w:t>
      </w:r>
      <w:r w:rsidRPr="0046416D">
        <w:rPr>
          <w:rFonts w:ascii="GHEA Grapalat" w:hAnsi="GHEA Grapalat"/>
          <w:sz w:val="18"/>
          <w:szCs w:val="18"/>
          <w:lang w:val="es-ES"/>
        </w:rPr>
        <w:t xml:space="preserve"> </w:t>
      </w:r>
      <w:r w:rsidRPr="0046416D">
        <w:rPr>
          <w:rFonts w:ascii="GHEA Grapalat" w:hAnsi="GHEA Grapalat"/>
          <w:sz w:val="18"/>
          <w:szCs w:val="18"/>
        </w:rPr>
        <w:t>հայցադիմումում</w:t>
      </w:r>
      <w:r w:rsidRPr="0046416D">
        <w:rPr>
          <w:rFonts w:ascii="GHEA Grapalat" w:hAnsi="GHEA Grapalat"/>
          <w:sz w:val="18"/>
          <w:szCs w:val="18"/>
          <w:lang w:val="es-ES"/>
        </w:rPr>
        <w:t xml:space="preserve"> </w:t>
      </w:r>
      <w:r w:rsidRPr="0046416D">
        <w:rPr>
          <w:rFonts w:ascii="GHEA Grapalat" w:hAnsi="GHEA Grapalat"/>
          <w:sz w:val="18"/>
          <w:szCs w:val="18"/>
        </w:rPr>
        <w:t>նշված</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փոստին</w:t>
      </w:r>
      <w:r w:rsidRPr="0046416D">
        <w:rPr>
          <w:rFonts w:ascii="GHEA Grapalat" w:hAnsi="GHEA Grapalat"/>
          <w:sz w:val="18"/>
          <w:szCs w:val="18"/>
          <w:lang w:val="es-ES"/>
        </w:rPr>
        <w:t xml:space="preserve"> </w:t>
      </w:r>
      <w:r w:rsidRPr="0046416D">
        <w:rPr>
          <w:rFonts w:ascii="GHEA Grapalat" w:hAnsi="GHEA Grapalat"/>
          <w:sz w:val="18"/>
          <w:szCs w:val="18"/>
        </w:rPr>
        <w:t>ուղարկելու</w:t>
      </w:r>
      <w:r w:rsidRPr="0046416D">
        <w:rPr>
          <w:rFonts w:ascii="GHEA Grapalat" w:hAnsi="GHEA Grapalat"/>
          <w:sz w:val="18"/>
          <w:szCs w:val="18"/>
          <w:lang w:val="es-ES"/>
        </w:rPr>
        <w:t xml:space="preserve"> </w:t>
      </w:r>
      <w:r w:rsidRPr="0046416D">
        <w:rPr>
          <w:rFonts w:ascii="GHEA Grapalat" w:hAnsi="GHEA Grapalat"/>
          <w:sz w:val="18"/>
          <w:szCs w:val="18"/>
        </w:rPr>
        <w:t>եղանակով</w:t>
      </w:r>
      <w:r w:rsidRPr="0046416D">
        <w:rPr>
          <w:rFonts w:ascii="GHEA Grapalat" w:hAnsi="GHEA Grapalat"/>
          <w:sz w:val="18"/>
          <w:szCs w:val="18"/>
          <w:lang w:val="es-ES"/>
        </w:rPr>
        <w:t>:</w:t>
      </w:r>
    </w:p>
    <w:p w14:paraId="4093C08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13</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բաժնով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գործերը</w:t>
      </w:r>
      <w:r w:rsidRPr="0046416D">
        <w:rPr>
          <w:rFonts w:ascii="GHEA Grapalat" w:hAnsi="GHEA Grapalat"/>
          <w:sz w:val="18"/>
          <w:szCs w:val="18"/>
          <w:lang w:val="es-ES"/>
        </w:rPr>
        <w:t xml:space="preserve"> </w:t>
      </w:r>
      <w:r w:rsidRPr="0046416D">
        <w:rPr>
          <w:rFonts w:ascii="GHEA Grapalat" w:hAnsi="GHEA Grapalat"/>
          <w:sz w:val="18"/>
          <w:szCs w:val="18"/>
        </w:rPr>
        <w:t>քննում</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դրանց</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վճիռները</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գրավոր</w:t>
      </w:r>
      <w:r w:rsidRPr="0046416D">
        <w:rPr>
          <w:rFonts w:ascii="GHEA Grapalat" w:hAnsi="GHEA Grapalat"/>
          <w:sz w:val="18"/>
          <w:szCs w:val="18"/>
          <w:lang w:val="es-ES"/>
        </w:rPr>
        <w:t xml:space="preserve"> </w:t>
      </w:r>
      <w:r w:rsidRPr="0046416D">
        <w:rPr>
          <w:rFonts w:ascii="GHEA Grapalat" w:hAnsi="GHEA Grapalat"/>
          <w:sz w:val="18"/>
          <w:szCs w:val="18"/>
        </w:rPr>
        <w:t>ընթացակարգով</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դեպքերի</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անձի</w:t>
      </w:r>
      <w:r w:rsidRPr="0046416D">
        <w:rPr>
          <w:rFonts w:ascii="GHEA Grapalat" w:hAnsi="GHEA Grapalat"/>
          <w:sz w:val="18"/>
          <w:szCs w:val="18"/>
          <w:lang w:val="es-ES"/>
        </w:rPr>
        <w:t xml:space="preserve"> </w:t>
      </w:r>
      <w:r w:rsidRPr="0046416D">
        <w:rPr>
          <w:rFonts w:ascii="GHEA Grapalat" w:hAnsi="GHEA Grapalat"/>
          <w:sz w:val="18"/>
          <w:szCs w:val="18"/>
        </w:rPr>
        <w:t>միջնորդությամբ</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իր</w:t>
      </w:r>
      <w:r w:rsidRPr="0046416D">
        <w:rPr>
          <w:rFonts w:ascii="GHEA Grapalat" w:hAnsi="GHEA Grapalat"/>
          <w:sz w:val="18"/>
          <w:szCs w:val="18"/>
          <w:lang w:val="es-ES"/>
        </w:rPr>
        <w:t xml:space="preserve"> </w:t>
      </w:r>
      <w:r w:rsidRPr="0046416D">
        <w:rPr>
          <w:rFonts w:ascii="GHEA Grapalat" w:hAnsi="GHEA Grapalat"/>
          <w:sz w:val="18"/>
          <w:szCs w:val="18"/>
        </w:rPr>
        <w:t>նախաձեռնությամբ</w:t>
      </w:r>
      <w:r w:rsidRPr="0046416D">
        <w:rPr>
          <w:rFonts w:ascii="GHEA Grapalat" w:hAnsi="GHEA Grapalat"/>
          <w:sz w:val="18"/>
          <w:szCs w:val="18"/>
          <w:lang w:val="es-ES"/>
        </w:rPr>
        <w:t xml:space="preserve"> </w:t>
      </w:r>
      <w:r w:rsidRPr="0046416D">
        <w:rPr>
          <w:rFonts w:ascii="GHEA Grapalat" w:hAnsi="GHEA Grapalat"/>
          <w:sz w:val="18"/>
          <w:szCs w:val="18"/>
        </w:rPr>
        <w:t>եկել</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եզրահանգման</w:t>
      </w:r>
      <w:r w:rsidRPr="0046416D">
        <w:rPr>
          <w:rFonts w:ascii="GHEA Grapalat" w:hAnsi="GHEA Grapalat"/>
          <w:sz w:val="18"/>
          <w:szCs w:val="18"/>
          <w:lang w:val="es-ES"/>
        </w:rPr>
        <w:t xml:space="preserve">, </w:t>
      </w:r>
      <w:r w:rsidRPr="0046416D">
        <w:rPr>
          <w:rFonts w:ascii="GHEA Grapalat" w:hAnsi="GHEA Grapalat"/>
          <w:sz w:val="18"/>
          <w:szCs w:val="18"/>
        </w:rPr>
        <w:t>որ</w:t>
      </w:r>
      <w:r w:rsidRPr="0046416D">
        <w:rPr>
          <w:rFonts w:ascii="GHEA Grapalat" w:hAnsi="GHEA Grapalat"/>
          <w:sz w:val="18"/>
          <w:szCs w:val="18"/>
          <w:lang w:val="es-ES"/>
        </w:rPr>
        <w:t xml:space="preserve"> </w:t>
      </w:r>
      <w:r w:rsidRPr="0046416D">
        <w:rPr>
          <w:rFonts w:ascii="GHEA Grapalat" w:hAnsi="GHEA Grapalat"/>
          <w:sz w:val="18"/>
          <w:szCs w:val="18"/>
        </w:rPr>
        <w:t>անհրաժեշտ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քննել</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w:t>
      </w:r>
    </w:p>
    <w:p w14:paraId="7F4DC598"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14.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վերաբերյալ</w:t>
      </w:r>
      <w:r w:rsidRPr="0046416D">
        <w:rPr>
          <w:rFonts w:ascii="GHEA Grapalat" w:hAnsi="GHEA Grapalat"/>
          <w:sz w:val="18"/>
          <w:szCs w:val="18"/>
          <w:lang w:val="es-ES"/>
        </w:rPr>
        <w:t xml:space="preserve"> </w:t>
      </w:r>
      <w:r w:rsidRPr="0046416D">
        <w:rPr>
          <w:rFonts w:ascii="GHEA Grapalat" w:hAnsi="GHEA Grapalat"/>
          <w:sz w:val="18"/>
          <w:szCs w:val="18"/>
        </w:rPr>
        <w:t>միջնորդությունը</w:t>
      </w:r>
      <w:r w:rsidRPr="0046416D">
        <w:rPr>
          <w:rFonts w:ascii="GHEA Grapalat" w:hAnsi="GHEA Grapalat"/>
          <w:sz w:val="18"/>
          <w:szCs w:val="18"/>
          <w:lang w:val="es-ES"/>
        </w:rPr>
        <w:t xml:space="preserve"> </w:t>
      </w:r>
      <w:r w:rsidRPr="0046416D">
        <w:rPr>
          <w:rFonts w:ascii="GHEA Grapalat" w:hAnsi="GHEA Grapalat"/>
          <w:sz w:val="18"/>
          <w:szCs w:val="18"/>
        </w:rPr>
        <w:t>գործին</w:t>
      </w:r>
      <w:r w:rsidRPr="0046416D">
        <w:rPr>
          <w:rFonts w:ascii="GHEA Grapalat" w:hAnsi="GHEA Grapalat"/>
          <w:sz w:val="18"/>
          <w:szCs w:val="18"/>
          <w:lang w:val="es-ES"/>
        </w:rPr>
        <w:t xml:space="preserve"> </w:t>
      </w:r>
      <w:r w:rsidRPr="0046416D">
        <w:rPr>
          <w:rFonts w:ascii="GHEA Grapalat" w:hAnsi="GHEA Grapalat"/>
          <w:sz w:val="18"/>
          <w:szCs w:val="18"/>
        </w:rPr>
        <w:t>մասնակցող</w:t>
      </w:r>
      <w:r w:rsidRPr="0046416D">
        <w:rPr>
          <w:rFonts w:ascii="GHEA Grapalat" w:hAnsi="GHEA Grapalat"/>
          <w:sz w:val="18"/>
          <w:szCs w:val="18"/>
          <w:lang w:val="es-ES"/>
        </w:rPr>
        <w:t xml:space="preserve"> </w:t>
      </w:r>
      <w:r w:rsidRPr="0046416D">
        <w:rPr>
          <w:rFonts w:ascii="GHEA Grapalat" w:hAnsi="GHEA Grapalat"/>
          <w:sz w:val="18"/>
          <w:szCs w:val="18"/>
        </w:rPr>
        <w:t>անձը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ներկայացնել</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w:t>
      </w:r>
      <w:r w:rsidRPr="0046416D">
        <w:rPr>
          <w:rFonts w:ascii="GHEA Grapalat" w:hAnsi="GHEA Grapalat"/>
          <w:sz w:val="18"/>
          <w:szCs w:val="18"/>
          <w:lang w:val="es-ES"/>
        </w:rPr>
        <w:t xml:space="preserve"> </w:t>
      </w:r>
      <w:r w:rsidRPr="0046416D">
        <w:rPr>
          <w:rFonts w:ascii="GHEA Grapalat" w:hAnsi="GHEA Grapalat"/>
          <w:sz w:val="18"/>
          <w:szCs w:val="18"/>
        </w:rPr>
        <w:t>ներկայացնելու</w:t>
      </w:r>
      <w:r w:rsidRPr="0046416D">
        <w:rPr>
          <w:rFonts w:ascii="GHEA Grapalat" w:hAnsi="GHEA Grapalat"/>
          <w:sz w:val="18"/>
          <w:szCs w:val="18"/>
          <w:lang w:val="es-ES"/>
        </w:rPr>
        <w:t xml:space="preserve"> </w:t>
      </w:r>
      <w:r w:rsidRPr="0046416D">
        <w:rPr>
          <w:rFonts w:ascii="GHEA Grapalat" w:hAnsi="GHEA Grapalat"/>
          <w:sz w:val="18"/>
          <w:szCs w:val="18"/>
        </w:rPr>
        <w:t>համար</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ժամկետի</w:t>
      </w:r>
      <w:r w:rsidRPr="0046416D">
        <w:rPr>
          <w:rFonts w:ascii="GHEA Grapalat" w:hAnsi="GHEA Grapalat"/>
          <w:sz w:val="18"/>
          <w:szCs w:val="18"/>
          <w:lang w:val="es-ES"/>
        </w:rPr>
        <w:t xml:space="preserve"> </w:t>
      </w:r>
      <w:r w:rsidRPr="0046416D">
        <w:rPr>
          <w:rFonts w:ascii="GHEA Grapalat" w:hAnsi="GHEA Grapalat"/>
          <w:sz w:val="18"/>
          <w:szCs w:val="18"/>
        </w:rPr>
        <w:t>լրանալը</w:t>
      </w:r>
      <w:r w:rsidRPr="0046416D">
        <w:rPr>
          <w:rFonts w:ascii="GHEA Grapalat" w:hAnsi="GHEA Grapalat"/>
          <w:sz w:val="18"/>
          <w:szCs w:val="18"/>
          <w:lang w:val="es-ES"/>
        </w:rPr>
        <w:t>:</w:t>
      </w:r>
    </w:p>
    <w:p w14:paraId="65A24E2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15.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հայցադիմումի</w:t>
      </w:r>
      <w:r w:rsidRPr="0046416D">
        <w:rPr>
          <w:rFonts w:ascii="GHEA Grapalat" w:hAnsi="GHEA Grapalat"/>
          <w:sz w:val="18"/>
          <w:szCs w:val="18"/>
          <w:lang w:val="es-ES"/>
        </w:rPr>
        <w:t xml:space="preserve"> </w:t>
      </w:r>
      <w:r w:rsidRPr="0046416D">
        <w:rPr>
          <w:rFonts w:ascii="GHEA Grapalat" w:hAnsi="GHEA Grapalat"/>
          <w:sz w:val="18"/>
          <w:szCs w:val="18"/>
        </w:rPr>
        <w:t>պատասխան</w:t>
      </w:r>
      <w:r w:rsidRPr="0046416D">
        <w:rPr>
          <w:rFonts w:ascii="GHEA Grapalat" w:hAnsi="GHEA Grapalat"/>
          <w:sz w:val="18"/>
          <w:szCs w:val="18"/>
          <w:lang w:val="es-ES"/>
        </w:rPr>
        <w:t xml:space="preserve"> </w:t>
      </w:r>
      <w:r w:rsidRPr="0046416D">
        <w:rPr>
          <w:rFonts w:ascii="GHEA Grapalat" w:hAnsi="GHEA Grapalat"/>
          <w:sz w:val="18"/>
          <w:szCs w:val="18"/>
        </w:rPr>
        <w:t>ներկայացնելու</w:t>
      </w:r>
      <w:r w:rsidRPr="0046416D">
        <w:rPr>
          <w:rFonts w:ascii="GHEA Grapalat" w:hAnsi="GHEA Grapalat"/>
          <w:sz w:val="18"/>
          <w:szCs w:val="18"/>
          <w:lang w:val="es-ES"/>
        </w:rPr>
        <w:t xml:space="preserve"> </w:t>
      </w:r>
      <w:r w:rsidRPr="0046416D">
        <w:rPr>
          <w:rFonts w:ascii="GHEA Grapalat" w:hAnsi="GHEA Grapalat"/>
          <w:sz w:val="18"/>
          <w:szCs w:val="18"/>
        </w:rPr>
        <w:t>համար</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ժամկետը</w:t>
      </w:r>
      <w:r w:rsidRPr="0046416D">
        <w:rPr>
          <w:rFonts w:ascii="GHEA Grapalat" w:hAnsi="GHEA Grapalat"/>
          <w:sz w:val="18"/>
          <w:szCs w:val="18"/>
          <w:lang w:val="es-ES"/>
        </w:rPr>
        <w:t xml:space="preserve"> </w:t>
      </w:r>
      <w:r w:rsidRPr="0046416D">
        <w:rPr>
          <w:rFonts w:ascii="GHEA Grapalat" w:hAnsi="GHEA Grapalat"/>
          <w:sz w:val="18"/>
          <w:szCs w:val="18"/>
        </w:rPr>
        <w:t>լրանալուց</w:t>
      </w:r>
      <w:r w:rsidRPr="0046416D">
        <w:rPr>
          <w:rFonts w:ascii="GHEA Grapalat" w:hAnsi="GHEA Grapalat"/>
          <w:sz w:val="18"/>
          <w:szCs w:val="18"/>
          <w:lang w:val="es-ES"/>
        </w:rPr>
        <w:t xml:space="preserve"> </w:t>
      </w:r>
      <w:r w:rsidRPr="0046416D">
        <w:rPr>
          <w:rFonts w:ascii="GHEA Grapalat" w:hAnsi="GHEA Grapalat"/>
          <w:sz w:val="18"/>
          <w:szCs w:val="18"/>
        </w:rPr>
        <w:t>հետո՝</w:t>
      </w:r>
      <w:r w:rsidRPr="0046416D">
        <w:rPr>
          <w:rFonts w:ascii="GHEA Grapalat" w:hAnsi="GHEA Grapalat"/>
          <w:sz w:val="18"/>
          <w:szCs w:val="18"/>
          <w:lang w:val="es-ES"/>
        </w:rPr>
        <w:t xml:space="preserve"> </w:t>
      </w:r>
      <w:r w:rsidRPr="0046416D">
        <w:rPr>
          <w:rFonts w:ascii="GHEA Grapalat" w:hAnsi="GHEA Grapalat"/>
          <w:sz w:val="18"/>
          <w:szCs w:val="18"/>
        </w:rPr>
        <w:t>եռօրյա</w:t>
      </w:r>
      <w:r w:rsidRPr="0046416D">
        <w:rPr>
          <w:rFonts w:ascii="GHEA Grapalat" w:hAnsi="GHEA Grapalat"/>
          <w:sz w:val="18"/>
          <w:szCs w:val="18"/>
          <w:lang w:val="es-ES"/>
        </w:rPr>
        <w:t xml:space="preserve"> </w:t>
      </w:r>
      <w:r w:rsidRPr="0046416D">
        <w:rPr>
          <w:rFonts w:ascii="GHEA Grapalat" w:hAnsi="GHEA Grapalat"/>
          <w:sz w:val="18"/>
          <w:szCs w:val="18"/>
        </w:rPr>
        <w:t>ժամկետում</w:t>
      </w:r>
      <w:r w:rsidRPr="0046416D">
        <w:rPr>
          <w:rFonts w:ascii="GHEA Grapalat" w:hAnsi="GHEA Grapalat"/>
          <w:sz w:val="18"/>
          <w:szCs w:val="18"/>
          <w:lang w:val="es-ES"/>
        </w:rPr>
        <w:t>:</w:t>
      </w:r>
    </w:p>
    <w:p w14:paraId="1E9D2AC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16. </w:t>
      </w:r>
      <w:r w:rsidRPr="0046416D">
        <w:rPr>
          <w:rFonts w:ascii="GHEA Grapalat" w:hAnsi="GHEA Grapalat"/>
          <w:sz w:val="18"/>
          <w:szCs w:val="18"/>
        </w:rPr>
        <w:t>Գործը</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նիստում</w:t>
      </w:r>
      <w:r w:rsidRPr="0046416D">
        <w:rPr>
          <w:rFonts w:ascii="GHEA Grapalat" w:hAnsi="GHEA Grapalat"/>
          <w:sz w:val="18"/>
          <w:szCs w:val="18"/>
          <w:lang w:val="es-ES"/>
        </w:rPr>
        <w:t xml:space="preserve"> </w:t>
      </w:r>
      <w:r w:rsidRPr="0046416D">
        <w:rPr>
          <w:rFonts w:ascii="GHEA Grapalat" w:hAnsi="GHEA Grapalat"/>
          <w:sz w:val="18"/>
          <w:szCs w:val="18"/>
        </w:rPr>
        <w:t>քննելու</w:t>
      </w:r>
      <w:r w:rsidRPr="0046416D">
        <w:rPr>
          <w:rFonts w:ascii="GHEA Grapalat" w:hAnsi="GHEA Grapalat"/>
          <w:sz w:val="18"/>
          <w:szCs w:val="18"/>
          <w:lang w:val="es-ES"/>
        </w:rPr>
        <w:t xml:space="preserve"> </w:t>
      </w:r>
      <w:r w:rsidRPr="0046416D">
        <w:rPr>
          <w:rFonts w:ascii="GHEA Grapalat" w:hAnsi="GHEA Grapalat"/>
          <w:sz w:val="18"/>
          <w:szCs w:val="18"/>
        </w:rPr>
        <w:t>հարցը</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լուծվել</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հայցադիմումը</w:t>
      </w:r>
      <w:r w:rsidRPr="0046416D">
        <w:rPr>
          <w:rFonts w:ascii="GHEA Grapalat" w:hAnsi="GHEA Grapalat"/>
          <w:sz w:val="18"/>
          <w:szCs w:val="18"/>
          <w:lang w:val="es-ES"/>
        </w:rPr>
        <w:t xml:space="preserve"> </w:t>
      </w:r>
      <w:r w:rsidRPr="0046416D">
        <w:rPr>
          <w:rFonts w:ascii="GHEA Grapalat" w:hAnsi="GHEA Grapalat"/>
          <w:sz w:val="18"/>
          <w:szCs w:val="18"/>
        </w:rPr>
        <w:t>վարույթ</w:t>
      </w:r>
      <w:r w:rsidRPr="0046416D">
        <w:rPr>
          <w:rFonts w:ascii="GHEA Grapalat" w:hAnsi="GHEA Grapalat"/>
          <w:sz w:val="18"/>
          <w:szCs w:val="18"/>
          <w:lang w:val="es-ES"/>
        </w:rPr>
        <w:t xml:space="preserve"> </w:t>
      </w:r>
      <w:r w:rsidRPr="0046416D">
        <w:rPr>
          <w:rFonts w:ascii="GHEA Grapalat" w:hAnsi="GHEA Grapalat"/>
          <w:sz w:val="18"/>
          <w:szCs w:val="18"/>
        </w:rPr>
        <w:t>ընդունելու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որոշմամբ</w:t>
      </w:r>
      <w:r w:rsidRPr="0046416D">
        <w:rPr>
          <w:rFonts w:ascii="GHEA Grapalat" w:hAnsi="GHEA Grapalat"/>
          <w:sz w:val="18"/>
          <w:szCs w:val="18"/>
          <w:lang w:val="es-ES"/>
        </w:rPr>
        <w:t>:</w:t>
      </w:r>
    </w:p>
    <w:p w14:paraId="0E7ECA65"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17</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Վիճարկվող</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հիմքում</w:t>
      </w:r>
      <w:r w:rsidRPr="0046416D">
        <w:rPr>
          <w:rFonts w:ascii="GHEA Grapalat" w:hAnsi="GHEA Grapalat"/>
          <w:sz w:val="18"/>
          <w:szCs w:val="18"/>
          <w:lang w:val="es-ES"/>
        </w:rPr>
        <w:t xml:space="preserve"> </w:t>
      </w:r>
      <w:r w:rsidRPr="0046416D">
        <w:rPr>
          <w:rFonts w:ascii="GHEA Grapalat" w:hAnsi="GHEA Grapalat"/>
          <w:sz w:val="18"/>
          <w:szCs w:val="18"/>
        </w:rPr>
        <w:t>ընկած</w:t>
      </w:r>
      <w:r w:rsidRPr="0046416D">
        <w:rPr>
          <w:rFonts w:ascii="GHEA Grapalat" w:hAnsi="GHEA Grapalat"/>
          <w:sz w:val="18"/>
          <w:szCs w:val="18"/>
          <w:lang w:val="es-ES"/>
        </w:rPr>
        <w:t xml:space="preserve"> </w:t>
      </w:r>
      <w:r w:rsidRPr="0046416D">
        <w:rPr>
          <w:rFonts w:ascii="GHEA Grapalat" w:hAnsi="GHEA Grapalat"/>
          <w:sz w:val="18"/>
          <w:szCs w:val="18"/>
        </w:rPr>
        <w:t>հանգամանքների</w:t>
      </w:r>
      <w:r w:rsidRPr="0046416D">
        <w:rPr>
          <w:rFonts w:ascii="GHEA Grapalat" w:hAnsi="GHEA Grapalat"/>
          <w:sz w:val="18"/>
          <w:szCs w:val="18"/>
          <w:lang w:val="es-ES"/>
        </w:rPr>
        <w:t xml:space="preserve">, </w:t>
      </w:r>
      <w:r w:rsidRPr="0046416D">
        <w:rPr>
          <w:rFonts w:ascii="GHEA Grapalat" w:hAnsi="GHEA Grapalat"/>
          <w:sz w:val="18"/>
          <w:szCs w:val="18"/>
        </w:rPr>
        <w:t>ինչպես</w:t>
      </w:r>
      <w:r w:rsidRPr="0046416D">
        <w:rPr>
          <w:rFonts w:ascii="GHEA Grapalat" w:hAnsi="GHEA Grapalat"/>
          <w:sz w:val="18"/>
          <w:szCs w:val="18"/>
          <w:lang w:val="es-ES"/>
        </w:rPr>
        <w:t xml:space="preserve"> </w:t>
      </w:r>
      <w:r w:rsidRPr="0046416D">
        <w:rPr>
          <w:rFonts w:ascii="GHEA Grapalat" w:hAnsi="GHEA Grapalat"/>
          <w:sz w:val="18"/>
          <w:szCs w:val="18"/>
        </w:rPr>
        <w:t>նաև</w:t>
      </w:r>
      <w:r w:rsidRPr="0046416D">
        <w:rPr>
          <w:rFonts w:ascii="GHEA Grapalat" w:hAnsi="GHEA Grapalat"/>
          <w:sz w:val="18"/>
          <w:szCs w:val="18"/>
          <w:lang w:val="es-ES"/>
        </w:rPr>
        <w:t xml:space="preserve"> </w:t>
      </w:r>
      <w:r w:rsidRPr="0046416D">
        <w:rPr>
          <w:rFonts w:ascii="GHEA Grapalat" w:hAnsi="GHEA Grapalat"/>
          <w:sz w:val="18"/>
          <w:szCs w:val="18"/>
        </w:rPr>
        <w:t>տվյալ</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կատարման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ընդունման</w:t>
      </w:r>
      <w:r w:rsidRPr="0046416D">
        <w:rPr>
          <w:rFonts w:ascii="GHEA Grapalat" w:hAnsi="GHEA Grapalat"/>
          <w:sz w:val="18"/>
          <w:szCs w:val="18"/>
          <w:lang w:val="es-ES"/>
        </w:rPr>
        <w:t xml:space="preserve"> </w:t>
      </w:r>
      <w:r w:rsidRPr="0046416D">
        <w:rPr>
          <w:rFonts w:ascii="GHEA Grapalat" w:hAnsi="GHEA Grapalat"/>
          <w:sz w:val="18"/>
          <w:szCs w:val="18"/>
        </w:rPr>
        <w:t>օրենքով</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իրավական</w:t>
      </w:r>
      <w:r w:rsidRPr="0046416D">
        <w:rPr>
          <w:rFonts w:ascii="GHEA Grapalat" w:hAnsi="GHEA Grapalat"/>
          <w:sz w:val="18"/>
          <w:szCs w:val="18"/>
          <w:lang w:val="es-ES"/>
        </w:rPr>
        <w:t xml:space="preserve"> </w:t>
      </w:r>
      <w:r w:rsidRPr="0046416D">
        <w:rPr>
          <w:rFonts w:ascii="GHEA Grapalat" w:hAnsi="GHEA Grapalat"/>
          <w:sz w:val="18"/>
          <w:szCs w:val="18"/>
        </w:rPr>
        <w:t>ակտերով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կարգը</w:t>
      </w:r>
      <w:r w:rsidRPr="0046416D">
        <w:rPr>
          <w:rFonts w:ascii="GHEA Grapalat" w:hAnsi="GHEA Grapalat"/>
          <w:sz w:val="18"/>
          <w:szCs w:val="18"/>
          <w:lang w:val="es-ES"/>
        </w:rPr>
        <w:t xml:space="preserve"> </w:t>
      </w:r>
      <w:r w:rsidRPr="0046416D">
        <w:rPr>
          <w:rFonts w:ascii="GHEA Grapalat" w:hAnsi="GHEA Grapalat"/>
          <w:sz w:val="18"/>
          <w:szCs w:val="18"/>
        </w:rPr>
        <w:t>պահպանված</w:t>
      </w:r>
      <w:r w:rsidRPr="0046416D">
        <w:rPr>
          <w:rFonts w:ascii="GHEA Grapalat" w:hAnsi="GHEA Grapalat"/>
          <w:sz w:val="18"/>
          <w:szCs w:val="18"/>
          <w:lang w:val="es-ES"/>
        </w:rPr>
        <w:t xml:space="preserve"> </w:t>
      </w:r>
      <w:r w:rsidRPr="0046416D">
        <w:rPr>
          <w:rFonts w:ascii="GHEA Grapalat" w:hAnsi="GHEA Grapalat"/>
          <w:sz w:val="18"/>
          <w:szCs w:val="18"/>
        </w:rPr>
        <w:t>լինելու</w:t>
      </w:r>
      <w:r w:rsidRPr="0046416D">
        <w:rPr>
          <w:rFonts w:ascii="GHEA Grapalat" w:hAnsi="GHEA Grapalat"/>
          <w:sz w:val="18"/>
          <w:szCs w:val="18"/>
          <w:lang w:val="es-ES"/>
        </w:rPr>
        <w:t xml:space="preserve"> </w:t>
      </w:r>
      <w:r w:rsidRPr="0046416D">
        <w:rPr>
          <w:rFonts w:ascii="GHEA Grapalat" w:hAnsi="GHEA Grapalat"/>
          <w:sz w:val="18"/>
          <w:szCs w:val="18"/>
        </w:rPr>
        <w:t>փաստերն</w:t>
      </w:r>
      <w:r w:rsidRPr="0046416D">
        <w:rPr>
          <w:rFonts w:ascii="GHEA Grapalat" w:hAnsi="GHEA Grapalat"/>
          <w:sz w:val="18"/>
          <w:szCs w:val="18"/>
          <w:lang w:val="es-ES"/>
        </w:rPr>
        <w:t xml:space="preserve"> </w:t>
      </w:r>
      <w:r w:rsidRPr="0046416D">
        <w:rPr>
          <w:rFonts w:ascii="GHEA Grapalat" w:hAnsi="GHEA Grapalat"/>
          <w:sz w:val="18"/>
          <w:szCs w:val="18"/>
        </w:rPr>
        <w:t>ապացուցելու</w:t>
      </w:r>
      <w:r w:rsidRPr="0046416D">
        <w:rPr>
          <w:rFonts w:ascii="GHEA Grapalat" w:hAnsi="GHEA Grapalat"/>
          <w:sz w:val="18"/>
          <w:szCs w:val="18"/>
          <w:lang w:val="es-ES"/>
        </w:rPr>
        <w:t xml:space="preserve"> </w:t>
      </w:r>
      <w:r w:rsidRPr="0046416D">
        <w:rPr>
          <w:rFonts w:ascii="GHEA Grapalat" w:hAnsi="GHEA Grapalat"/>
          <w:sz w:val="18"/>
          <w:szCs w:val="18"/>
        </w:rPr>
        <w:t>պարտականությունը</w:t>
      </w:r>
      <w:r w:rsidRPr="0046416D">
        <w:rPr>
          <w:rFonts w:ascii="GHEA Grapalat" w:hAnsi="GHEA Grapalat"/>
          <w:sz w:val="18"/>
          <w:szCs w:val="18"/>
          <w:lang w:val="es-ES"/>
        </w:rPr>
        <w:t xml:space="preserve"> </w:t>
      </w:r>
      <w:r w:rsidRPr="0046416D">
        <w:rPr>
          <w:rFonts w:ascii="GHEA Grapalat" w:hAnsi="GHEA Grapalat"/>
          <w:sz w:val="18"/>
          <w:szCs w:val="18"/>
        </w:rPr>
        <w:t>կրում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պատասխանողը</w:t>
      </w:r>
      <w:r w:rsidRPr="0046416D">
        <w:rPr>
          <w:rFonts w:ascii="GHEA Grapalat" w:hAnsi="GHEA Grapalat"/>
          <w:sz w:val="18"/>
          <w:szCs w:val="18"/>
          <w:lang w:val="es-ES"/>
        </w:rPr>
        <w:t>:</w:t>
      </w:r>
    </w:p>
    <w:p w14:paraId="31273DB7"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lastRenderedPageBreak/>
        <w:t>12</w:t>
      </w:r>
      <w:r w:rsidRPr="0046416D">
        <w:rPr>
          <w:rFonts w:ascii="Cambria Math" w:hAnsi="Cambria Math" w:cs="Cambria Math"/>
          <w:sz w:val="18"/>
          <w:szCs w:val="18"/>
          <w:lang w:val="es-ES"/>
        </w:rPr>
        <w:t>․</w:t>
      </w:r>
      <w:r w:rsidRPr="0046416D">
        <w:rPr>
          <w:rFonts w:ascii="GHEA Grapalat" w:hAnsi="GHEA Grapalat"/>
          <w:sz w:val="18"/>
          <w:szCs w:val="18"/>
          <w:lang w:val="es-ES"/>
        </w:rPr>
        <w:t>18</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Պատասխանողը</w:t>
      </w:r>
      <w:r w:rsidRPr="0046416D">
        <w:rPr>
          <w:rFonts w:ascii="GHEA Grapalat" w:hAnsi="GHEA Grapalat"/>
          <w:sz w:val="18"/>
          <w:szCs w:val="18"/>
          <w:lang w:val="es-ES"/>
        </w:rPr>
        <w:t xml:space="preserve"> </w:t>
      </w:r>
      <w:r w:rsidRPr="0046416D">
        <w:rPr>
          <w:rFonts w:ascii="GHEA Grapalat" w:hAnsi="GHEA Grapalat"/>
          <w:sz w:val="18"/>
          <w:szCs w:val="18"/>
        </w:rPr>
        <w:t>վիճարկվող</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իրավաչափությունը</w:t>
      </w:r>
      <w:r w:rsidRPr="0046416D">
        <w:rPr>
          <w:rFonts w:ascii="GHEA Grapalat" w:hAnsi="GHEA Grapalat"/>
          <w:sz w:val="18"/>
          <w:szCs w:val="18"/>
          <w:lang w:val="es-ES"/>
        </w:rPr>
        <w:t xml:space="preserve"> </w:t>
      </w:r>
      <w:r w:rsidRPr="0046416D">
        <w:rPr>
          <w:rFonts w:ascii="GHEA Grapalat" w:hAnsi="GHEA Grapalat"/>
          <w:sz w:val="18"/>
          <w:szCs w:val="18"/>
        </w:rPr>
        <w:t>հիմնավորող</w:t>
      </w:r>
      <w:r w:rsidRPr="0046416D">
        <w:rPr>
          <w:rFonts w:ascii="GHEA Grapalat" w:hAnsi="GHEA Grapalat"/>
          <w:sz w:val="18"/>
          <w:szCs w:val="18"/>
          <w:lang w:val="es-ES"/>
        </w:rPr>
        <w:t xml:space="preserve"> </w:t>
      </w:r>
      <w:r w:rsidRPr="0046416D">
        <w:rPr>
          <w:rFonts w:ascii="GHEA Grapalat" w:hAnsi="GHEA Grapalat"/>
          <w:sz w:val="18"/>
          <w:szCs w:val="18"/>
        </w:rPr>
        <w:t>ապացույցներ</w:t>
      </w:r>
      <w:r w:rsidRPr="0046416D">
        <w:rPr>
          <w:rFonts w:ascii="GHEA Grapalat" w:hAnsi="GHEA Grapalat"/>
          <w:sz w:val="18"/>
          <w:szCs w:val="18"/>
          <w:lang w:val="es-ES"/>
        </w:rPr>
        <w:t xml:space="preserve"> </w:t>
      </w:r>
      <w:r w:rsidRPr="0046416D">
        <w:rPr>
          <w:rFonts w:ascii="GHEA Grapalat" w:hAnsi="GHEA Grapalat"/>
          <w:sz w:val="18"/>
          <w:szCs w:val="18"/>
        </w:rPr>
        <w:t>կարող</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ներկայացնել</w:t>
      </w:r>
      <w:r w:rsidRPr="0046416D">
        <w:rPr>
          <w:rFonts w:ascii="GHEA Grapalat" w:hAnsi="GHEA Grapalat"/>
          <w:sz w:val="18"/>
          <w:szCs w:val="18"/>
          <w:lang w:val="es-ES"/>
        </w:rPr>
        <w:t xml:space="preserve"> </w:t>
      </w:r>
      <w:r w:rsidRPr="0046416D">
        <w:rPr>
          <w:rFonts w:ascii="GHEA Grapalat" w:hAnsi="GHEA Grapalat"/>
          <w:sz w:val="18"/>
          <w:szCs w:val="18"/>
        </w:rPr>
        <w:t>միայն</w:t>
      </w:r>
      <w:r w:rsidRPr="0046416D">
        <w:rPr>
          <w:rFonts w:ascii="GHEA Grapalat" w:hAnsi="GHEA Grapalat"/>
          <w:sz w:val="18"/>
          <w:szCs w:val="18"/>
          <w:lang w:val="es-ES"/>
        </w:rPr>
        <w:t xml:space="preserve"> </w:t>
      </w:r>
      <w:r w:rsidRPr="0046416D">
        <w:rPr>
          <w:rFonts w:ascii="GHEA Grapalat" w:hAnsi="GHEA Grapalat"/>
          <w:sz w:val="18"/>
          <w:szCs w:val="18"/>
        </w:rPr>
        <w:t>ապացույցները</w:t>
      </w:r>
      <w:r w:rsidRPr="0046416D">
        <w:rPr>
          <w:rFonts w:ascii="GHEA Grapalat" w:hAnsi="GHEA Grapalat"/>
          <w:sz w:val="18"/>
          <w:szCs w:val="18"/>
          <w:lang w:val="es-ES"/>
        </w:rPr>
        <w:t xml:space="preserve"> </w:t>
      </w:r>
      <w:r w:rsidRPr="0046416D">
        <w:rPr>
          <w:rFonts w:ascii="GHEA Grapalat" w:hAnsi="GHEA Grapalat"/>
          <w:sz w:val="18"/>
          <w:szCs w:val="18"/>
        </w:rPr>
        <w:t>պահանջելու</w:t>
      </w:r>
      <w:r w:rsidRPr="0046416D">
        <w:rPr>
          <w:rFonts w:ascii="GHEA Grapalat" w:hAnsi="GHEA Grapalat"/>
          <w:sz w:val="18"/>
          <w:szCs w:val="18"/>
          <w:lang w:val="es-ES"/>
        </w:rPr>
        <w:t xml:space="preserve"> </w:t>
      </w:r>
      <w:r w:rsidRPr="0046416D">
        <w:rPr>
          <w:rFonts w:ascii="GHEA Grapalat" w:hAnsi="GHEA Grapalat"/>
          <w:sz w:val="18"/>
          <w:szCs w:val="18"/>
        </w:rPr>
        <w:t>որոշման</w:t>
      </w:r>
      <w:r w:rsidRPr="0046416D">
        <w:rPr>
          <w:rFonts w:ascii="GHEA Grapalat" w:hAnsi="GHEA Grapalat"/>
          <w:sz w:val="18"/>
          <w:szCs w:val="18"/>
          <w:lang w:val="es-ES"/>
        </w:rPr>
        <w:t xml:space="preserve"> </w:t>
      </w:r>
      <w:r w:rsidRPr="0046416D">
        <w:rPr>
          <w:rFonts w:ascii="GHEA Grapalat" w:hAnsi="GHEA Grapalat"/>
          <w:sz w:val="18"/>
          <w:szCs w:val="18"/>
        </w:rPr>
        <w:t>կատարման</w:t>
      </w:r>
      <w:r w:rsidRPr="0046416D">
        <w:rPr>
          <w:rFonts w:ascii="GHEA Grapalat" w:hAnsi="GHEA Grapalat"/>
          <w:sz w:val="18"/>
          <w:szCs w:val="18"/>
          <w:lang w:val="es-ES"/>
        </w:rPr>
        <w:t xml:space="preserve"> </w:t>
      </w:r>
      <w:r w:rsidRPr="0046416D">
        <w:rPr>
          <w:rFonts w:ascii="GHEA Grapalat" w:hAnsi="GHEA Grapalat"/>
          <w:sz w:val="18"/>
          <w:szCs w:val="18"/>
        </w:rPr>
        <w:t>ընթացքում</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դեպքերի</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հիմնավորում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ապացույցի</w:t>
      </w:r>
      <w:r w:rsidRPr="0046416D">
        <w:rPr>
          <w:rFonts w:ascii="GHEA Grapalat" w:hAnsi="GHEA Grapalat"/>
          <w:sz w:val="18"/>
          <w:szCs w:val="18"/>
          <w:lang w:val="es-ES"/>
        </w:rPr>
        <w:t xml:space="preserve"> </w:t>
      </w:r>
      <w:r w:rsidRPr="0046416D">
        <w:rPr>
          <w:rFonts w:ascii="GHEA Grapalat" w:hAnsi="GHEA Grapalat"/>
          <w:sz w:val="18"/>
          <w:szCs w:val="18"/>
        </w:rPr>
        <w:t>ներկայացման</w:t>
      </w:r>
      <w:r w:rsidRPr="0046416D">
        <w:rPr>
          <w:rFonts w:ascii="GHEA Grapalat" w:hAnsi="GHEA Grapalat"/>
          <w:sz w:val="18"/>
          <w:szCs w:val="18"/>
          <w:lang w:val="es-ES"/>
        </w:rPr>
        <w:t xml:space="preserve"> </w:t>
      </w:r>
      <w:r w:rsidRPr="0046416D">
        <w:rPr>
          <w:rFonts w:ascii="GHEA Grapalat" w:hAnsi="GHEA Grapalat"/>
          <w:sz w:val="18"/>
          <w:szCs w:val="18"/>
        </w:rPr>
        <w:t>անհնարինությունը</w:t>
      </w:r>
      <w:r w:rsidRPr="0046416D">
        <w:rPr>
          <w:rFonts w:ascii="GHEA Grapalat" w:hAnsi="GHEA Grapalat"/>
          <w:sz w:val="18"/>
          <w:szCs w:val="18"/>
          <w:lang w:val="es-ES"/>
        </w:rPr>
        <w:t xml:space="preserve"> </w:t>
      </w:r>
      <w:r w:rsidRPr="0046416D">
        <w:rPr>
          <w:rFonts w:ascii="GHEA Grapalat" w:hAnsi="GHEA Grapalat"/>
          <w:sz w:val="18"/>
          <w:szCs w:val="18"/>
        </w:rPr>
        <w:t>իրենից</w:t>
      </w:r>
      <w:r w:rsidRPr="0046416D">
        <w:rPr>
          <w:rFonts w:ascii="GHEA Grapalat" w:hAnsi="GHEA Grapalat"/>
          <w:sz w:val="18"/>
          <w:szCs w:val="18"/>
          <w:lang w:val="es-ES"/>
        </w:rPr>
        <w:t xml:space="preserve"> </w:t>
      </w:r>
      <w:r w:rsidRPr="0046416D">
        <w:rPr>
          <w:rFonts w:ascii="GHEA Grapalat" w:hAnsi="GHEA Grapalat"/>
          <w:sz w:val="18"/>
          <w:szCs w:val="18"/>
        </w:rPr>
        <w:t>անկախ</w:t>
      </w:r>
      <w:r w:rsidRPr="0046416D">
        <w:rPr>
          <w:rFonts w:ascii="GHEA Grapalat" w:hAnsi="GHEA Grapalat"/>
          <w:sz w:val="18"/>
          <w:szCs w:val="18"/>
          <w:lang w:val="es-ES"/>
        </w:rPr>
        <w:t xml:space="preserve"> </w:t>
      </w:r>
      <w:r w:rsidRPr="0046416D">
        <w:rPr>
          <w:rFonts w:ascii="GHEA Grapalat" w:hAnsi="GHEA Grapalat"/>
          <w:sz w:val="18"/>
          <w:szCs w:val="18"/>
        </w:rPr>
        <w:t>պատճառներով</w:t>
      </w:r>
      <w:r w:rsidRPr="0046416D">
        <w:rPr>
          <w:rFonts w:ascii="GHEA Grapalat" w:hAnsi="GHEA Grapalat"/>
          <w:sz w:val="18"/>
          <w:szCs w:val="18"/>
          <w:lang w:val="es-ES"/>
        </w:rPr>
        <w:t>:</w:t>
      </w:r>
    </w:p>
    <w:p w14:paraId="497751B9"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19 .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բացառությամբ</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6-</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բողոքարկումն</w:t>
      </w:r>
      <w:r w:rsidRPr="0046416D">
        <w:rPr>
          <w:rFonts w:ascii="GHEA Grapalat" w:hAnsi="GHEA Grapalat"/>
          <w:sz w:val="18"/>
          <w:szCs w:val="18"/>
          <w:lang w:val="es-ES"/>
        </w:rPr>
        <w:t xml:space="preserve"> </w:t>
      </w:r>
      <w:r w:rsidRPr="0046416D">
        <w:rPr>
          <w:rFonts w:ascii="GHEA Grapalat" w:hAnsi="GHEA Grapalat"/>
          <w:sz w:val="18"/>
          <w:szCs w:val="18"/>
        </w:rPr>
        <w:t>ինքնաբերաբար</w:t>
      </w:r>
      <w:r w:rsidRPr="0046416D">
        <w:rPr>
          <w:rFonts w:ascii="GHEA Grapalat" w:hAnsi="GHEA Grapalat"/>
          <w:sz w:val="18"/>
          <w:szCs w:val="18"/>
          <w:lang w:val="es-ES"/>
        </w:rPr>
        <w:t xml:space="preserve"> </w:t>
      </w:r>
      <w:r w:rsidRPr="0046416D">
        <w:rPr>
          <w:rFonts w:ascii="GHEA Grapalat" w:hAnsi="GHEA Grapalat"/>
          <w:sz w:val="18"/>
          <w:szCs w:val="18"/>
        </w:rPr>
        <w:t>կասեցնում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հրավերի</w:t>
      </w:r>
      <w:r w:rsidRPr="0046416D">
        <w:rPr>
          <w:rFonts w:ascii="GHEA Grapalat" w:hAnsi="GHEA Grapalat"/>
          <w:sz w:val="18"/>
          <w:szCs w:val="18"/>
          <w:lang w:val="es-ES"/>
        </w:rPr>
        <w:t xml:space="preserve"> 12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10 </w:t>
      </w:r>
      <w:r w:rsidRPr="0046416D">
        <w:rPr>
          <w:rFonts w:ascii="GHEA Grapalat" w:hAnsi="GHEA Grapalat" w:cs="GHEA Grapalat"/>
          <w:sz w:val="18"/>
          <w:szCs w:val="18"/>
        </w:rPr>
        <w:t>կետով</w:t>
      </w:r>
      <w:r w:rsidRPr="0046416D">
        <w:rPr>
          <w:rFonts w:ascii="GHEA Grapalat" w:hAnsi="GHEA Grapalat"/>
          <w:sz w:val="18"/>
          <w:szCs w:val="18"/>
          <w:lang w:val="es-ES"/>
        </w:rPr>
        <w:t xml:space="preserve"> </w:t>
      </w:r>
      <w:r w:rsidRPr="0046416D">
        <w:rPr>
          <w:rFonts w:ascii="GHEA Grapalat" w:hAnsi="GHEA Grapalat" w:cs="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հրապարակվելու</w:t>
      </w:r>
      <w:r w:rsidRPr="0046416D">
        <w:rPr>
          <w:rFonts w:ascii="GHEA Grapalat" w:hAnsi="GHEA Grapalat"/>
          <w:sz w:val="18"/>
          <w:szCs w:val="18"/>
          <w:lang w:val="es-ES"/>
        </w:rPr>
        <w:t xml:space="preserve"> </w:t>
      </w:r>
      <w:r w:rsidRPr="0046416D">
        <w:rPr>
          <w:rFonts w:ascii="GHEA Grapalat" w:hAnsi="GHEA Grapalat"/>
          <w:sz w:val="18"/>
          <w:szCs w:val="18"/>
        </w:rPr>
        <w:t>օրվանից</w:t>
      </w:r>
      <w:r w:rsidRPr="0046416D">
        <w:rPr>
          <w:rFonts w:ascii="GHEA Grapalat" w:hAnsi="GHEA Grapalat"/>
          <w:sz w:val="18"/>
          <w:szCs w:val="18"/>
          <w:lang w:val="es-ES"/>
        </w:rPr>
        <w:t xml:space="preserve"> </w:t>
      </w:r>
      <w:r w:rsidRPr="0046416D">
        <w:rPr>
          <w:rFonts w:ascii="GHEA Grapalat" w:hAnsi="GHEA Grapalat"/>
          <w:sz w:val="18"/>
          <w:szCs w:val="18"/>
        </w:rPr>
        <w:t>մինչև</w:t>
      </w:r>
      <w:r w:rsidRPr="0046416D">
        <w:rPr>
          <w:rFonts w:ascii="GHEA Grapalat" w:hAnsi="GHEA Grapalat"/>
          <w:sz w:val="18"/>
          <w:szCs w:val="18"/>
          <w:lang w:val="es-ES"/>
        </w:rPr>
        <w:t xml:space="preserve"> </w:t>
      </w:r>
      <w:r w:rsidRPr="0046416D">
        <w:rPr>
          <w:rFonts w:ascii="GHEA Grapalat" w:hAnsi="GHEA Grapalat"/>
          <w:sz w:val="18"/>
          <w:szCs w:val="18"/>
        </w:rPr>
        <w:t>վեճի</w:t>
      </w:r>
      <w:r w:rsidRPr="0046416D">
        <w:rPr>
          <w:rFonts w:ascii="GHEA Grapalat" w:hAnsi="GHEA Grapalat"/>
          <w:sz w:val="18"/>
          <w:szCs w:val="18"/>
          <w:lang w:val="es-ES"/>
        </w:rPr>
        <w:t xml:space="preserve"> </w:t>
      </w:r>
      <w:r w:rsidRPr="0046416D">
        <w:rPr>
          <w:rFonts w:ascii="GHEA Grapalat" w:hAnsi="GHEA Grapalat"/>
          <w:sz w:val="18"/>
          <w:szCs w:val="18"/>
        </w:rPr>
        <w:t>քննության</w:t>
      </w:r>
      <w:r w:rsidRPr="0046416D">
        <w:rPr>
          <w:rFonts w:ascii="GHEA Grapalat" w:hAnsi="GHEA Grapalat"/>
          <w:sz w:val="18"/>
          <w:szCs w:val="18"/>
          <w:lang w:val="es-ES"/>
        </w:rPr>
        <w:t xml:space="preserve"> </w:t>
      </w:r>
      <w:r w:rsidRPr="0046416D">
        <w:rPr>
          <w:rFonts w:ascii="GHEA Grapalat" w:hAnsi="GHEA Grapalat"/>
          <w:sz w:val="18"/>
          <w:szCs w:val="18"/>
        </w:rPr>
        <w:t>արդյունքներով</w:t>
      </w:r>
      <w:r w:rsidRPr="0046416D">
        <w:rPr>
          <w:rFonts w:ascii="GHEA Grapalat" w:hAnsi="GHEA Grapalat"/>
          <w:sz w:val="18"/>
          <w:szCs w:val="18"/>
          <w:lang w:val="es-ES"/>
        </w:rPr>
        <w:t xml:space="preserve"> </w:t>
      </w:r>
      <w:r w:rsidRPr="0046416D">
        <w:rPr>
          <w:rFonts w:ascii="GHEA Grapalat" w:hAnsi="GHEA Grapalat"/>
          <w:sz w:val="18"/>
          <w:szCs w:val="18"/>
        </w:rPr>
        <w:t>առաջին</w:t>
      </w:r>
      <w:r w:rsidRPr="0046416D">
        <w:rPr>
          <w:rFonts w:ascii="GHEA Grapalat" w:hAnsi="GHEA Grapalat"/>
          <w:sz w:val="18"/>
          <w:szCs w:val="18"/>
          <w:lang w:val="es-ES"/>
        </w:rPr>
        <w:t xml:space="preserve"> </w:t>
      </w:r>
      <w:r w:rsidRPr="0046416D">
        <w:rPr>
          <w:rFonts w:ascii="GHEA Grapalat" w:hAnsi="GHEA Grapalat"/>
          <w:sz w:val="18"/>
          <w:szCs w:val="18"/>
        </w:rPr>
        <w:t>ատյանի</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կայացրած</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ուժի</w:t>
      </w:r>
      <w:r w:rsidRPr="0046416D">
        <w:rPr>
          <w:rFonts w:ascii="GHEA Grapalat" w:hAnsi="GHEA Grapalat"/>
          <w:sz w:val="18"/>
          <w:szCs w:val="18"/>
          <w:lang w:val="es-ES"/>
        </w:rPr>
        <w:t xml:space="preserve"> </w:t>
      </w:r>
      <w:r w:rsidRPr="0046416D">
        <w:rPr>
          <w:rFonts w:ascii="GHEA Grapalat" w:hAnsi="GHEA Grapalat"/>
          <w:sz w:val="18"/>
          <w:szCs w:val="18"/>
        </w:rPr>
        <w:t>մեջ</w:t>
      </w:r>
      <w:r w:rsidRPr="0046416D">
        <w:rPr>
          <w:rFonts w:ascii="GHEA Grapalat" w:hAnsi="GHEA Grapalat"/>
          <w:sz w:val="18"/>
          <w:szCs w:val="18"/>
          <w:lang w:val="es-ES"/>
        </w:rPr>
        <w:t xml:space="preserve"> </w:t>
      </w:r>
      <w:r w:rsidRPr="0046416D">
        <w:rPr>
          <w:rFonts w:ascii="GHEA Grapalat" w:hAnsi="GHEA Grapalat"/>
          <w:sz w:val="18"/>
          <w:szCs w:val="18"/>
        </w:rPr>
        <w:t>մտնելու</w:t>
      </w:r>
      <w:r w:rsidRPr="0046416D">
        <w:rPr>
          <w:rFonts w:ascii="GHEA Grapalat" w:hAnsi="GHEA Grapalat"/>
          <w:sz w:val="18"/>
          <w:szCs w:val="18"/>
          <w:lang w:val="es-ES"/>
        </w:rPr>
        <w:t xml:space="preserve"> </w:t>
      </w:r>
      <w:r w:rsidRPr="0046416D">
        <w:rPr>
          <w:rFonts w:ascii="GHEA Grapalat" w:hAnsi="GHEA Grapalat"/>
          <w:sz w:val="18"/>
          <w:szCs w:val="18"/>
        </w:rPr>
        <w:t>օրը</w:t>
      </w:r>
      <w:r w:rsidRPr="0046416D">
        <w:rPr>
          <w:rFonts w:ascii="GHEA Grapalat" w:hAnsi="GHEA Grapalat"/>
          <w:sz w:val="18"/>
          <w:szCs w:val="18"/>
          <w:lang w:val="es-ES"/>
        </w:rPr>
        <w:t>:</w:t>
      </w:r>
    </w:p>
    <w:p w14:paraId="0187018C"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20</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Այն</w:t>
      </w:r>
      <w:r w:rsidRPr="0046416D">
        <w:rPr>
          <w:rFonts w:ascii="GHEA Grapalat" w:hAnsi="GHEA Grapalat"/>
          <w:sz w:val="18"/>
          <w:szCs w:val="18"/>
          <w:lang w:val="es-ES"/>
        </w:rPr>
        <w:t xml:space="preserve"> </w:t>
      </w:r>
      <w:r w:rsidRPr="0046416D">
        <w:rPr>
          <w:rFonts w:ascii="GHEA Grapalat" w:hAnsi="GHEA Grapalat"/>
          <w:sz w:val="18"/>
          <w:szCs w:val="18"/>
        </w:rPr>
        <w:t>դեպքերում</w:t>
      </w:r>
      <w:r w:rsidRPr="0046416D">
        <w:rPr>
          <w:rFonts w:ascii="GHEA Grapalat" w:hAnsi="GHEA Grapalat"/>
          <w:sz w:val="18"/>
          <w:szCs w:val="18"/>
          <w:lang w:val="es-ES"/>
        </w:rPr>
        <w:t xml:space="preserve">, </w:t>
      </w:r>
      <w:r w:rsidRPr="0046416D">
        <w:rPr>
          <w:rFonts w:ascii="GHEA Grapalat" w:hAnsi="GHEA Grapalat"/>
          <w:sz w:val="18"/>
          <w:szCs w:val="18"/>
        </w:rPr>
        <w:t>երբ</w:t>
      </w:r>
      <w:r w:rsidRPr="0046416D">
        <w:rPr>
          <w:rFonts w:ascii="GHEA Grapalat" w:hAnsi="GHEA Grapalat"/>
          <w:sz w:val="18"/>
          <w:szCs w:val="18"/>
          <w:lang w:val="es-ES"/>
        </w:rPr>
        <w:t xml:space="preserve">, </w:t>
      </w:r>
      <w:r w:rsidRPr="0046416D">
        <w:rPr>
          <w:rFonts w:ascii="GHEA Grapalat" w:hAnsi="GHEA Grapalat"/>
          <w:sz w:val="18"/>
          <w:szCs w:val="18"/>
        </w:rPr>
        <w:t>հանրային</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պաշտպանության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ազգային</w:t>
      </w:r>
      <w:r w:rsidRPr="0046416D">
        <w:rPr>
          <w:rFonts w:ascii="GHEA Grapalat" w:hAnsi="GHEA Grapalat"/>
          <w:sz w:val="18"/>
          <w:szCs w:val="18"/>
          <w:lang w:val="es-ES"/>
        </w:rPr>
        <w:t xml:space="preserve"> </w:t>
      </w:r>
      <w:r w:rsidRPr="0046416D">
        <w:rPr>
          <w:rFonts w:ascii="GHEA Grapalat" w:hAnsi="GHEA Grapalat"/>
          <w:sz w:val="18"/>
          <w:szCs w:val="18"/>
        </w:rPr>
        <w:t>անվտանգության</w:t>
      </w:r>
      <w:r w:rsidRPr="0046416D">
        <w:rPr>
          <w:rFonts w:ascii="GHEA Grapalat" w:hAnsi="GHEA Grapalat"/>
          <w:sz w:val="18"/>
          <w:szCs w:val="18"/>
          <w:lang w:val="es-ES"/>
        </w:rPr>
        <w:t xml:space="preserve"> </w:t>
      </w:r>
      <w:r w:rsidRPr="0046416D">
        <w:rPr>
          <w:rFonts w:ascii="GHEA Grapalat" w:hAnsi="GHEA Grapalat"/>
          <w:sz w:val="18"/>
          <w:szCs w:val="18"/>
        </w:rPr>
        <w:t>շահերից</w:t>
      </w:r>
      <w:r w:rsidRPr="0046416D">
        <w:rPr>
          <w:rFonts w:ascii="GHEA Grapalat" w:hAnsi="GHEA Grapalat"/>
          <w:sz w:val="18"/>
          <w:szCs w:val="18"/>
          <w:lang w:val="es-ES"/>
        </w:rPr>
        <w:t xml:space="preserve"> </w:t>
      </w:r>
      <w:r w:rsidRPr="0046416D">
        <w:rPr>
          <w:rFonts w:ascii="GHEA Grapalat" w:hAnsi="GHEA Grapalat"/>
          <w:sz w:val="18"/>
          <w:szCs w:val="18"/>
        </w:rPr>
        <w:t>ելնելով</w:t>
      </w:r>
      <w:r w:rsidRPr="0046416D">
        <w:rPr>
          <w:rFonts w:ascii="GHEA Grapalat" w:hAnsi="GHEA Grapalat"/>
          <w:sz w:val="18"/>
          <w:szCs w:val="18"/>
          <w:lang w:val="es-ES"/>
        </w:rPr>
        <w:t xml:space="preserve">, </w:t>
      </w:r>
      <w:r w:rsidRPr="0046416D">
        <w:rPr>
          <w:rFonts w:ascii="GHEA Grapalat" w:hAnsi="GHEA Grapalat"/>
          <w:sz w:val="18"/>
          <w:szCs w:val="18"/>
        </w:rPr>
        <w:t>անհրաժեշտ</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շարունակել</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գործընթացը</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Օրենքի</w:t>
      </w:r>
      <w:r w:rsidRPr="0046416D">
        <w:rPr>
          <w:rFonts w:ascii="GHEA Grapalat" w:hAnsi="GHEA Grapalat"/>
          <w:sz w:val="18"/>
          <w:szCs w:val="18"/>
          <w:lang w:val="es-ES"/>
        </w:rPr>
        <w:t xml:space="preserve"> 2-</w:t>
      </w:r>
      <w:r w:rsidRPr="0046416D">
        <w:rPr>
          <w:rFonts w:ascii="GHEA Grapalat" w:hAnsi="GHEA Grapalat"/>
          <w:sz w:val="18"/>
          <w:szCs w:val="18"/>
        </w:rPr>
        <w:t>րդ</w:t>
      </w:r>
      <w:r w:rsidRPr="0046416D">
        <w:rPr>
          <w:rFonts w:ascii="GHEA Grapalat" w:hAnsi="GHEA Grapalat"/>
          <w:sz w:val="18"/>
          <w:szCs w:val="18"/>
          <w:lang w:val="es-ES"/>
        </w:rPr>
        <w:t xml:space="preserve"> </w:t>
      </w:r>
      <w:r w:rsidRPr="0046416D">
        <w:rPr>
          <w:rFonts w:ascii="GHEA Grapalat" w:hAnsi="GHEA Grapalat"/>
          <w:sz w:val="18"/>
          <w:szCs w:val="18"/>
        </w:rPr>
        <w:t>հոդվածի</w:t>
      </w:r>
      <w:r w:rsidRPr="0046416D">
        <w:rPr>
          <w:rFonts w:ascii="GHEA Grapalat" w:hAnsi="GHEA Grapalat"/>
          <w:sz w:val="18"/>
          <w:szCs w:val="18"/>
          <w:lang w:val="es-ES"/>
        </w:rPr>
        <w:t xml:space="preserve"> 1-</w:t>
      </w:r>
      <w:r w:rsidRPr="0046416D">
        <w:rPr>
          <w:rFonts w:ascii="GHEA Grapalat" w:hAnsi="GHEA Grapalat"/>
          <w:sz w:val="18"/>
          <w:szCs w:val="18"/>
        </w:rPr>
        <w:t>ին</w:t>
      </w:r>
      <w:r w:rsidRPr="0046416D">
        <w:rPr>
          <w:rFonts w:ascii="GHEA Grapalat" w:hAnsi="GHEA Grapalat"/>
          <w:sz w:val="18"/>
          <w:szCs w:val="18"/>
          <w:lang w:val="es-ES"/>
        </w:rPr>
        <w:t xml:space="preserve"> </w:t>
      </w:r>
      <w:r w:rsidRPr="0046416D">
        <w:rPr>
          <w:rFonts w:ascii="GHEA Grapalat" w:hAnsi="GHEA Grapalat"/>
          <w:sz w:val="18"/>
          <w:szCs w:val="18"/>
        </w:rPr>
        <w:t>մասով</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մարմինների</w:t>
      </w:r>
      <w:r w:rsidRPr="0046416D">
        <w:rPr>
          <w:rFonts w:ascii="GHEA Grapalat" w:hAnsi="GHEA Grapalat"/>
          <w:sz w:val="18"/>
          <w:szCs w:val="18"/>
          <w:lang w:val="es-ES"/>
        </w:rPr>
        <w:t xml:space="preserve"> </w:t>
      </w:r>
      <w:r w:rsidRPr="0046416D">
        <w:rPr>
          <w:rFonts w:ascii="GHEA Grapalat" w:hAnsi="GHEA Grapalat"/>
          <w:sz w:val="18"/>
          <w:szCs w:val="18"/>
        </w:rPr>
        <w:t>ղեկավարների</w:t>
      </w:r>
      <w:r w:rsidRPr="0046416D">
        <w:rPr>
          <w:rFonts w:ascii="GHEA Grapalat" w:hAnsi="GHEA Grapalat"/>
          <w:sz w:val="18"/>
          <w:szCs w:val="18"/>
          <w:lang w:val="es-ES"/>
        </w:rPr>
        <w:t xml:space="preserve">, </w:t>
      </w:r>
      <w:r w:rsidRPr="0046416D">
        <w:rPr>
          <w:rFonts w:ascii="GHEA Grapalat" w:hAnsi="GHEA Grapalat"/>
          <w:sz w:val="18"/>
          <w:szCs w:val="18"/>
        </w:rPr>
        <w:t>իսկ</w:t>
      </w:r>
      <w:r w:rsidRPr="0046416D">
        <w:rPr>
          <w:rFonts w:ascii="GHEA Grapalat" w:hAnsi="GHEA Grapalat"/>
          <w:sz w:val="18"/>
          <w:szCs w:val="18"/>
          <w:lang w:val="es-ES"/>
        </w:rPr>
        <w:t xml:space="preserve"> </w:t>
      </w:r>
      <w:r w:rsidRPr="0046416D">
        <w:rPr>
          <w:rFonts w:ascii="GHEA Grapalat" w:hAnsi="GHEA Grapalat"/>
          <w:sz w:val="18"/>
          <w:szCs w:val="18"/>
        </w:rPr>
        <w:t>իրավաբանական</w:t>
      </w:r>
      <w:r w:rsidRPr="0046416D">
        <w:rPr>
          <w:rFonts w:ascii="GHEA Grapalat" w:hAnsi="GHEA Grapalat"/>
          <w:sz w:val="18"/>
          <w:szCs w:val="18"/>
          <w:lang w:val="es-ES"/>
        </w:rPr>
        <w:t xml:space="preserve"> </w:t>
      </w:r>
      <w:r w:rsidRPr="0046416D">
        <w:rPr>
          <w:rFonts w:ascii="GHEA Grapalat" w:hAnsi="GHEA Grapalat"/>
          <w:sz w:val="18"/>
          <w:szCs w:val="18"/>
        </w:rPr>
        <w:t>անձանց</w:t>
      </w:r>
      <w:r w:rsidRPr="0046416D">
        <w:rPr>
          <w:rFonts w:ascii="GHEA Grapalat" w:hAnsi="GHEA Grapalat"/>
          <w:sz w:val="18"/>
          <w:szCs w:val="18"/>
          <w:lang w:val="es-ES"/>
        </w:rPr>
        <w:t xml:space="preserve"> </w:t>
      </w:r>
      <w:r w:rsidRPr="0046416D">
        <w:rPr>
          <w:rFonts w:ascii="GHEA Grapalat" w:hAnsi="GHEA Grapalat"/>
          <w:sz w:val="18"/>
          <w:szCs w:val="18"/>
        </w:rPr>
        <w:t>դեպքում</w:t>
      </w:r>
      <w:r w:rsidRPr="0046416D">
        <w:rPr>
          <w:rFonts w:ascii="GHEA Grapalat" w:hAnsi="GHEA Grapalat"/>
          <w:sz w:val="18"/>
          <w:szCs w:val="18"/>
          <w:lang w:val="es-ES"/>
        </w:rPr>
        <w:t xml:space="preserve"> </w:t>
      </w:r>
      <w:r w:rsidRPr="0046416D">
        <w:rPr>
          <w:rFonts w:ascii="GHEA Grapalat" w:hAnsi="GHEA Grapalat"/>
          <w:sz w:val="18"/>
          <w:szCs w:val="18"/>
        </w:rPr>
        <w:t>գործադիր</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ղեկավարի</w:t>
      </w:r>
      <w:r w:rsidRPr="0046416D">
        <w:rPr>
          <w:rFonts w:ascii="GHEA Grapalat" w:hAnsi="GHEA Grapalat"/>
          <w:sz w:val="18"/>
          <w:szCs w:val="18"/>
          <w:lang w:val="es-ES"/>
        </w:rPr>
        <w:t xml:space="preserve"> </w:t>
      </w:r>
      <w:r w:rsidRPr="0046416D">
        <w:rPr>
          <w:rFonts w:ascii="GHEA Grapalat" w:hAnsi="GHEA Grapalat"/>
          <w:sz w:val="18"/>
          <w:szCs w:val="18"/>
        </w:rPr>
        <w:t>գրավոր</w:t>
      </w:r>
      <w:r w:rsidRPr="0046416D">
        <w:rPr>
          <w:rFonts w:ascii="GHEA Grapalat" w:hAnsi="GHEA Grapalat"/>
          <w:sz w:val="18"/>
          <w:szCs w:val="18"/>
          <w:lang w:val="es-ES"/>
        </w:rPr>
        <w:t xml:space="preserve"> </w:t>
      </w:r>
      <w:r w:rsidRPr="0046416D">
        <w:rPr>
          <w:rFonts w:ascii="GHEA Grapalat" w:hAnsi="GHEA Grapalat"/>
          <w:sz w:val="18"/>
          <w:szCs w:val="18"/>
        </w:rPr>
        <w:t>միջնորդության</w:t>
      </w:r>
      <w:r w:rsidRPr="0046416D">
        <w:rPr>
          <w:rFonts w:ascii="GHEA Grapalat" w:hAnsi="GHEA Grapalat"/>
          <w:sz w:val="18"/>
          <w:szCs w:val="18"/>
          <w:lang w:val="es-ES"/>
        </w:rPr>
        <w:t xml:space="preserve"> </w:t>
      </w:r>
      <w:r w:rsidRPr="0046416D">
        <w:rPr>
          <w:rFonts w:ascii="GHEA Grapalat" w:hAnsi="GHEA Grapalat"/>
          <w:sz w:val="18"/>
          <w:szCs w:val="18"/>
        </w:rPr>
        <w:t>հիման</w:t>
      </w:r>
      <w:r w:rsidRPr="0046416D">
        <w:rPr>
          <w:rFonts w:ascii="GHEA Grapalat" w:hAnsi="GHEA Grapalat"/>
          <w:sz w:val="18"/>
          <w:szCs w:val="18"/>
          <w:lang w:val="es-ES"/>
        </w:rPr>
        <w:t xml:space="preserve"> </w:t>
      </w:r>
      <w:r w:rsidRPr="0046416D">
        <w:rPr>
          <w:rFonts w:ascii="GHEA Grapalat" w:hAnsi="GHEA Grapalat"/>
          <w:sz w:val="18"/>
          <w:szCs w:val="18"/>
        </w:rPr>
        <w:t>վրա</w:t>
      </w:r>
      <w:r w:rsidRPr="0046416D">
        <w:rPr>
          <w:rFonts w:ascii="GHEA Grapalat" w:hAnsi="GHEA Grapalat"/>
          <w:sz w:val="18"/>
          <w:szCs w:val="18"/>
          <w:lang w:val="es-ES"/>
        </w:rPr>
        <w:t xml:space="preserve"> </w:t>
      </w:r>
      <w:r w:rsidRPr="0046416D">
        <w:rPr>
          <w:rFonts w:ascii="GHEA Grapalat" w:hAnsi="GHEA Grapalat"/>
          <w:sz w:val="18"/>
          <w:szCs w:val="18"/>
        </w:rPr>
        <w:t>կայացնում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գնման</w:t>
      </w:r>
      <w:r w:rsidRPr="0046416D">
        <w:rPr>
          <w:rFonts w:ascii="GHEA Grapalat" w:hAnsi="GHEA Grapalat"/>
          <w:sz w:val="18"/>
          <w:szCs w:val="18"/>
          <w:lang w:val="es-ES"/>
        </w:rPr>
        <w:t xml:space="preserve"> </w:t>
      </w:r>
      <w:r w:rsidRPr="0046416D">
        <w:rPr>
          <w:rFonts w:ascii="GHEA Grapalat" w:hAnsi="GHEA Grapalat"/>
          <w:sz w:val="18"/>
          <w:szCs w:val="18"/>
        </w:rPr>
        <w:t>գործընթացի</w:t>
      </w:r>
      <w:r w:rsidRPr="0046416D">
        <w:rPr>
          <w:rFonts w:ascii="GHEA Grapalat" w:hAnsi="GHEA Grapalat"/>
          <w:sz w:val="18"/>
          <w:szCs w:val="18"/>
          <w:lang w:val="es-ES"/>
        </w:rPr>
        <w:t xml:space="preserve"> </w:t>
      </w:r>
      <w:r w:rsidRPr="0046416D">
        <w:rPr>
          <w:rFonts w:ascii="GHEA Grapalat" w:hAnsi="GHEA Grapalat"/>
          <w:sz w:val="18"/>
          <w:szCs w:val="18"/>
        </w:rPr>
        <w:t>կասեցումը</w:t>
      </w:r>
      <w:r w:rsidRPr="0046416D">
        <w:rPr>
          <w:rFonts w:ascii="GHEA Grapalat" w:hAnsi="GHEA Grapalat"/>
          <w:sz w:val="18"/>
          <w:szCs w:val="18"/>
          <w:lang w:val="es-ES"/>
        </w:rPr>
        <w:t xml:space="preserve"> </w:t>
      </w:r>
      <w:r w:rsidRPr="0046416D">
        <w:rPr>
          <w:rFonts w:ascii="GHEA Grapalat" w:hAnsi="GHEA Grapalat"/>
          <w:sz w:val="18"/>
          <w:szCs w:val="18"/>
        </w:rPr>
        <w:t>վերացնելու</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որոշում</w:t>
      </w:r>
      <w:r w:rsidRPr="0046416D">
        <w:rPr>
          <w:rFonts w:ascii="GHEA Grapalat" w:hAnsi="GHEA Grapalat"/>
          <w:sz w:val="18"/>
          <w:szCs w:val="18"/>
          <w:lang w:val="es-ES"/>
        </w:rPr>
        <w:t xml:space="preserve">: </w:t>
      </w:r>
      <w:r w:rsidRPr="0046416D">
        <w:rPr>
          <w:rFonts w:ascii="GHEA Grapalat" w:hAnsi="GHEA Grapalat"/>
          <w:sz w:val="18"/>
          <w:szCs w:val="18"/>
        </w:rPr>
        <w:t>Դատարանը</w:t>
      </w:r>
      <w:r w:rsidRPr="0046416D">
        <w:rPr>
          <w:rFonts w:ascii="GHEA Grapalat" w:hAnsi="GHEA Grapalat"/>
          <w:sz w:val="18"/>
          <w:szCs w:val="18"/>
          <w:lang w:val="es-ES"/>
        </w:rPr>
        <w:t xml:space="preserve"> </w:t>
      </w:r>
      <w:r w:rsidRPr="0046416D">
        <w:rPr>
          <w:rFonts w:ascii="GHEA Grapalat" w:hAnsi="GHEA Grapalat"/>
          <w:sz w:val="18"/>
          <w:szCs w:val="18"/>
        </w:rPr>
        <w:t>սույն</w:t>
      </w:r>
      <w:r w:rsidRPr="0046416D">
        <w:rPr>
          <w:rFonts w:ascii="GHEA Grapalat" w:hAnsi="GHEA Grapalat"/>
          <w:sz w:val="18"/>
          <w:szCs w:val="18"/>
          <w:lang w:val="es-ES"/>
        </w:rPr>
        <w:t xml:space="preserve"> </w:t>
      </w:r>
      <w:r w:rsidRPr="0046416D">
        <w:rPr>
          <w:rFonts w:ascii="GHEA Grapalat" w:hAnsi="GHEA Grapalat"/>
          <w:sz w:val="18"/>
          <w:szCs w:val="18"/>
        </w:rPr>
        <w:t>կետով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որոշումը</w:t>
      </w:r>
      <w:r w:rsidRPr="0046416D">
        <w:rPr>
          <w:rFonts w:ascii="GHEA Grapalat" w:hAnsi="GHEA Grapalat"/>
          <w:sz w:val="18"/>
          <w:szCs w:val="18"/>
          <w:lang w:val="es-ES"/>
        </w:rPr>
        <w:t xml:space="preserve"> </w:t>
      </w:r>
      <w:r w:rsidRPr="0046416D">
        <w:rPr>
          <w:rFonts w:ascii="GHEA Grapalat" w:hAnsi="GHEA Grapalat"/>
          <w:sz w:val="18"/>
          <w:szCs w:val="18"/>
        </w:rPr>
        <w:t>դրա</w:t>
      </w:r>
      <w:r w:rsidRPr="0046416D">
        <w:rPr>
          <w:rFonts w:ascii="GHEA Grapalat" w:hAnsi="GHEA Grapalat"/>
          <w:sz w:val="18"/>
          <w:szCs w:val="18"/>
          <w:lang w:val="es-ES"/>
        </w:rPr>
        <w:t xml:space="preserve"> </w:t>
      </w:r>
      <w:r w:rsidRPr="0046416D">
        <w:rPr>
          <w:rFonts w:ascii="GHEA Grapalat" w:hAnsi="GHEA Grapalat"/>
          <w:sz w:val="18"/>
          <w:szCs w:val="18"/>
        </w:rPr>
        <w:t>կայացման</w:t>
      </w:r>
      <w:r w:rsidRPr="0046416D">
        <w:rPr>
          <w:rFonts w:ascii="GHEA Grapalat" w:hAnsi="GHEA Grapalat"/>
          <w:sz w:val="18"/>
          <w:szCs w:val="18"/>
          <w:lang w:val="es-ES"/>
        </w:rPr>
        <w:t xml:space="preserve"> </w:t>
      </w:r>
      <w:r w:rsidRPr="0046416D">
        <w:rPr>
          <w:rFonts w:ascii="GHEA Grapalat" w:hAnsi="GHEA Grapalat"/>
          <w:sz w:val="18"/>
          <w:szCs w:val="18"/>
        </w:rPr>
        <w:t>օրն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ուղարկում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մարմինն</w:t>
      </w:r>
      <w:r w:rsidRPr="0046416D">
        <w:rPr>
          <w:rFonts w:ascii="GHEA Grapalat" w:hAnsi="GHEA Grapalat"/>
          <w:sz w:val="18"/>
          <w:szCs w:val="18"/>
          <w:lang w:val="es-ES"/>
        </w:rPr>
        <w:t xml:space="preserve"> </w:t>
      </w:r>
      <w:r w:rsidRPr="0046416D">
        <w:rPr>
          <w:rFonts w:ascii="GHEA Grapalat" w:hAnsi="GHEA Grapalat"/>
          <w:sz w:val="18"/>
          <w:szCs w:val="18"/>
        </w:rPr>
        <w:t>այդ</w:t>
      </w:r>
      <w:r w:rsidRPr="0046416D">
        <w:rPr>
          <w:rFonts w:ascii="GHEA Grapalat" w:hAnsi="GHEA Grapalat"/>
          <w:sz w:val="18"/>
          <w:szCs w:val="18"/>
          <w:lang w:val="es-ES"/>
        </w:rPr>
        <w:t xml:space="preserve"> </w:t>
      </w:r>
      <w:r w:rsidRPr="0046416D">
        <w:rPr>
          <w:rFonts w:ascii="GHEA Grapalat" w:hAnsi="GHEA Grapalat"/>
          <w:sz w:val="18"/>
          <w:szCs w:val="18"/>
        </w:rPr>
        <w:t>որոշումն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w:t>
      </w:r>
    </w:p>
    <w:p w14:paraId="33531B72"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Courier New" w:hAnsi="Courier New" w:cs="Courier New"/>
          <w:sz w:val="18"/>
          <w:szCs w:val="18"/>
          <w:lang w:val="es-ES"/>
        </w:rPr>
        <w:t> </w:t>
      </w: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21</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ուժի</w:t>
      </w:r>
      <w:r w:rsidRPr="0046416D">
        <w:rPr>
          <w:rFonts w:ascii="GHEA Grapalat" w:hAnsi="GHEA Grapalat"/>
          <w:sz w:val="18"/>
          <w:szCs w:val="18"/>
          <w:lang w:val="es-ES"/>
        </w:rPr>
        <w:t xml:space="preserve"> </w:t>
      </w:r>
      <w:r w:rsidRPr="0046416D">
        <w:rPr>
          <w:rFonts w:ascii="GHEA Grapalat" w:hAnsi="GHEA Grapalat"/>
          <w:sz w:val="18"/>
          <w:szCs w:val="18"/>
        </w:rPr>
        <w:t>մեջ</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մտնում</w:t>
      </w:r>
      <w:r w:rsidRPr="0046416D">
        <w:rPr>
          <w:rFonts w:ascii="GHEA Grapalat" w:hAnsi="GHEA Grapalat"/>
          <w:sz w:val="18"/>
          <w:szCs w:val="18"/>
          <w:lang w:val="es-ES"/>
        </w:rPr>
        <w:t xml:space="preserve"> </w:t>
      </w:r>
      <w:r w:rsidRPr="0046416D">
        <w:rPr>
          <w:rFonts w:ascii="GHEA Grapalat" w:hAnsi="GHEA Grapalat"/>
          <w:sz w:val="18"/>
          <w:szCs w:val="18"/>
        </w:rPr>
        <w:t>հրապարակման</w:t>
      </w:r>
      <w:r w:rsidRPr="0046416D">
        <w:rPr>
          <w:rFonts w:ascii="GHEA Grapalat" w:hAnsi="GHEA Grapalat"/>
          <w:sz w:val="18"/>
          <w:szCs w:val="18"/>
          <w:lang w:val="es-ES"/>
        </w:rPr>
        <w:t xml:space="preserve"> </w:t>
      </w:r>
      <w:r w:rsidRPr="0046416D">
        <w:rPr>
          <w:rFonts w:ascii="GHEA Grapalat" w:hAnsi="GHEA Grapalat"/>
          <w:sz w:val="18"/>
          <w:szCs w:val="18"/>
        </w:rPr>
        <w:t>պահից</w:t>
      </w:r>
      <w:r w:rsidRPr="0046416D">
        <w:rPr>
          <w:rFonts w:ascii="GHEA Grapalat" w:hAnsi="GHEA Grapalat"/>
          <w:sz w:val="18"/>
          <w:szCs w:val="18"/>
          <w:lang w:val="es-ES"/>
        </w:rPr>
        <w:t>:</w:t>
      </w:r>
    </w:p>
    <w:p w14:paraId="1650B81D"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12.22</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sz w:val="18"/>
          <w:szCs w:val="18"/>
        </w:rPr>
        <w:t>Պատվիրատուի</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գնահատող</w:t>
      </w:r>
      <w:r w:rsidRPr="0046416D">
        <w:rPr>
          <w:rFonts w:ascii="GHEA Grapalat" w:hAnsi="GHEA Grapalat"/>
          <w:sz w:val="18"/>
          <w:szCs w:val="18"/>
          <w:lang w:val="es-ES"/>
        </w:rPr>
        <w:t xml:space="preserve"> </w:t>
      </w:r>
      <w:r w:rsidRPr="0046416D">
        <w:rPr>
          <w:rFonts w:ascii="GHEA Grapalat" w:hAnsi="GHEA Grapalat"/>
          <w:sz w:val="18"/>
          <w:szCs w:val="18"/>
        </w:rPr>
        <w:t>հանձնաժողովի</w:t>
      </w:r>
      <w:r w:rsidRPr="0046416D">
        <w:rPr>
          <w:rFonts w:ascii="GHEA Grapalat" w:hAnsi="GHEA Grapalat"/>
          <w:sz w:val="18"/>
          <w:szCs w:val="18"/>
          <w:lang w:val="es-ES"/>
        </w:rPr>
        <w:t xml:space="preserve"> </w:t>
      </w:r>
      <w:r w:rsidRPr="0046416D">
        <w:rPr>
          <w:rFonts w:ascii="GHEA Grapalat" w:hAnsi="GHEA Grapalat"/>
          <w:sz w:val="18"/>
          <w:szCs w:val="18"/>
        </w:rPr>
        <w:t>գործողությունների</w:t>
      </w:r>
      <w:r w:rsidRPr="0046416D">
        <w:rPr>
          <w:rFonts w:ascii="GHEA Grapalat" w:hAnsi="GHEA Grapalat"/>
          <w:sz w:val="18"/>
          <w:szCs w:val="18"/>
          <w:lang w:val="es-ES"/>
        </w:rPr>
        <w:t xml:space="preserve"> (</w:t>
      </w:r>
      <w:r w:rsidRPr="0046416D">
        <w:rPr>
          <w:rFonts w:ascii="GHEA Grapalat" w:hAnsi="GHEA Grapalat"/>
          <w:sz w:val="18"/>
          <w:szCs w:val="18"/>
        </w:rPr>
        <w:t>անգործության</w:t>
      </w:r>
      <w:r w:rsidRPr="0046416D">
        <w:rPr>
          <w:rFonts w:ascii="GHEA Grapalat" w:hAnsi="GHEA Grapalat"/>
          <w:sz w:val="18"/>
          <w:szCs w:val="18"/>
          <w:lang w:val="es-ES"/>
        </w:rPr>
        <w:t xml:space="preserve">) </w:t>
      </w:r>
      <w:r w:rsidRPr="0046416D">
        <w:rPr>
          <w:rFonts w:ascii="GHEA Grapalat" w:hAnsi="GHEA Grapalat"/>
          <w:sz w:val="18"/>
          <w:szCs w:val="18"/>
        </w:rPr>
        <w:t>և</w:t>
      </w:r>
      <w:r w:rsidRPr="0046416D">
        <w:rPr>
          <w:rFonts w:ascii="GHEA Grapalat" w:hAnsi="GHEA Grapalat"/>
          <w:sz w:val="18"/>
          <w:szCs w:val="18"/>
          <w:lang w:val="es-ES"/>
        </w:rPr>
        <w:t xml:space="preserve"> </w:t>
      </w:r>
      <w:r w:rsidRPr="0046416D">
        <w:rPr>
          <w:rFonts w:ascii="GHEA Grapalat" w:hAnsi="GHEA Grapalat"/>
          <w:sz w:val="18"/>
          <w:szCs w:val="18"/>
        </w:rPr>
        <w:t>որոշումների</w:t>
      </w:r>
      <w:r w:rsidRPr="0046416D">
        <w:rPr>
          <w:rFonts w:ascii="GHEA Grapalat" w:hAnsi="GHEA Grapalat"/>
          <w:sz w:val="18"/>
          <w:szCs w:val="18"/>
          <w:lang w:val="es-ES"/>
        </w:rPr>
        <w:t xml:space="preserve"> </w:t>
      </w:r>
      <w:r w:rsidRPr="0046416D">
        <w:rPr>
          <w:rFonts w:ascii="GHEA Grapalat" w:hAnsi="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sz w:val="18"/>
          <w:szCs w:val="18"/>
        </w:rPr>
        <w:t>հետ</w:t>
      </w:r>
      <w:r w:rsidRPr="0046416D">
        <w:rPr>
          <w:rFonts w:ascii="GHEA Grapalat" w:hAnsi="GHEA Grapalat"/>
          <w:sz w:val="18"/>
          <w:szCs w:val="18"/>
          <w:lang w:val="es-ES"/>
        </w:rPr>
        <w:t xml:space="preserve"> </w:t>
      </w:r>
      <w:r w:rsidRPr="0046416D">
        <w:rPr>
          <w:rFonts w:ascii="GHEA Grapalat" w:hAnsi="GHEA Grapalat"/>
          <w:sz w:val="18"/>
          <w:szCs w:val="18"/>
        </w:rPr>
        <w:t>կապված</w:t>
      </w:r>
      <w:r w:rsidRPr="0046416D">
        <w:rPr>
          <w:rFonts w:ascii="GHEA Grapalat" w:hAnsi="GHEA Grapalat"/>
          <w:sz w:val="18"/>
          <w:szCs w:val="18"/>
          <w:lang w:val="es-ES"/>
        </w:rPr>
        <w:t xml:space="preserve"> </w:t>
      </w:r>
      <w:r w:rsidRPr="0046416D">
        <w:rPr>
          <w:rFonts w:ascii="GHEA Grapalat" w:hAnsi="GHEA Grapalat"/>
          <w:sz w:val="18"/>
          <w:szCs w:val="18"/>
        </w:rPr>
        <w:t>վեճերով</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վճռի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մասը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ակտը</w:t>
      </w:r>
      <w:r w:rsidRPr="0046416D">
        <w:rPr>
          <w:rFonts w:ascii="GHEA Grapalat" w:hAnsi="GHEA Grapalat"/>
          <w:sz w:val="18"/>
          <w:szCs w:val="18"/>
          <w:lang w:val="es-ES"/>
        </w:rPr>
        <w:t xml:space="preserve"> </w:t>
      </w:r>
      <w:r w:rsidRPr="0046416D">
        <w:rPr>
          <w:rFonts w:ascii="GHEA Grapalat" w:hAnsi="GHEA Grapalat"/>
          <w:sz w:val="18"/>
          <w:szCs w:val="18"/>
        </w:rPr>
        <w:t>դրա</w:t>
      </w:r>
      <w:r w:rsidRPr="0046416D">
        <w:rPr>
          <w:rFonts w:ascii="GHEA Grapalat" w:hAnsi="GHEA Grapalat"/>
          <w:sz w:val="18"/>
          <w:szCs w:val="18"/>
          <w:lang w:val="es-ES"/>
        </w:rPr>
        <w:t xml:space="preserve"> </w:t>
      </w:r>
      <w:r w:rsidRPr="0046416D">
        <w:rPr>
          <w:rFonts w:ascii="GHEA Grapalat" w:hAnsi="GHEA Grapalat"/>
          <w:sz w:val="18"/>
          <w:szCs w:val="18"/>
        </w:rPr>
        <w:t>հրապարակման</w:t>
      </w:r>
      <w:r w:rsidRPr="0046416D">
        <w:rPr>
          <w:rFonts w:ascii="GHEA Grapalat" w:hAnsi="GHEA Grapalat"/>
          <w:sz w:val="18"/>
          <w:szCs w:val="18"/>
          <w:lang w:val="es-ES"/>
        </w:rPr>
        <w:t xml:space="preserve"> </w:t>
      </w:r>
      <w:r w:rsidRPr="0046416D">
        <w:rPr>
          <w:rFonts w:ascii="GHEA Grapalat" w:hAnsi="GHEA Grapalat"/>
          <w:sz w:val="18"/>
          <w:szCs w:val="18"/>
        </w:rPr>
        <w:t>օրն</w:t>
      </w:r>
      <w:r w:rsidRPr="0046416D">
        <w:rPr>
          <w:rFonts w:ascii="GHEA Grapalat" w:hAnsi="GHEA Grapalat"/>
          <w:sz w:val="18"/>
          <w:szCs w:val="18"/>
          <w:lang w:val="es-ES"/>
        </w:rPr>
        <w:t xml:space="preserve"> </w:t>
      </w:r>
      <w:r w:rsidRPr="0046416D">
        <w:rPr>
          <w:rFonts w:ascii="GHEA Grapalat" w:hAnsi="GHEA Grapalat"/>
          <w:sz w:val="18"/>
          <w:szCs w:val="18"/>
        </w:rPr>
        <w:t>ուղարկվում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մարմնի</w:t>
      </w:r>
      <w:r w:rsidRPr="0046416D">
        <w:rPr>
          <w:rFonts w:ascii="GHEA Grapalat" w:hAnsi="GHEA Grapalat"/>
          <w:sz w:val="18"/>
          <w:szCs w:val="18"/>
          <w:lang w:val="es-ES"/>
        </w:rPr>
        <w:t xml:space="preserve"> </w:t>
      </w:r>
      <w:r w:rsidRPr="0046416D">
        <w:rPr>
          <w:rFonts w:ascii="GHEA Grapalat" w:hAnsi="GHEA Grapalat"/>
          <w:sz w:val="18"/>
          <w:szCs w:val="18"/>
        </w:rPr>
        <w:t>պաշտոնական</w:t>
      </w:r>
      <w:r w:rsidRPr="0046416D">
        <w:rPr>
          <w:rFonts w:ascii="GHEA Grapalat" w:hAnsi="GHEA Grapalat"/>
          <w:sz w:val="18"/>
          <w:szCs w:val="18"/>
          <w:lang w:val="es-ES"/>
        </w:rPr>
        <w:t xml:space="preserve"> </w:t>
      </w:r>
      <w:r w:rsidRPr="0046416D">
        <w:rPr>
          <w:rFonts w:ascii="GHEA Grapalat" w:hAnsi="GHEA Grapalat"/>
          <w:sz w:val="18"/>
          <w:szCs w:val="18"/>
        </w:rPr>
        <w:t>էլեկտրոնային</w:t>
      </w:r>
      <w:r w:rsidRPr="0046416D">
        <w:rPr>
          <w:rFonts w:ascii="GHEA Grapalat" w:hAnsi="GHEA Grapalat"/>
          <w:sz w:val="18"/>
          <w:szCs w:val="18"/>
          <w:lang w:val="es-ES"/>
        </w:rPr>
        <w:t xml:space="preserve"> </w:t>
      </w:r>
      <w:r w:rsidRPr="0046416D">
        <w:rPr>
          <w:rFonts w:ascii="GHEA Grapalat" w:hAnsi="GHEA Grapalat"/>
          <w:sz w:val="18"/>
          <w:szCs w:val="18"/>
        </w:rPr>
        <w:t>փոստի</w:t>
      </w:r>
      <w:r w:rsidRPr="0046416D">
        <w:rPr>
          <w:rFonts w:ascii="GHEA Grapalat" w:hAnsi="GHEA Grapalat"/>
          <w:sz w:val="18"/>
          <w:szCs w:val="18"/>
          <w:lang w:val="es-ES"/>
        </w:rPr>
        <w:t xml:space="preserve"> </w:t>
      </w:r>
      <w:r w:rsidRPr="0046416D">
        <w:rPr>
          <w:rFonts w:ascii="GHEA Grapalat" w:hAnsi="GHEA Grapalat"/>
          <w:sz w:val="18"/>
          <w:szCs w:val="18"/>
        </w:rPr>
        <w:t>հասցեին</w:t>
      </w:r>
      <w:r w:rsidRPr="0046416D">
        <w:rPr>
          <w:rFonts w:ascii="GHEA Grapalat" w:hAnsi="GHEA Grapalat"/>
          <w:sz w:val="18"/>
          <w:szCs w:val="18"/>
          <w:lang w:val="es-ES"/>
        </w:rPr>
        <w:t xml:space="preserve">: </w:t>
      </w:r>
      <w:r w:rsidRPr="0046416D">
        <w:rPr>
          <w:rFonts w:ascii="GHEA Grapalat" w:hAnsi="GHEA Grapalat"/>
          <w:sz w:val="18"/>
          <w:szCs w:val="18"/>
        </w:rPr>
        <w:t>Լիազորված</w:t>
      </w:r>
      <w:r w:rsidRPr="0046416D">
        <w:rPr>
          <w:rFonts w:ascii="GHEA Grapalat" w:hAnsi="GHEA Grapalat"/>
          <w:sz w:val="18"/>
          <w:szCs w:val="18"/>
          <w:lang w:val="es-ES"/>
        </w:rPr>
        <w:t xml:space="preserve"> </w:t>
      </w:r>
      <w:r w:rsidRPr="0046416D">
        <w:rPr>
          <w:rFonts w:ascii="GHEA Grapalat" w:hAnsi="GHEA Grapalat"/>
          <w:sz w:val="18"/>
          <w:szCs w:val="18"/>
        </w:rPr>
        <w:t>մարմինը</w:t>
      </w:r>
      <w:r w:rsidRPr="0046416D">
        <w:rPr>
          <w:rFonts w:ascii="GHEA Grapalat" w:hAnsi="GHEA Grapalat"/>
          <w:sz w:val="18"/>
          <w:szCs w:val="18"/>
          <w:lang w:val="es-ES"/>
        </w:rPr>
        <w:t xml:space="preserve"> </w:t>
      </w:r>
      <w:r w:rsidRPr="0046416D">
        <w:rPr>
          <w:rFonts w:ascii="GHEA Grapalat" w:hAnsi="GHEA Grapalat"/>
          <w:sz w:val="18"/>
          <w:szCs w:val="18"/>
        </w:rPr>
        <w:t>դատարանի</w:t>
      </w:r>
      <w:r w:rsidRPr="0046416D">
        <w:rPr>
          <w:rFonts w:ascii="GHEA Grapalat" w:hAnsi="GHEA Grapalat"/>
          <w:sz w:val="18"/>
          <w:szCs w:val="18"/>
          <w:lang w:val="es-ES"/>
        </w:rPr>
        <w:t xml:space="preserve"> </w:t>
      </w:r>
      <w:r w:rsidRPr="0046416D">
        <w:rPr>
          <w:rFonts w:ascii="GHEA Grapalat" w:hAnsi="GHEA Grapalat"/>
          <w:sz w:val="18"/>
          <w:szCs w:val="18"/>
        </w:rPr>
        <w:t>վճռի</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մասը</w:t>
      </w:r>
      <w:r w:rsidRPr="0046416D">
        <w:rPr>
          <w:rFonts w:ascii="GHEA Grapalat" w:hAnsi="GHEA Grapalat"/>
          <w:sz w:val="18"/>
          <w:szCs w:val="18"/>
          <w:lang w:val="es-ES"/>
        </w:rPr>
        <w:t xml:space="preserve"> </w:t>
      </w:r>
      <w:r w:rsidRPr="0046416D">
        <w:rPr>
          <w:rFonts w:ascii="GHEA Grapalat" w:hAnsi="GHEA Grapalat"/>
          <w:sz w:val="18"/>
          <w:szCs w:val="18"/>
        </w:rPr>
        <w:t>կամ</w:t>
      </w:r>
      <w:r w:rsidRPr="0046416D">
        <w:rPr>
          <w:rFonts w:ascii="GHEA Grapalat" w:hAnsi="GHEA Grapalat"/>
          <w:sz w:val="18"/>
          <w:szCs w:val="18"/>
          <w:lang w:val="es-ES"/>
        </w:rPr>
        <w:t xml:space="preserve"> </w:t>
      </w:r>
      <w:r w:rsidRPr="0046416D">
        <w:rPr>
          <w:rFonts w:ascii="GHEA Grapalat" w:hAnsi="GHEA Grapalat"/>
          <w:sz w:val="18"/>
          <w:szCs w:val="18"/>
        </w:rPr>
        <w:t>այլ</w:t>
      </w:r>
      <w:r w:rsidRPr="0046416D">
        <w:rPr>
          <w:rFonts w:ascii="GHEA Grapalat" w:hAnsi="GHEA Grapalat"/>
          <w:sz w:val="18"/>
          <w:szCs w:val="18"/>
          <w:lang w:val="es-ES"/>
        </w:rPr>
        <w:t xml:space="preserve"> </w:t>
      </w:r>
      <w:r w:rsidRPr="0046416D">
        <w:rPr>
          <w:rFonts w:ascii="GHEA Grapalat" w:hAnsi="GHEA Grapalat"/>
          <w:sz w:val="18"/>
          <w:szCs w:val="18"/>
        </w:rPr>
        <w:t>եզրափակիչ</w:t>
      </w:r>
      <w:r w:rsidRPr="0046416D">
        <w:rPr>
          <w:rFonts w:ascii="GHEA Grapalat" w:hAnsi="GHEA Grapalat"/>
          <w:sz w:val="18"/>
          <w:szCs w:val="18"/>
          <w:lang w:val="es-ES"/>
        </w:rPr>
        <w:t xml:space="preserve"> </w:t>
      </w:r>
      <w:r w:rsidRPr="0046416D">
        <w:rPr>
          <w:rFonts w:ascii="GHEA Grapalat" w:hAnsi="GHEA Grapalat"/>
          <w:sz w:val="18"/>
          <w:szCs w:val="18"/>
        </w:rPr>
        <w:t>դատական</w:t>
      </w:r>
      <w:r w:rsidRPr="0046416D">
        <w:rPr>
          <w:rFonts w:ascii="GHEA Grapalat" w:hAnsi="GHEA Grapalat"/>
          <w:sz w:val="18"/>
          <w:szCs w:val="18"/>
          <w:lang w:val="es-ES"/>
        </w:rPr>
        <w:t xml:space="preserve"> </w:t>
      </w:r>
      <w:r w:rsidRPr="0046416D">
        <w:rPr>
          <w:rFonts w:ascii="GHEA Grapalat" w:hAnsi="GHEA Grapalat"/>
          <w:sz w:val="18"/>
          <w:szCs w:val="18"/>
        </w:rPr>
        <w:t>ակտն</w:t>
      </w:r>
      <w:r w:rsidRPr="0046416D">
        <w:rPr>
          <w:rFonts w:ascii="GHEA Grapalat" w:hAnsi="GHEA Grapalat"/>
          <w:sz w:val="18"/>
          <w:szCs w:val="18"/>
          <w:lang w:val="es-ES"/>
        </w:rPr>
        <w:t xml:space="preserve"> </w:t>
      </w:r>
      <w:r w:rsidRPr="0046416D">
        <w:rPr>
          <w:rFonts w:ascii="GHEA Grapalat" w:hAnsi="GHEA Grapalat"/>
          <w:sz w:val="18"/>
          <w:szCs w:val="18"/>
        </w:rPr>
        <w:t>անհապաղ</w:t>
      </w:r>
      <w:r w:rsidRPr="0046416D">
        <w:rPr>
          <w:rFonts w:ascii="GHEA Grapalat" w:hAnsi="GHEA Grapalat"/>
          <w:sz w:val="18"/>
          <w:szCs w:val="18"/>
          <w:lang w:val="es-ES"/>
        </w:rPr>
        <w:t xml:space="preserve"> </w:t>
      </w:r>
      <w:r w:rsidRPr="0046416D">
        <w:rPr>
          <w:rFonts w:ascii="GHEA Grapalat" w:hAnsi="GHEA Grapalat"/>
          <w:sz w:val="18"/>
          <w:szCs w:val="18"/>
        </w:rPr>
        <w:t>հրապարակում</w:t>
      </w:r>
      <w:r w:rsidRPr="0046416D">
        <w:rPr>
          <w:rFonts w:ascii="GHEA Grapalat" w:hAnsi="GHEA Grapalat"/>
          <w:sz w:val="18"/>
          <w:szCs w:val="18"/>
          <w:lang w:val="es-ES"/>
        </w:rPr>
        <w:t xml:space="preserve"> </w:t>
      </w:r>
      <w:r w:rsidRPr="0046416D">
        <w:rPr>
          <w:rFonts w:ascii="GHEA Grapalat" w:hAnsi="GHEA Grapalat"/>
          <w:sz w:val="18"/>
          <w:szCs w:val="18"/>
        </w:rPr>
        <w:t>է</w:t>
      </w:r>
      <w:r w:rsidRPr="0046416D">
        <w:rPr>
          <w:rFonts w:ascii="GHEA Grapalat" w:hAnsi="GHEA Grapalat"/>
          <w:sz w:val="18"/>
          <w:szCs w:val="18"/>
          <w:lang w:val="es-ES"/>
        </w:rPr>
        <w:t xml:space="preserve"> </w:t>
      </w:r>
      <w:r w:rsidRPr="0046416D">
        <w:rPr>
          <w:rFonts w:ascii="GHEA Grapalat" w:hAnsi="GHEA Grapalat"/>
          <w:sz w:val="18"/>
          <w:szCs w:val="18"/>
        </w:rPr>
        <w:t>տեղեկագրում</w:t>
      </w:r>
      <w:r w:rsidRPr="0046416D">
        <w:rPr>
          <w:rFonts w:ascii="GHEA Grapalat" w:hAnsi="GHEA Grapalat"/>
          <w:sz w:val="18"/>
          <w:szCs w:val="18"/>
          <w:lang w:val="es-ES"/>
        </w:rPr>
        <w:t>:</w:t>
      </w:r>
    </w:p>
    <w:p w14:paraId="31B3EB64" w14:textId="77777777" w:rsidR="00DC658B" w:rsidRPr="0046416D" w:rsidRDefault="00DC658B" w:rsidP="00DC658B">
      <w:pPr>
        <w:shd w:val="clear" w:color="auto" w:fill="FFFFFF"/>
        <w:ind w:firstLine="375"/>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Cambria Math" w:hAnsi="Cambria Math" w:cs="Cambria Math"/>
          <w:sz w:val="18"/>
          <w:szCs w:val="18"/>
          <w:lang w:val="es-ES"/>
        </w:rPr>
        <w:t>․</w:t>
      </w:r>
      <w:r w:rsidRPr="0046416D">
        <w:rPr>
          <w:rFonts w:ascii="GHEA Grapalat" w:hAnsi="GHEA Grapalat"/>
          <w:sz w:val="18"/>
          <w:szCs w:val="18"/>
          <w:lang w:val="es-ES"/>
        </w:rPr>
        <w:t>23</w:t>
      </w:r>
      <w:r w:rsidRPr="0046416D">
        <w:rPr>
          <w:rFonts w:ascii="Cambria Math" w:hAnsi="Cambria Math" w:cs="Cambria Math"/>
          <w:sz w:val="18"/>
          <w:szCs w:val="18"/>
          <w:lang w:val="es-ES"/>
        </w:rPr>
        <w:t>․</w:t>
      </w:r>
      <w:r w:rsidRPr="0046416D">
        <w:rPr>
          <w:rFonts w:ascii="GHEA Grapalat" w:hAnsi="GHEA Grapalat"/>
          <w:sz w:val="18"/>
          <w:szCs w:val="18"/>
          <w:lang w:val="es-ES"/>
        </w:rPr>
        <w:t xml:space="preserve"> </w:t>
      </w:r>
      <w:r w:rsidRPr="0046416D">
        <w:rPr>
          <w:rFonts w:ascii="GHEA Grapalat" w:hAnsi="GHEA Grapalat" w:cs="GHEA Grapalat"/>
          <w:sz w:val="18"/>
          <w:szCs w:val="18"/>
        </w:rPr>
        <w:t>Բողոքարկման</w:t>
      </w:r>
      <w:r w:rsidRPr="0046416D">
        <w:rPr>
          <w:rFonts w:ascii="GHEA Grapalat" w:hAnsi="GHEA Grapalat"/>
          <w:sz w:val="18"/>
          <w:szCs w:val="18"/>
          <w:lang w:val="es-ES"/>
        </w:rPr>
        <w:t xml:space="preserve"> </w:t>
      </w:r>
      <w:r w:rsidRPr="0046416D">
        <w:rPr>
          <w:rFonts w:ascii="GHEA Grapalat" w:hAnsi="GHEA Grapalat" w:cs="GHEA Grapalat"/>
          <w:sz w:val="18"/>
          <w:szCs w:val="18"/>
        </w:rPr>
        <w:t>համար</w:t>
      </w:r>
      <w:r w:rsidRPr="0046416D">
        <w:rPr>
          <w:rFonts w:ascii="GHEA Grapalat" w:hAnsi="GHEA Grapalat"/>
          <w:sz w:val="18"/>
          <w:szCs w:val="18"/>
          <w:lang w:val="es-ES"/>
        </w:rPr>
        <w:t xml:space="preserve"> </w:t>
      </w:r>
      <w:r w:rsidRPr="0046416D">
        <w:rPr>
          <w:rFonts w:ascii="GHEA Grapalat" w:hAnsi="GHEA Grapalat" w:cs="GHEA Grapalat"/>
          <w:sz w:val="18"/>
          <w:szCs w:val="18"/>
        </w:rPr>
        <w:t>գանձվող</w:t>
      </w:r>
      <w:r w:rsidRPr="0046416D">
        <w:rPr>
          <w:rFonts w:ascii="GHEA Grapalat" w:hAnsi="GHEA Grapalat"/>
          <w:sz w:val="18"/>
          <w:szCs w:val="18"/>
          <w:lang w:val="es-ES"/>
        </w:rPr>
        <w:t xml:space="preserve"> </w:t>
      </w:r>
      <w:r w:rsidRPr="0046416D">
        <w:rPr>
          <w:rFonts w:ascii="GHEA Grapalat" w:hAnsi="GHEA Grapalat"/>
          <w:sz w:val="18"/>
          <w:szCs w:val="18"/>
        </w:rPr>
        <w:t>պետական</w:t>
      </w:r>
      <w:r w:rsidRPr="0046416D">
        <w:rPr>
          <w:rFonts w:ascii="GHEA Grapalat" w:hAnsi="GHEA Grapalat"/>
          <w:sz w:val="18"/>
          <w:szCs w:val="18"/>
          <w:lang w:val="es-ES"/>
        </w:rPr>
        <w:t xml:space="preserve"> </w:t>
      </w:r>
      <w:r w:rsidRPr="0046416D">
        <w:rPr>
          <w:rFonts w:ascii="GHEA Grapalat" w:hAnsi="GHEA Grapalat"/>
          <w:sz w:val="18"/>
          <w:szCs w:val="18"/>
        </w:rPr>
        <w:t>տուրքերի</w:t>
      </w:r>
      <w:r w:rsidRPr="0046416D">
        <w:rPr>
          <w:rFonts w:ascii="GHEA Grapalat" w:hAnsi="GHEA Grapalat"/>
          <w:sz w:val="18"/>
          <w:szCs w:val="18"/>
          <w:lang w:val="es-ES"/>
        </w:rPr>
        <w:t xml:space="preserve"> </w:t>
      </w:r>
      <w:r w:rsidRPr="0046416D">
        <w:rPr>
          <w:rFonts w:ascii="GHEA Grapalat" w:hAnsi="GHEA Grapalat"/>
          <w:sz w:val="18"/>
          <w:szCs w:val="18"/>
        </w:rPr>
        <w:t>դրույքաչափերը</w:t>
      </w:r>
      <w:r w:rsidRPr="0046416D">
        <w:rPr>
          <w:rFonts w:ascii="GHEA Grapalat" w:hAnsi="GHEA Grapalat"/>
          <w:sz w:val="18"/>
          <w:szCs w:val="18"/>
          <w:lang w:val="es-ES"/>
        </w:rPr>
        <w:t xml:space="preserve"> </w:t>
      </w:r>
      <w:r w:rsidRPr="0046416D">
        <w:rPr>
          <w:rFonts w:ascii="GHEA Grapalat" w:hAnsi="GHEA Grapalat"/>
          <w:sz w:val="18"/>
          <w:szCs w:val="18"/>
        </w:rPr>
        <w:t>սահմանված</w:t>
      </w:r>
      <w:r w:rsidRPr="0046416D">
        <w:rPr>
          <w:rFonts w:ascii="GHEA Grapalat" w:hAnsi="GHEA Grapalat"/>
          <w:sz w:val="18"/>
          <w:szCs w:val="18"/>
          <w:lang w:val="es-ES"/>
        </w:rPr>
        <w:t xml:space="preserve"> </w:t>
      </w:r>
      <w:r w:rsidRPr="0046416D">
        <w:rPr>
          <w:rFonts w:ascii="GHEA Grapalat" w:hAnsi="GHEA Grapalat"/>
          <w:sz w:val="18"/>
          <w:szCs w:val="18"/>
        </w:rPr>
        <w:t>են</w:t>
      </w:r>
      <w:r w:rsidRPr="0046416D">
        <w:rPr>
          <w:rFonts w:ascii="GHEA Grapalat" w:hAnsi="GHEA Grapalat"/>
          <w:sz w:val="18"/>
          <w:szCs w:val="18"/>
          <w:lang w:val="es-ES"/>
        </w:rPr>
        <w:t xml:space="preserve"> «</w:t>
      </w:r>
      <w:r w:rsidRPr="0046416D">
        <w:rPr>
          <w:rFonts w:ascii="GHEA Grapalat" w:hAnsi="GHEA Grapalat"/>
          <w:sz w:val="18"/>
          <w:szCs w:val="18"/>
        </w:rPr>
        <w:t>Պետական</w:t>
      </w:r>
      <w:r w:rsidRPr="0046416D">
        <w:rPr>
          <w:rFonts w:ascii="GHEA Grapalat" w:hAnsi="GHEA Grapalat"/>
          <w:sz w:val="18"/>
          <w:szCs w:val="18"/>
          <w:lang w:val="es-ES"/>
        </w:rPr>
        <w:t xml:space="preserve"> </w:t>
      </w:r>
      <w:r w:rsidRPr="0046416D">
        <w:rPr>
          <w:rFonts w:ascii="GHEA Grapalat" w:hAnsi="GHEA Grapalat"/>
          <w:sz w:val="18"/>
          <w:szCs w:val="18"/>
        </w:rPr>
        <w:t>տուրքի</w:t>
      </w:r>
      <w:r w:rsidRPr="0046416D">
        <w:rPr>
          <w:rFonts w:ascii="GHEA Grapalat" w:hAnsi="GHEA Grapalat"/>
          <w:sz w:val="18"/>
          <w:szCs w:val="18"/>
          <w:lang w:val="es-ES"/>
        </w:rPr>
        <w:t xml:space="preserve"> </w:t>
      </w:r>
      <w:r w:rsidRPr="0046416D">
        <w:rPr>
          <w:rFonts w:ascii="GHEA Grapalat" w:hAnsi="GHEA Grapalat"/>
          <w:sz w:val="18"/>
          <w:szCs w:val="18"/>
        </w:rPr>
        <w:t>մասին</w:t>
      </w:r>
      <w:r w:rsidRPr="0046416D">
        <w:rPr>
          <w:rFonts w:ascii="GHEA Grapalat" w:hAnsi="GHEA Grapalat"/>
          <w:sz w:val="18"/>
          <w:szCs w:val="18"/>
          <w:lang w:val="es-ES"/>
        </w:rPr>
        <w:t xml:space="preserve">» </w:t>
      </w:r>
      <w:r w:rsidRPr="0046416D">
        <w:rPr>
          <w:rFonts w:ascii="GHEA Grapalat" w:hAnsi="GHEA Grapalat"/>
          <w:sz w:val="18"/>
          <w:szCs w:val="18"/>
        </w:rPr>
        <w:t>օրենքով։</w:t>
      </w:r>
    </w:p>
    <w:p w14:paraId="5E5A3C06" w14:textId="34E971A8" w:rsidR="00096865" w:rsidRPr="0046416D" w:rsidRDefault="00703C74" w:rsidP="00265A5A">
      <w:pPr>
        <w:jc w:val="center"/>
        <w:rPr>
          <w:rFonts w:ascii="GHEA Grapalat" w:hAnsi="GHEA Grapalat"/>
          <w:b/>
          <w:sz w:val="18"/>
          <w:szCs w:val="18"/>
          <w:lang w:val="af-ZA"/>
        </w:rPr>
      </w:pPr>
      <w:r w:rsidRPr="0046416D">
        <w:rPr>
          <w:rFonts w:ascii="GHEA Grapalat" w:hAnsi="GHEA Grapalat" w:cs="Sylfaen"/>
          <w:b/>
          <w:sz w:val="18"/>
          <w:szCs w:val="18"/>
          <w:lang w:val="es-ES"/>
        </w:rPr>
        <w:br w:type="page"/>
      </w:r>
      <w:r w:rsidR="00096865" w:rsidRPr="0046416D">
        <w:rPr>
          <w:rFonts w:ascii="GHEA Grapalat" w:hAnsi="GHEA Grapalat" w:cs="Sylfaen"/>
          <w:b/>
          <w:sz w:val="18"/>
          <w:szCs w:val="18"/>
          <w:lang w:val="es-ES"/>
        </w:rPr>
        <w:lastRenderedPageBreak/>
        <w:t>ՄԱՍ</w:t>
      </w:r>
      <w:r w:rsidR="00096865" w:rsidRPr="0046416D">
        <w:rPr>
          <w:rFonts w:ascii="GHEA Grapalat" w:hAnsi="GHEA Grapalat"/>
          <w:b/>
          <w:sz w:val="18"/>
          <w:szCs w:val="18"/>
          <w:lang w:val="af-ZA"/>
        </w:rPr>
        <w:t xml:space="preserve">  II</w:t>
      </w:r>
    </w:p>
    <w:p w14:paraId="46BD8876" w14:textId="77777777" w:rsidR="00096865" w:rsidRPr="0046416D" w:rsidRDefault="00096865" w:rsidP="00EF3662">
      <w:pPr>
        <w:pStyle w:val="BodyText"/>
        <w:ind w:right="-7"/>
        <w:jc w:val="center"/>
        <w:rPr>
          <w:rFonts w:ascii="GHEA Grapalat" w:hAnsi="GHEA Grapalat"/>
          <w:b/>
          <w:sz w:val="18"/>
          <w:szCs w:val="18"/>
          <w:lang w:val="af-ZA"/>
        </w:rPr>
      </w:pPr>
      <w:r w:rsidRPr="0046416D">
        <w:rPr>
          <w:rFonts w:ascii="GHEA Grapalat" w:hAnsi="GHEA Grapalat" w:cs="Sylfaen"/>
          <w:b/>
          <w:sz w:val="18"/>
          <w:szCs w:val="18"/>
          <w:lang w:val="es-ES"/>
        </w:rPr>
        <w:t>Հ</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Ր</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Ա</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Հ</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Ա</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Ն</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Գ</w:t>
      </w:r>
    </w:p>
    <w:p w14:paraId="7028E397" w14:textId="2D6EAC70" w:rsidR="00096865" w:rsidRPr="0046416D" w:rsidRDefault="00080BF2" w:rsidP="00EF3662">
      <w:pPr>
        <w:pStyle w:val="BodyText"/>
        <w:ind w:right="-7"/>
        <w:jc w:val="center"/>
        <w:rPr>
          <w:rFonts w:ascii="GHEA Grapalat" w:hAnsi="GHEA Grapalat"/>
          <w:b/>
          <w:sz w:val="18"/>
          <w:szCs w:val="18"/>
          <w:lang w:val="af-ZA"/>
        </w:rPr>
      </w:pPr>
      <w:r>
        <w:rPr>
          <w:rFonts w:ascii="GHEA Grapalat" w:hAnsi="GHEA Grapalat" w:cs="Sylfaen"/>
          <w:b/>
          <w:sz w:val="18"/>
          <w:szCs w:val="18"/>
          <w:lang w:val="hy-AM"/>
        </w:rPr>
        <w:t>Գ Ն Ա Ն Շ Մ Ա Ն  ՀԱ</w:t>
      </w:r>
      <w:r w:rsidR="00AC24FE">
        <w:rPr>
          <w:rFonts w:ascii="GHEA Grapalat" w:hAnsi="GHEA Grapalat" w:cs="Sylfaen"/>
          <w:b/>
          <w:sz w:val="18"/>
          <w:szCs w:val="18"/>
          <w:lang w:val="hy-AM"/>
        </w:rPr>
        <w:t xml:space="preserve"> </w:t>
      </w:r>
      <w:r>
        <w:rPr>
          <w:rFonts w:ascii="GHEA Grapalat" w:hAnsi="GHEA Grapalat" w:cs="Sylfaen"/>
          <w:b/>
          <w:sz w:val="18"/>
          <w:szCs w:val="18"/>
          <w:lang w:val="hy-AM"/>
        </w:rPr>
        <w:t>Ր</w:t>
      </w:r>
      <w:r w:rsidR="00AC24FE">
        <w:rPr>
          <w:rFonts w:ascii="GHEA Grapalat" w:hAnsi="GHEA Grapalat" w:cs="Sylfaen"/>
          <w:b/>
          <w:sz w:val="18"/>
          <w:szCs w:val="18"/>
          <w:lang w:val="hy-AM"/>
        </w:rPr>
        <w:t xml:space="preserve"> </w:t>
      </w:r>
      <w:r>
        <w:rPr>
          <w:rFonts w:ascii="GHEA Grapalat" w:hAnsi="GHEA Grapalat" w:cs="Sylfaen"/>
          <w:b/>
          <w:sz w:val="18"/>
          <w:szCs w:val="18"/>
          <w:lang w:val="hy-AM"/>
        </w:rPr>
        <w:t>Ց</w:t>
      </w:r>
      <w:r w:rsidR="00AC24FE">
        <w:rPr>
          <w:rFonts w:ascii="GHEA Grapalat" w:hAnsi="GHEA Grapalat" w:cs="Sylfaen"/>
          <w:b/>
          <w:sz w:val="18"/>
          <w:szCs w:val="18"/>
          <w:lang w:val="hy-AM"/>
        </w:rPr>
        <w:t xml:space="preserve"> </w:t>
      </w:r>
      <w:r>
        <w:rPr>
          <w:rFonts w:ascii="GHEA Grapalat" w:hAnsi="GHEA Grapalat" w:cs="Sylfaen"/>
          <w:b/>
          <w:sz w:val="18"/>
          <w:szCs w:val="18"/>
          <w:lang w:val="hy-AM"/>
        </w:rPr>
        <w:t>Մ</w:t>
      </w:r>
      <w:r w:rsidR="00AC24FE">
        <w:rPr>
          <w:rFonts w:ascii="GHEA Grapalat" w:hAnsi="GHEA Grapalat" w:cs="Sylfaen"/>
          <w:b/>
          <w:sz w:val="18"/>
          <w:szCs w:val="18"/>
          <w:lang w:val="hy-AM"/>
        </w:rPr>
        <w:t xml:space="preserve"> </w:t>
      </w:r>
      <w:r>
        <w:rPr>
          <w:rFonts w:ascii="GHEA Grapalat" w:hAnsi="GHEA Grapalat" w:cs="Sylfaen"/>
          <w:b/>
          <w:sz w:val="18"/>
          <w:szCs w:val="18"/>
          <w:lang w:val="hy-AM"/>
        </w:rPr>
        <w:t>Ա</w:t>
      </w:r>
      <w:r w:rsidR="00AC24FE">
        <w:rPr>
          <w:rFonts w:ascii="GHEA Grapalat" w:hAnsi="GHEA Grapalat" w:cs="Sylfaen"/>
          <w:b/>
          <w:sz w:val="18"/>
          <w:szCs w:val="18"/>
          <w:lang w:val="hy-AM"/>
        </w:rPr>
        <w:t xml:space="preserve"> </w:t>
      </w:r>
      <w:r>
        <w:rPr>
          <w:rFonts w:ascii="GHEA Grapalat" w:hAnsi="GHEA Grapalat" w:cs="Sylfaen"/>
          <w:b/>
          <w:sz w:val="18"/>
          <w:szCs w:val="18"/>
          <w:lang w:val="hy-AM"/>
        </w:rPr>
        <w:t>Ն</w:t>
      </w:r>
      <w:r w:rsidR="00AC24FE">
        <w:rPr>
          <w:rFonts w:ascii="GHEA Grapalat" w:hAnsi="GHEA Grapalat" w:cs="Sylfaen"/>
          <w:b/>
          <w:sz w:val="18"/>
          <w:szCs w:val="18"/>
          <w:lang w:val="hy-AM"/>
        </w:rPr>
        <w:t xml:space="preserve">  </w:t>
      </w:r>
      <w:r w:rsidR="00096865" w:rsidRPr="0046416D">
        <w:rPr>
          <w:rFonts w:ascii="GHEA Grapalat" w:hAnsi="GHEA Grapalat" w:cs="Sylfaen"/>
          <w:b/>
          <w:sz w:val="18"/>
          <w:szCs w:val="18"/>
          <w:lang w:val="es-ES"/>
        </w:rPr>
        <w:t>Հ</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Յ</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Ը</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Պ</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Ր</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Ա</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Ս</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Տ</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Ե</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Լ</w:t>
      </w:r>
      <w:r w:rsidR="00096865" w:rsidRPr="0046416D">
        <w:rPr>
          <w:rFonts w:ascii="GHEA Grapalat" w:hAnsi="GHEA Grapalat"/>
          <w:b/>
          <w:sz w:val="18"/>
          <w:szCs w:val="18"/>
          <w:lang w:val="af-ZA"/>
        </w:rPr>
        <w:t xml:space="preserve"> </w:t>
      </w:r>
      <w:r w:rsidR="00096865" w:rsidRPr="0046416D">
        <w:rPr>
          <w:rFonts w:ascii="GHEA Grapalat" w:hAnsi="GHEA Grapalat" w:cs="Sylfaen"/>
          <w:b/>
          <w:sz w:val="18"/>
          <w:szCs w:val="18"/>
          <w:lang w:val="es-ES"/>
        </w:rPr>
        <w:t>ՈՒ</w:t>
      </w:r>
    </w:p>
    <w:p w14:paraId="6BB0180E" w14:textId="77777777" w:rsidR="00096865" w:rsidRPr="0046416D" w:rsidRDefault="00096865" w:rsidP="00EF3662">
      <w:pPr>
        <w:ind w:firstLine="567"/>
        <w:jc w:val="center"/>
        <w:rPr>
          <w:rFonts w:ascii="GHEA Grapalat" w:hAnsi="GHEA Grapalat"/>
          <w:sz w:val="18"/>
          <w:szCs w:val="18"/>
          <w:lang w:val="af-ZA"/>
        </w:rPr>
      </w:pPr>
    </w:p>
    <w:p w14:paraId="5D97C932"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1. </w:t>
      </w:r>
      <w:r w:rsidRPr="0046416D">
        <w:rPr>
          <w:rFonts w:ascii="GHEA Grapalat" w:hAnsi="GHEA Grapalat" w:cs="Sylfaen"/>
          <w:b/>
          <w:sz w:val="18"/>
          <w:szCs w:val="18"/>
          <w:lang w:val="es-ES"/>
        </w:rPr>
        <w:t>ԸՆԴՀԱՆՈՒՐ</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ԴՐՈՒՅԹՆԵՐ</w:t>
      </w:r>
    </w:p>
    <w:p w14:paraId="230E6399" w14:textId="77777777" w:rsidR="00096865" w:rsidRPr="0046416D" w:rsidRDefault="00096865" w:rsidP="00EF3662">
      <w:pPr>
        <w:ind w:firstLine="567"/>
        <w:jc w:val="both"/>
        <w:rPr>
          <w:rFonts w:ascii="GHEA Grapalat" w:hAnsi="GHEA Grapalat"/>
          <w:sz w:val="18"/>
          <w:szCs w:val="18"/>
          <w:lang w:val="af-ZA"/>
        </w:rPr>
      </w:pPr>
      <w:r w:rsidRPr="0046416D">
        <w:rPr>
          <w:rFonts w:ascii="GHEA Grapalat" w:hAnsi="GHEA Grapalat"/>
          <w:sz w:val="18"/>
          <w:szCs w:val="18"/>
          <w:lang w:val="af-ZA"/>
        </w:rPr>
        <w:t xml:space="preserve"> </w:t>
      </w:r>
    </w:p>
    <w:p w14:paraId="7A0FB5A7"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1.1 </w:t>
      </w:r>
      <w:r w:rsidRPr="0046416D">
        <w:rPr>
          <w:rFonts w:ascii="GHEA Grapalat" w:hAnsi="GHEA Grapalat" w:cs="Sylfaen"/>
          <w:sz w:val="18"/>
          <w:szCs w:val="18"/>
          <w:lang w:val="ru-RU"/>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հրահանգը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նպատակ</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ունի</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օժանդակել</w:t>
      </w:r>
      <w:r w:rsidRPr="0046416D">
        <w:rPr>
          <w:rFonts w:ascii="GHEA Grapalat" w:hAnsi="GHEA Grapalat" w:cs="Sylfaen"/>
          <w:sz w:val="18"/>
          <w:szCs w:val="18"/>
          <w:lang w:val="af-ZA"/>
        </w:rPr>
        <w:t xml:space="preserve"> </w:t>
      </w:r>
      <w:r w:rsidR="000F4B86" w:rsidRPr="0046416D">
        <w:rPr>
          <w:rFonts w:ascii="GHEA Grapalat" w:hAnsi="GHEA Grapalat" w:cs="Sylfaen"/>
          <w:sz w:val="18"/>
          <w:szCs w:val="18"/>
          <w:lang w:val="af-ZA"/>
        </w:rPr>
        <w:t>մ</w:t>
      </w:r>
      <w:r w:rsidRPr="0046416D">
        <w:rPr>
          <w:rFonts w:ascii="GHEA Grapalat" w:hAnsi="GHEA Grapalat" w:cs="Sylfaen"/>
          <w:sz w:val="18"/>
          <w:szCs w:val="18"/>
          <w:lang w:val="ru-RU"/>
        </w:rPr>
        <w:t>ասնակիցներին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հայտը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պատրաստելիս</w:t>
      </w:r>
      <w:r w:rsidR="004D5671" w:rsidRPr="0046416D">
        <w:rPr>
          <w:rFonts w:ascii="GHEA Grapalat" w:hAnsi="GHEA Grapalat" w:cs="Sylfaen"/>
          <w:sz w:val="18"/>
          <w:szCs w:val="18"/>
          <w:lang w:val="ru-RU"/>
        </w:rPr>
        <w:t>։</w:t>
      </w:r>
    </w:p>
    <w:p w14:paraId="47B8B60A"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1.2 </w:t>
      </w:r>
      <w:r w:rsidRPr="0046416D">
        <w:rPr>
          <w:rFonts w:ascii="GHEA Grapalat" w:hAnsi="GHEA Grapalat" w:cs="Sylfaen"/>
          <w:sz w:val="18"/>
          <w:szCs w:val="18"/>
          <w:lang w:val="ru-RU"/>
        </w:rPr>
        <w:t>Նպատակահարմարության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դեպքում</w:t>
      </w:r>
      <w:r w:rsidRPr="0046416D">
        <w:rPr>
          <w:rFonts w:ascii="GHEA Grapalat" w:hAnsi="GHEA Grapalat" w:cs="Sylfaen"/>
          <w:sz w:val="18"/>
          <w:szCs w:val="18"/>
          <w:lang w:val="af-ZA"/>
        </w:rPr>
        <w:t xml:space="preserve"> </w:t>
      </w:r>
      <w:r w:rsidR="000F4B86" w:rsidRPr="0046416D">
        <w:rPr>
          <w:rFonts w:ascii="GHEA Grapalat" w:hAnsi="GHEA Grapalat" w:cs="Sylfaen"/>
          <w:sz w:val="18"/>
          <w:szCs w:val="18"/>
          <w:lang w:val="af-ZA"/>
        </w:rPr>
        <w:t>մ</w:t>
      </w:r>
      <w:r w:rsidRPr="0046416D">
        <w:rPr>
          <w:rFonts w:ascii="GHEA Grapalat" w:hAnsi="GHEA Grapalat" w:cs="Sylfaen"/>
          <w:sz w:val="18"/>
          <w:szCs w:val="18"/>
          <w:lang w:val="ru-RU"/>
        </w:rPr>
        <w:t>ասնակիցը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պահանջվող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տեղեկությունները</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է</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ներկայացնել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հրահանգով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առաջարկվող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ձևերից</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տարբերվող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այլ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ձևերով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պահպանելով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պահանջվող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վավերապայմանները</w:t>
      </w:r>
      <w:r w:rsidR="004D5671" w:rsidRPr="0046416D">
        <w:rPr>
          <w:rFonts w:ascii="GHEA Grapalat" w:hAnsi="GHEA Grapalat" w:cs="Sylfaen"/>
          <w:sz w:val="18"/>
          <w:szCs w:val="18"/>
          <w:lang w:val="ru-RU"/>
        </w:rPr>
        <w:t>։</w:t>
      </w:r>
    </w:p>
    <w:p w14:paraId="142C668B" w14:textId="77777777" w:rsidR="00096865"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 xml:space="preserve">1.3 </w:t>
      </w:r>
      <w:r w:rsidRPr="0046416D">
        <w:rPr>
          <w:rFonts w:ascii="GHEA Grapalat" w:hAnsi="GHEA Grapalat" w:cs="Sylfaen"/>
          <w:sz w:val="18"/>
          <w:szCs w:val="18"/>
          <w:lang w:val="ru-RU"/>
        </w:rPr>
        <w:t>Հայտերը</w:t>
      </w:r>
      <w:r w:rsidR="00AE679C" w:rsidRPr="0046416D">
        <w:rPr>
          <w:rFonts w:ascii="GHEA Grapalat" w:hAnsi="GHEA Grapalat" w:cs="Sylfaen"/>
          <w:sz w:val="18"/>
          <w:szCs w:val="18"/>
          <w:lang w:val="af-ZA"/>
        </w:rPr>
        <w:t>,</w:t>
      </w:r>
      <w:r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հայերենից</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բացի</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կարող</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են</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ներկայացվել</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նաև</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անգլերեն</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կամ</w:t>
      </w:r>
      <w:r w:rsidR="005D71EF" w:rsidRPr="0046416D">
        <w:rPr>
          <w:rFonts w:ascii="GHEA Grapalat" w:hAnsi="GHEA Grapalat" w:cs="Sylfaen"/>
          <w:sz w:val="18"/>
          <w:szCs w:val="18"/>
          <w:lang w:val="af-ZA"/>
        </w:rPr>
        <w:t xml:space="preserve"> </w:t>
      </w:r>
      <w:r w:rsidR="005D71EF" w:rsidRPr="0046416D">
        <w:rPr>
          <w:rFonts w:ascii="GHEA Grapalat" w:hAnsi="GHEA Grapalat" w:cs="Sylfaen"/>
          <w:sz w:val="18"/>
          <w:szCs w:val="18"/>
          <w:lang w:val="ru-RU"/>
        </w:rPr>
        <w:t>ռուսերեն</w:t>
      </w:r>
      <w:r w:rsidR="004D5671" w:rsidRPr="0046416D">
        <w:rPr>
          <w:rFonts w:ascii="GHEA Grapalat" w:hAnsi="GHEA Grapalat" w:cs="Sylfaen"/>
          <w:sz w:val="18"/>
          <w:szCs w:val="18"/>
          <w:lang w:val="ru-RU"/>
        </w:rPr>
        <w:t>։</w:t>
      </w:r>
      <w:r w:rsidRPr="0046416D">
        <w:rPr>
          <w:rFonts w:ascii="GHEA Grapalat" w:hAnsi="GHEA Grapalat" w:cs="Sylfaen"/>
          <w:sz w:val="18"/>
          <w:szCs w:val="18"/>
          <w:lang w:val="af-ZA"/>
        </w:rPr>
        <w:t xml:space="preserve"> </w:t>
      </w:r>
    </w:p>
    <w:p w14:paraId="06668BDC" w14:textId="77777777" w:rsidR="00096865" w:rsidRPr="0046416D" w:rsidRDefault="00096865" w:rsidP="00EF3662">
      <w:pPr>
        <w:jc w:val="center"/>
        <w:rPr>
          <w:rFonts w:ascii="GHEA Grapalat" w:hAnsi="GHEA Grapalat"/>
          <w:b/>
          <w:sz w:val="18"/>
          <w:szCs w:val="18"/>
          <w:lang w:val="af-ZA"/>
        </w:rPr>
      </w:pPr>
    </w:p>
    <w:p w14:paraId="27103497" w14:textId="77777777" w:rsidR="00096865" w:rsidRPr="0046416D" w:rsidRDefault="008D5016" w:rsidP="00EF3662">
      <w:pPr>
        <w:jc w:val="center"/>
        <w:rPr>
          <w:rFonts w:ascii="GHEA Grapalat" w:hAnsi="GHEA Grapalat"/>
          <w:b/>
          <w:sz w:val="18"/>
          <w:szCs w:val="18"/>
          <w:lang w:val="af-ZA"/>
        </w:rPr>
      </w:pPr>
      <w:r w:rsidRPr="0046416D">
        <w:rPr>
          <w:rFonts w:ascii="GHEA Grapalat" w:hAnsi="GHEA Grapalat"/>
          <w:b/>
          <w:sz w:val="18"/>
          <w:szCs w:val="18"/>
          <w:lang w:val="af-ZA"/>
        </w:rPr>
        <w:t xml:space="preserve">2. </w:t>
      </w:r>
      <w:r w:rsidRPr="0046416D">
        <w:rPr>
          <w:rFonts w:ascii="GHEA Grapalat" w:hAnsi="GHEA Grapalat" w:cs="Sylfaen"/>
          <w:b/>
          <w:sz w:val="18"/>
          <w:szCs w:val="18"/>
          <w:lang w:val="es-ES"/>
        </w:rPr>
        <w:t>ԸՆԹԱՑԱԿԱՐԳԻ</w:t>
      </w:r>
      <w:r w:rsidRPr="0046416D">
        <w:rPr>
          <w:rFonts w:ascii="GHEA Grapalat" w:hAnsi="GHEA Grapalat"/>
          <w:b/>
          <w:sz w:val="18"/>
          <w:szCs w:val="18"/>
          <w:lang w:val="af-ZA"/>
        </w:rPr>
        <w:t xml:space="preserve"> </w:t>
      </w:r>
      <w:r w:rsidRPr="0046416D">
        <w:rPr>
          <w:rFonts w:ascii="GHEA Grapalat" w:hAnsi="GHEA Grapalat" w:cs="Sylfaen"/>
          <w:b/>
          <w:sz w:val="18"/>
          <w:szCs w:val="18"/>
          <w:lang w:val="es-ES"/>
        </w:rPr>
        <w:t>ՀԱՅՏԸ</w:t>
      </w:r>
    </w:p>
    <w:p w14:paraId="33BE4B24" w14:textId="77777777" w:rsidR="00096865" w:rsidRPr="0046416D" w:rsidRDefault="00096865" w:rsidP="00EF3662">
      <w:pPr>
        <w:ind w:firstLine="720"/>
        <w:jc w:val="center"/>
        <w:rPr>
          <w:rFonts w:ascii="GHEA Grapalat" w:hAnsi="GHEA Grapalat"/>
          <w:sz w:val="18"/>
          <w:szCs w:val="18"/>
          <w:lang w:val="af-ZA"/>
        </w:rPr>
      </w:pPr>
    </w:p>
    <w:p w14:paraId="26556618" w14:textId="77777777" w:rsidR="00B26608" w:rsidRPr="0046416D" w:rsidRDefault="00B26608" w:rsidP="00B26608">
      <w:pPr>
        <w:ind w:firstLine="567"/>
        <w:jc w:val="both"/>
        <w:rPr>
          <w:rFonts w:ascii="GHEA Grapalat" w:hAnsi="GHEA Grapalat"/>
          <w:sz w:val="18"/>
          <w:szCs w:val="18"/>
          <w:lang w:val="es-ES"/>
        </w:rPr>
      </w:pPr>
      <w:r w:rsidRPr="0046416D">
        <w:rPr>
          <w:rFonts w:ascii="GHEA Grapalat" w:hAnsi="GHEA Grapalat"/>
          <w:sz w:val="18"/>
          <w:szCs w:val="18"/>
          <w:lang w:val="hy-AM"/>
        </w:rPr>
        <w:t xml:space="preserve">Ընթացակարգին մասնակցելու համար </w:t>
      </w:r>
      <w:r w:rsidRPr="0046416D">
        <w:rPr>
          <w:rFonts w:ascii="GHEA Grapalat" w:hAnsi="GHEA Grapalat"/>
          <w:sz w:val="18"/>
          <w:szCs w:val="18"/>
        </w:rPr>
        <w:t>մ</w:t>
      </w:r>
      <w:r w:rsidRPr="0046416D">
        <w:rPr>
          <w:rFonts w:ascii="GHEA Grapalat" w:hAnsi="GHEA Grapalat"/>
          <w:sz w:val="18"/>
          <w:szCs w:val="18"/>
          <w:lang w:val="hy-AM"/>
        </w:rPr>
        <w:t xml:space="preserve">ասնակիցը </w:t>
      </w:r>
      <w:r w:rsidRPr="0046416D">
        <w:rPr>
          <w:rFonts w:ascii="GHEA Grapalat" w:hAnsi="GHEA Grapalat"/>
          <w:sz w:val="18"/>
          <w:szCs w:val="18"/>
        </w:rPr>
        <w:t>սույն</w:t>
      </w:r>
      <w:r w:rsidRPr="0046416D">
        <w:rPr>
          <w:rFonts w:ascii="GHEA Grapalat" w:hAnsi="GHEA Grapalat"/>
          <w:sz w:val="18"/>
          <w:szCs w:val="18"/>
          <w:lang w:val="af-ZA"/>
        </w:rPr>
        <w:t xml:space="preserve"> </w:t>
      </w:r>
      <w:r w:rsidRPr="0046416D">
        <w:rPr>
          <w:rFonts w:ascii="GHEA Grapalat" w:hAnsi="GHEA Grapalat"/>
          <w:sz w:val="18"/>
          <w:szCs w:val="18"/>
        </w:rPr>
        <w:t>հրավերի</w:t>
      </w:r>
      <w:r w:rsidRPr="0046416D">
        <w:rPr>
          <w:rFonts w:ascii="GHEA Grapalat" w:hAnsi="GHEA Grapalat"/>
          <w:sz w:val="18"/>
          <w:szCs w:val="18"/>
          <w:lang w:val="af-ZA"/>
        </w:rPr>
        <w:t xml:space="preserve"> 2-</w:t>
      </w:r>
      <w:r w:rsidRPr="0046416D">
        <w:rPr>
          <w:rFonts w:ascii="GHEA Grapalat" w:hAnsi="GHEA Grapalat"/>
          <w:sz w:val="18"/>
          <w:szCs w:val="18"/>
        </w:rPr>
        <w:t>րդ</w:t>
      </w:r>
      <w:r w:rsidRPr="0046416D">
        <w:rPr>
          <w:rFonts w:ascii="GHEA Grapalat" w:hAnsi="GHEA Grapalat"/>
          <w:sz w:val="18"/>
          <w:szCs w:val="18"/>
          <w:lang w:val="af-ZA"/>
        </w:rPr>
        <w:t xml:space="preserve"> </w:t>
      </w:r>
      <w:r w:rsidRPr="0046416D">
        <w:rPr>
          <w:rFonts w:ascii="GHEA Grapalat" w:hAnsi="GHEA Grapalat"/>
          <w:sz w:val="18"/>
          <w:szCs w:val="18"/>
        </w:rPr>
        <w:t>մասի</w:t>
      </w:r>
      <w:r w:rsidRPr="0046416D">
        <w:rPr>
          <w:rFonts w:ascii="GHEA Grapalat" w:hAnsi="GHEA Grapalat"/>
          <w:sz w:val="18"/>
          <w:szCs w:val="18"/>
          <w:lang w:val="af-ZA"/>
        </w:rPr>
        <w:t xml:space="preserve"> 3-</w:t>
      </w:r>
      <w:r w:rsidRPr="0046416D">
        <w:rPr>
          <w:rFonts w:ascii="GHEA Grapalat" w:hAnsi="GHEA Grapalat"/>
          <w:sz w:val="18"/>
          <w:szCs w:val="18"/>
        </w:rPr>
        <w:t>րդ</w:t>
      </w:r>
      <w:r w:rsidRPr="0046416D">
        <w:rPr>
          <w:rFonts w:ascii="GHEA Grapalat" w:hAnsi="GHEA Grapalat"/>
          <w:sz w:val="18"/>
          <w:szCs w:val="18"/>
          <w:lang w:val="af-ZA"/>
        </w:rPr>
        <w:t xml:space="preserve"> </w:t>
      </w:r>
      <w:r w:rsidRPr="0046416D">
        <w:rPr>
          <w:rFonts w:ascii="GHEA Grapalat" w:hAnsi="GHEA Grapalat"/>
          <w:sz w:val="18"/>
          <w:szCs w:val="18"/>
        </w:rPr>
        <w:t>բաժնով</w:t>
      </w:r>
      <w:r w:rsidRPr="0046416D">
        <w:rPr>
          <w:rFonts w:ascii="GHEA Grapalat" w:hAnsi="GHEA Grapalat"/>
          <w:sz w:val="18"/>
          <w:szCs w:val="18"/>
          <w:lang w:val="af-ZA"/>
        </w:rPr>
        <w:t xml:space="preserve"> </w:t>
      </w:r>
      <w:r w:rsidRPr="0046416D">
        <w:rPr>
          <w:rFonts w:ascii="GHEA Grapalat" w:hAnsi="GHEA Grapalat"/>
          <w:sz w:val="18"/>
          <w:szCs w:val="18"/>
        </w:rPr>
        <w:t>սահմանված</w:t>
      </w:r>
      <w:r w:rsidRPr="0046416D">
        <w:rPr>
          <w:rFonts w:ascii="GHEA Grapalat" w:hAnsi="GHEA Grapalat"/>
          <w:sz w:val="18"/>
          <w:szCs w:val="18"/>
          <w:lang w:val="af-ZA"/>
        </w:rPr>
        <w:t xml:space="preserve"> </w:t>
      </w:r>
      <w:r w:rsidRPr="0046416D">
        <w:rPr>
          <w:rFonts w:ascii="GHEA Grapalat" w:hAnsi="GHEA Grapalat"/>
          <w:sz w:val="18"/>
          <w:szCs w:val="18"/>
        </w:rPr>
        <w:t>կարգով</w:t>
      </w:r>
      <w:r w:rsidRPr="0046416D">
        <w:rPr>
          <w:rFonts w:ascii="GHEA Grapalat" w:hAnsi="GHEA Grapalat"/>
          <w:sz w:val="18"/>
          <w:szCs w:val="18"/>
          <w:lang w:val="hy-AM"/>
        </w:rPr>
        <w:t xml:space="preserve"> ներկայացնում է հայտ: Հայտին կցվում են սույն հրավերով նախատեսված համապատասխան փաստաթղթեր</w:t>
      </w:r>
      <w:r w:rsidRPr="0046416D">
        <w:rPr>
          <w:rFonts w:ascii="GHEA Grapalat" w:hAnsi="GHEA Grapalat"/>
          <w:sz w:val="18"/>
          <w:szCs w:val="18"/>
          <w:lang w:val="es-ES"/>
        </w:rPr>
        <w:t>ը:</w:t>
      </w:r>
    </w:p>
    <w:p w14:paraId="353A5B2B" w14:textId="77777777" w:rsidR="002D5CF0" w:rsidRPr="0046416D" w:rsidRDefault="0078387F" w:rsidP="00EF3662">
      <w:pPr>
        <w:ind w:firstLine="567"/>
        <w:jc w:val="both"/>
        <w:rPr>
          <w:rFonts w:ascii="GHEA Grapalat" w:hAnsi="GHEA Grapalat" w:cs="Sylfaen"/>
          <w:sz w:val="18"/>
          <w:szCs w:val="18"/>
          <w:lang w:val="es-ES"/>
        </w:rPr>
      </w:pPr>
      <w:r w:rsidRPr="0046416D">
        <w:rPr>
          <w:rFonts w:ascii="GHEA Grapalat" w:hAnsi="GHEA Grapalat" w:cs="Sylfaen"/>
          <w:sz w:val="18"/>
          <w:szCs w:val="18"/>
        </w:rPr>
        <w:t>Մասնակիցը</w:t>
      </w:r>
      <w:r w:rsidRPr="0046416D">
        <w:rPr>
          <w:rFonts w:ascii="GHEA Grapalat" w:hAnsi="GHEA Grapalat" w:cs="Sylfaen"/>
          <w:sz w:val="18"/>
          <w:szCs w:val="18"/>
          <w:lang w:val="es-ES"/>
        </w:rPr>
        <w:t xml:space="preserve"> </w:t>
      </w:r>
      <w:r w:rsidR="002240AB" w:rsidRPr="0046416D">
        <w:rPr>
          <w:rFonts w:ascii="GHEA Grapalat" w:hAnsi="GHEA Grapalat" w:cs="Sylfaen"/>
          <w:sz w:val="18"/>
          <w:szCs w:val="18"/>
        </w:rPr>
        <w:t>հայտով</w:t>
      </w:r>
      <w:r w:rsidR="002240AB" w:rsidRPr="0046416D">
        <w:rPr>
          <w:rFonts w:ascii="GHEA Grapalat" w:hAnsi="GHEA Grapalat" w:cs="Sylfaen"/>
          <w:sz w:val="18"/>
          <w:szCs w:val="18"/>
          <w:lang w:val="es-ES"/>
        </w:rPr>
        <w:t xml:space="preserve"> </w:t>
      </w:r>
      <w:r w:rsidRPr="0046416D">
        <w:rPr>
          <w:rFonts w:ascii="GHEA Grapalat" w:hAnsi="GHEA Grapalat" w:cs="Sylfaen"/>
          <w:sz w:val="18"/>
          <w:szCs w:val="18"/>
        </w:rPr>
        <w:t>ներկայացնում</w:t>
      </w:r>
      <w:r w:rsidRPr="0046416D">
        <w:rPr>
          <w:rFonts w:ascii="GHEA Grapalat" w:hAnsi="GHEA Grapalat" w:cs="Sylfaen"/>
          <w:sz w:val="18"/>
          <w:szCs w:val="18"/>
          <w:lang w:val="es-ES"/>
        </w:rPr>
        <w:t xml:space="preserve"> </w:t>
      </w:r>
      <w:r w:rsidRPr="0046416D">
        <w:rPr>
          <w:rFonts w:ascii="GHEA Grapalat" w:hAnsi="GHEA Grapalat" w:cs="Sylfaen"/>
          <w:sz w:val="18"/>
          <w:szCs w:val="18"/>
        </w:rPr>
        <w:t>է</w:t>
      </w:r>
      <w:r w:rsidRPr="0046416D">
        <w:rPr>
          <w:rFonts w:ascii="GHEA Grapalat" w:hAnsi="GHEA Grapalat" w:cs="Sylfaen"/>
          <w:sz w:val="18"/>
          <w:szCs w:val="18"/>
          <w:lang w:val="es-ES"/>
        </w:rPr>
        <w:t xml:space="preserve"> </w:t>
      </w:r>
      <w:r w:rsidRPr="0046416D">
        <w:rPr>
          <w:rFonts w:ascii="GHEA Grapalat" w:hAnsi="GHEA Grapalat" w:cs="Sylfaen"/>
          <w:sz w:val="18"/>
          <w:szCs w:val="18"/>
        </w:rPr>
        <w:t>իր</w:t>
      </w:r>
      <w:r w:rsidRPr="0046416D">
        <w:rPr>
          <w:rFonts w:ascii="GHEA Grapalat" w:hAnsi="GHEA Grapalat" w:cs="Sylfaen"/>
          <w:sz w:val="18"/>
          <w:szCs w:val="18"/>
          <w:lang w:val="es-ES"/>
        </w:rPr>
        <w:t xml:space="preserve"> </w:t>
      </w:r>
      <w:r w:rsidRPr="0046416D">
        <w:rPr>
          <w:rFonts w:ascii="GHEA Grapalat" w:hAnsi="GHEA Grapalat" w:cs="Sylfaen"/>
          <w:sz w:val="18"/>
          <w:szCs w:val="18"/>
        </w:rPr>
        <w:t>կողմից</w:t>
      </w:r>
      <w:r w:rsidRPr="0046416D">
        <w:rPr>
          <w:rFonts w:ascii="GHEA Grapalat" w:hAnsi="GHEA Grapalat" w:cs="Sylfaen"/>
          <w:sz w:val="18"/>
          <w:szCs w:val="18"/>
          <w:lang w:val="es-ES"/>
        </w:rPr>
        <w:t xml:space="preserve"> </w:t>
      </w:r>
      <w:r w:rsidRPr="0046416D">
        <w:rPr>
          <w:rFonts w:ascii="GHEA Grapalat" w:hAnsi="GHEA Grapalat" w:cs="Sylfaen"/>
          <w:sz w:val="18"/>
          <w:szCs w:val="18"/>
        </w:rPr>
        <w:t>հաստատված</w:t>
      </w:r>
      <w:r w:rsidRPr="0046416D">
        <w:rPr>
          <w:rFonts w:ascii="GHEA Grapalat" w:hAnsi="GHEA Grapalat" w:cs="Sylfaen"/>
          <w:sz w:val="18"/>
          <w:szCs w:val="18"/>
          <w:lang w:val="es-ES"/>
        </w:rPr>
        <w:t>`</w:t>
      </w:r>
    </w:p>
    <w:p w14:paraId="1AC86028" w14:textId="77777777" w:rsidR="00096865" w:rsidRPr="0046416D" w:rsidRDefault="002D5CF0" w:rsidP="00EF3662">
      <w:pPr>
        <w:ind w:firstLine="567"/>
        <w:jc w:val="both"/>
        <w:rPr>
          <w:rFonts w:ascii="GHEA Grapalat" w:hAnsi="GHEA Grapalat" w:cs="Sylfaen"/>
          <w:sz w:val="18"/>
          <w:szCs w:val="18"/>
          <w:lang w:val="es-ES"/>
        </w:rPr>
      </w:pPr>
      <w:r w:rsidRPr="0046416D">
        <w:rPr>
          <w:rFonts w:ascii="GHEA Grapalat" w:hAnsi="GHEA Grapalat" w:cs="Sylfaen"/>
          <w:sz w:val="18"/>
          <w:szCs w:val="18"/>
          <w:lang w:val="es-ES"/>
        </w:rPr>
        <w:t>2.</w:t>
      </w:r>
      <w:r w:rsidR="00D76BBA" w:rsidRPr="0046416D">
        <w:rPr>
          <w:rFonts w:ascii="GHEA Grapalat" w:hAnsi="GHEA Grapalat" w:cs="Sylfaen"/>
          <w:sz w:val="18"/>
          <w:szCs w:val="18"/>
          <w:lang w:val="es-ES"/>
        </w:rPr>
        <w:t>1</w:t>
      </w:r>
      <w:r w:rsidRPr="0046416D">
        <w:rPr>
          <w:rFonts w:ascii="GHEA Grapalat" w:hAnsi="GHEA Grapalat" w:cs="Sylfaen"/>
          <w:sz w:val="18"/>
          <w:szCs w:val="18"/>
          <w:lang w:val="es-ES"/>
        </w:rPr>
        <w:t xml:space="preserve"> </w:t>
      </w:r>
      <w:r w:rsidR="00096865" w:rsidRPr="0046416D">
        <w:rPr>
          <w:rFonts w:ascii="GHEA Grapalat" w:hAnsi="GHEA Grapalat" w:cs="Sylfaen"/>
          <w:sz w:val="18"/>
          <w:szCs w:val="18"/>
          <w:lang w:val="ru-RU"/>
        </w:rPr>
        <w:t>ընթացակարգին</w:t>
      </w:r>
      <w:r w:rsidR="00096865" w:rsidRPr="0046416D">
        <w:rPr>
          <w:rFonts w:ascii="GHEA Grapalat" w:hAnsi="GHEA Grapalat" w:cs="Sylfaen"/>
          <w:sz w:val="18"/>
          <w:szCs w:val="18"/>
          <w:lang w:val="af-ZA"/>
        </w:rPr>
        <w:t xml:space="preserve"> </w:t>
      </w:r>
      <w:r w:rsidR="00096865" w:rsidRPr="0046416D">
        <w:rPr>
          <w:rFonts w:ascii="GHEA Grapalat" w:hAnsi="GHEA Grapalat" w:cs="Sylfaen"/>
          <w:sz w:val="18"/>
          <w:szCs w:val="18"/>
          <w:lang w:val="ru-RU"/>
        </w:rPr>
        <w:t>մասնակցելու</w:t>
      </w:r>
      <w:r w:rsidR="00096865" w:rsidRPr="0046416D">
        <w:rPr>
          <w:rFonts w:ascii="GHEA Grapalat" w:hAnsi="GHEA Grapalat" w:cs="Sylfaen"/>
          <w:sz w:val="18"/>
          <w:szCs w:val="18"/>
          <w:lang w:val="af-ZA"/>
        </w:rPr>
        <w:t xml:space="preserve"> </w:t>
      </w:r>
      <w:r w:rsidR="00096865" w:rsidRPr="0046416D">
        <w:rPr>
          <w:rFonts w:ascii="GHEA Grapalat" w:hAnsi="GHEA Grapalat" w:cs="Sylfaen"/>
          <w:sz w:val="18"/>
          <w:szCs w:val="18"/>
          <w:lang w:val="ru-RU"/>
        </w:rPr>
        <w:t>դիմում</w:t>
      </w:r>
      <w:r w:rsidR="00EF4630" w:rsidRPr="0046416D">
        <w:rPr>
          <w:rFonts w:ascii="GHEA Grapalat" w:hAnsi="GHEA Grapalat" w:cs="Sylfaen"/>
          <w:sz w:val="18"/>
          <w:szCs w:val="18"/>
          <w:lang w:val="es-ES"/>
        </w:rPr>
        <w:t>-</w:t>
      </w:r>
      <w:r w:rsidR="00EF4630" w:rsidRPr="0046416D">
        <w:rPr>
          <w:rFonts w:ascii="GHEA Grapalat" w:hAnsi="GHEA Grapalat" w:cs="Sylfaen"/>
          <w:sz w:val="18"/>
          <w:szCs w:val="18"/>
        </w:rPr>
        <w:t>հայտարարություն</w:t>
      </w:r>
      <w:r w:rsidR="00096865" w:rsidRPr="0046416D">
        <w:rPr>
          <w:rFonts w:ascii="GHEA Grapalat" w:hAnsi="GHEA Grapalat" w:cs="Sylfaen"/>
          <w:sz w:val="18"/>
          <w:szCs w:val="18"/>
          <w:lang w:val="af-ZA"/>
        </w:rPr>
        <w:t xml:space="preserve">` </w:t>
      </w:r>
      <w:r w:rsidR="006F49AA" w:rsidRPr="0046416D">
        <w:rPr>
          <w:rFonts w:ascii="GHEA Grapalat" w:hAnsi="GHEA Grapalat" w:cs="Sylfaen"/>
          <w:sz w:val="18"/>
          <w:szCs w:val="18"/>
          <w:lang w:val="af-ZA"/>
        </w:rPr>
        <w:t>համաձայն հ</w:t>
      </w:r>
      <w:r w:rsidR="00096865" w:rsidRPr="0046416D">
        <w:rPr>
          <w:rFonts w:ascii="GHEA Grapalat" w:hAnsi="GHEA Grapalat" w:cs="Sylfaen"/>
          <w:sz w:val="18"/>
          <w:szCs w:val="18"/>
          <w:lang w:val="ru-RU"/>
        </w:rPr>
        <w:t>ավելված</w:t>
      </w:r>
      <w:r w:rsidR="00096865" w:rsidRPr="0046416D">
        <w:rPr>
          <w:rFonts w:ascii="GHEA Grapalat" w:hAnsi="GHEA Grapalat" w:cs="Sylfaen"/>
          <w:sz w:val="18"/>
          <w:szCs w:val="18"/>
          <w:lang w:val="af-ZA"/>
        </w:rPr>
        <w:t xml:space="preserve"> N 1</w:t>
      </w:r>
      <w:r w:rsidR="006F49AA" w:rsidRPr="0046416D">
        <w:rPr>
          <w:rFonts w:ascii="GHEA Grapalat" w:hAnsi="GHEA Grapalat" w:cs="Sylfaen"/>
          <w:sz w:val="18"/>
          <w:szCs w:val="18"/>
          <w:lang w:val="af-ZA"/>
        </w:rPr>
        <w:t>-ի</w:t>
      </w:r>
      <w:r w:rsidR="00BC6807" w:rsidRPr="0046416D">
        <w:rPr>
          <w:rFonts w:ascii="GHEA Grapalat" w:hAnsi="GHEA Grapalat" w:cs="Sylfaen"/>
          <w:sz w:val="18"/>
          <w:szCs w:val="18"/>
          <w:lang w:val="es-ES"/>
        </w:rPr>
        <w:t>.</w:t>
      </w:r>
    </w:p>
    <w:p w14:paraId="141DA8B7" w14:textId="77777777" w:rsidR="00EF4630" w:rsidRPr="0046416D" w:rsidRDefault="00096865" w:rsidP="00EF4630">
      <w:pPr>
        <w:pStyle w:val="norm"/>
        <w:spacing w:line="276" w:lineRule="auto"/>
        <w:ind w:firstLine="567"/>
        <w:rPr>
          <w:rFonts w:ascii="GHEA Grapalat" w:hAnsi="GHEA Grapalat" w:cs="Sylfaen"/>
          <w:sz w:val="18"/>
          <w:szCs w:val="18"/>
          <w:lang w:val="af-ZA" w:eastAsia="en-US"/>
        </w:rPr>
      </w:pPr>
      <w:r w:rsidRPr="0046416D">
        <w:rPr>
          <w:rFonts w:ascii="GHEA Grapalat" w:hAnsi="GHEA Grapalat" w:cs="Sylfaen"/>
          <w:sz w:val="18"/>
          <w:szCs w:val="18"/>
          <w:lang w:val="af-ZA"/>
        </w:rPr>
        <w:t>2.</w:t>
      </w:r>
      <w:r w:rsidR="00180EE9" w:rsidRPr="0046416D">
        <w:rPr>
          <w:rFonts w:ascii="GHEA Grapalat" w:hAnsi="GHEA Grapalat" w:cs="Sylfaen"/>
          <w:sz w:val="18"/>
          <w:szCs w:val="18"/>
          <w:lang w:val="af-ZA"/>
        </w:rPr>
        <w:t>2</w:t>
      </w:r>
      <w:r w:rsidRPr="0046416D">
        <w:rPr>
          <w:rFonts w:ascii="GHEA Grapalat" w:hAnsi="GHEA Grapalat" w:cs="Sylfaen"/>
          <w:sz w:val="18"/>
          <w:szCs w:val="18"/>
          <w:lang w:val="af-ZA"/>
        </w:rPr>
        <w:t xml:space="preserve"> </w:t>
      </w:r>
      <w:r w:rsidR="00C96127" w:rsidRPr="0046416D">
        <w:rPr>
          <w:rFonts w:ascii="GHEA Grapalat" w:hAnsi="GHEA Grapalat" w:cs="Sylfaen"/>
          <w:sz w:val="18"/>
          <w:szCs w:val="18"/>
          <w:lang w:val="af-ZA"/>
        </w:rPr>
        <w:t xml:space="preserve">ենթակապալի </w:t>
      </w:r>
      <w:r w:rsidR="00EF4630" w:rsidRPr="0046416D">
        <w:rPr>
          <w:rFonts w:ascii="GHEA Grapalat" w:hAnsi="GHEA Grapalat" w:cs="Sylfaen"/>
          <w:sz w:val="18"/>
          <w:szCs w:val="18"/>
          <w:lang w:eastAsia="en-US"/>
        </w:rPr>
        <w:t>պայմանագրի</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պատճենը</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և</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դրա</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կողմ</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հանդիսացող</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անձի</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տվյալները</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եթե</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պայմանագիրն</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իրականացվելու</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է</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գործակալության</w:t>
      </w:r>
      <w:r w:rsidR="00EF4630" w:rsidRPr="0046416D">
        <w:rPr>
          <w:rFonts w:ascii="GHEA Grapalat" w:hAnsi="GHEA Grapalat" w:cs="Sylfaen"/>
          <w:sz w:val="18"/>
          <w:szCs w:val="18"/>
          <w:lang w:val="af-ZA" w:eastAsia="en-US"/>
        </w:rPr>
        <w:t xml:space="preserve"> </w:t>
      </w:r>
      <w:r w:rsidR="00EF4630" w:rsidRPr="0046416D">
        <w:rPr>
          <w:rFonts w:ascii="GHEA Grapalat" w:hAnsi="GHEA Grapalat" w:cs="Sylfaen"/>
          <w:sz w:val="18"/>
          <w:szCs w:val="18"/>
          <w:lang w:eastAsia="en-US"/>
        </w:rPr>
        <w:t>միջոցով</w:t>
      </w:r>
      <w:r w:rsidR="00EF4630" w:rsidRPr="0046416D">
        <w:rPr>
          <w:rFonts w:ascii="GHEA Grapalat" w:hAnsi="GHEA Grapalat" w:cs="Sylfaen"/>
          <w:sz w:val="18"/>
          <w:szCs w:val="18"/>
          <w:lang w:val="af-ZA" w:eastAsia="en-US"/>
        </w:rPr>
        <w:t>.</w:t>
      </w:r>
    </w:p>
    <w:p w14:paraId="50DE2136" w14:textId="77777777" w:rsidR="00EF4630" w:rsidRPr="0046416D" w:rsidRDefault="00EF4630" w:rsidP="00505AD4">
      <w:pPr>
        <w:pStyle w:val="norm"/>
        <w:spacing w:line="240" w:lineRule="auto"/>
        <w:ind w:firstLine="567"/>
        <w:rPr>
          <w:rFonts w:ascii="GHEA Grapalat" w:hAnsi="GHEA Grapalat" w:cs="Sylfaen"/>
          <w:color w:val="FFFFFF"/>
          <w:sz w:val="18"/>
          <w:szCs w:val="18"/>
          <w:lang w:val="af-ZA" w:eastAsia="en-US"/>
        </w:rPr>
      </w:pPr>
      <w:r w:rsidRPr="0046416D">
        <w:rPr>
          <w:rFonts w:ascii="GHEA Grapalat" w:hAnsi="GHEA Grapalat" w:cs="Sylfaen"/>
          <w:sz w:val="18"/>
          <w:szCs w:val="18"/>
          <w:lang w:val="af-ZA" w:eastAsia="en-US"/>
        </w:rPr>
        <w:t xml:space="preserve">2.3 </w:t>
      </w:r>
      <w:r w:rsidRPr="0046416D">
        <w:rPr>
          <w:rFonts w:ascii="GHEA Grapalat" w:hAnsi="GHEA Grapalat" w:cs="Sylfaen"/>
          <w:sz w:val="18"/>
          <w:szCs w:val="18"/>
          <w:lang w:eastAsia="en-US"/>
        </w:rPr>
        <w:t>համատեղ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գործունեության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պայմանագիրը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եթե</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մասնակիցները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գնման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ընթացակարգին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մասնակցում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համատեղ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գործունեության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կարգով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կոնսորցիումով</w:t>
      </w:r>
      <w:r w:rsidRPr="0046416D">
        <w:rPr>
          <w:rFonts w:ascii="GHEA Grapalat" w:hAnsi="GHEA Grapalat" w:cs="Sylfaen"/>
          <w:sz w:val="18"/>
          <w:szCs w:val="18"/>
          <w:lang w:val="af-ZA" w:eastAsia="en-US"/>
        </w:rPr>
        <w:t>).</w:t>
      </w:r>
      <w:r w:rsidR="00FF3C84" w:rsidRPr="0046416D">
        <w:rPr>
          <w:rFonts w:ascii="GHEA Grapalat" w:hAnsi="GHEA Grapalat" w:cs="Sylfaen"/>
          <w:sz w:val="18"/>
          <w:szCs w:val="18"/>
          <w:vertAlign w:val="superscript"/>
          <w:lang w:val="af-ZA" w:eastAsia="en-US"/>
        </w:rPr>
        <w:t>15</w:t>
      </w:r>
      <w:r w:rsidR="00FF3C84" w:rsidRPr="0046416D">
        <w:rPr>
          <w:rFonts w:ascii="GHEA Grapalat" w:hAnsi="GHEA Grapalat" w:cs="Sylfaen"/>
          <w:sz w:val="18"/>
          <w:szCs w:val="18"/>
          <w:lang w:val="af-ZA" w:eastAsia="en-US"/>
        </w:rPr>
        <w:t xml:space="preserve"> </w:t>
      </w:r>
      <w:r w:rsidR="00FF3C84" w:rsidRPr="0046416D">
        <w:rPr>
          <w:rFonts w:ascii="GHEA Grapalat" w:hAnsi="GHEA Grapalat" w:cs="Sylfaen"/>
          <w:color w:val="FFFFFF"/>
          <w:sz w:val="18"/>
          <w:szCs w:val="18"/>
          <w:lang w:val="af-ZA" w:eastAsia="en-US"/>
        </w:rPr>
        <w:t xml:space="preserve">   </w:t>
      </w:r>
      <w:r w:rsidRPr="0046416D">
        <w:rPr>
          <w:rStyle w:val="FootnoteReference"/>
          <w:rFonts w:ascii="GHEA Grapalat" w:hAnsi="GHEA Grapalat" w:cs="Sylfaen"/>
          <w:color w:val="FFFFFF"/>
          <w:sz w:val="18"/>
          <w:szCs w:val="18"/>
          <w:lang w:val="af-ZA" w:eastAsia="en-US"/>
        </w:rPr>
        <w:footnoteReference w:id="4"/>
      </w:r>
    </w:p>
    <w:p w14:paraId="2BCB9314" w14:textId="77777777" w:rsidR="002E11D1" w:rsidRPr="0046416D" w:rsidRDefault="00096865" w:rsidP="00EF3662">
      <w:pPr>
        <w:ind w:firstLine="567"/>
        <w:jc w:val="both"/>
        <w:rPr>
          <w:rFonts w:ascii="GHEA Grapalat" w:hAnsi="GHEA Grapalat" w:cs="Sylfaen"/>
          <w:sz w:val="18"/>
          <w:szCs w:val="18"/>
          <w:lang w:val="af-ZA"/>
        </w:rPr>
      </w:pPr>
      <w:r w:rsidRPr="0046416D">
        <w:rPr>
          <w:rFonts w:ascii="GHEA Grapalat" w:hAnsi="GHEA Grapalat" w:cs="Sylfaen"/>
          <w:sz w:val="18"/>
          <w:szCs w:val="18"/>
          <w:lang w:val="af-ZA"/>
        </w:rPr>
        <w:t>2.</w:t>
      </w:r>
      <w:r w:rsidR="002E11D1" w:rsidRPr="0046416D">
        <w:rPr>
          <w:rFonts w:ascii="GHEA Grapalat" w:hAnsi="GHEA Grapalat" w:cs="Sylfaen"/>
          <w:sz w:val="18"/>
          <w:szCs w:val="18"/>
          <w:lang w:val="af-ZA"/>
        </w:rPr>
        <w:t>5</w:t>
      </w:r>
      <w:r w:rsidR="00FF3C84"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գնային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առաջարկ</w:t>
      </w:r>
      <w:r w:rsidR="00294FFF" w:rsidRPr="0046416D">
        <w:rPr>
          <w:rFonts w:ascii="GHEA Grapalat" w:hAnsi="GHEA Grapalat" w:cs="Sylfaen"/>
          <w:sz w:val="18"/>
          <w:szCs w:val="18"/>
          <w:lang w:val="af-ZA"/>
        </w:rPr>
        <w:t xml:space="preserve">` </w:t>
      </w:r>
      <w:r w:rsidR="00294FFF" w:rsidRPr="0046416D">
        <w:rPr>
          <w:rFonts w:ascii="GHEA Grapalat" w:hAnsi="GHEA Grapalat" w:cs="Sylfaen"/>
          <w:sz w:val="18"/>
          <w:szCs w:val="18"/>
          <w:lang w:val="hy-AM"/>
        </w:rPr>
        <w:t>համաձայն</w:t>
      </w:r>
      <w:r w:rsidR="00294FFF" w:rsidRPr="0046416D">
        <w:rPr>
          <w:rFonts w:ascii="GHEA Grapalat" w:hAnsi="GHEA Grapalat" w:cs="Sylfaen"/>
          <w:sz w:val="18"/>
          <w:szCs w:val="18"/>
          <w:lang w:val="af-ZA"/>
        </w:rPr>
        <w:t xml:space="preserve"> </w:t>
      </w:r>
      <w:r w:rsidR="00294FFF" w:rsidRPr="0046416D">
        <w:rPr>
          <w:rFonts w:ascii="GHEA Grapalat" w:hAnsi="GHEA Grapalat" w:cs="Sylfaen"/>
          <w:sz w:val="18"/>
          <w:szCs w:val="18"/>
          <w:lang w:val="hy-AM"/>
        </w:rPr>
        <w:t>հավելված</w:t>
      </w:r>
      <w:r w:rsidR="00294FFF" w:rsidRPr="0046416D">
        <w:rPr>
          <w:rFonts w:ascii="GHEA Grapalat" w:hAnsi="GHEA Grapalat" w:cs="Sylfaen"/>
          <w:sz w:val="18"/>
          <w:szCs w:val="18"/>
          <w:lang w:val="af-ZA"/>
        </w:rPr>
        <w:t xml:space="preserve"> N </w:t>
      </w:r>
      <w:r w:rsidR="004D557A" w:rsidRPr="0046416D">
        <w:rPr>
          <w:rFonts w:ascii="GHEA Grapalat" w:hAnsi="GHEA Grapalat" w:cs="Sylfaen"/>
          <w:sz w:val="18"/>
          <w:szCs w:val="18"/>
          <w:lang w:val="af-ZA"/>
        </w:rPr>
        <w:t>2</w:t>
      </w:r>
      <w:r w:rsidR="00294FFF" w:rsidRPr="0046416D">
        <w:rPr>
          <w:rFonts w:ascii="GHEA Grapalat" w:hAnsi="GHEA Grapalat" w:cs="Sylfaen"/>
          <w:sz w:val="18"/>
          <w:szCs w:val="18"/>
          <w:lang w:val="af-ZA"/>
        </w:rPr>
        <w:t>-</w:t>
      </w:r>
      <w:r w:rsidR="00294FFF" w:rsidRPr="0046416D">
        <w:rPr>
          <w:rFonts w:ascii="GHEA Grapalat" w:hAnsi="GHEA Grapalat" w:cs="Sylfaen"/>
          <w:sz w:val="18"/>
          <w:szCs w:val="18"/>
          <w:lang w:val="hy-AM"/>
        </w:rPr>
        <w:t>ի</w:t>
      </w:r>
      <w:r w:rsidR="00294FFF" w:rsidRPr="0046416D">
        <w:rPr>
          <w:rFonts w:ascii="GHEA Grapalat" w:hAnsi="GHEA Grapalat" w:cs="Sylfaen"/>
          <w:sz w:val="18"/>
          <w:szCs w:val="18"/>
          <w:lang w:val="af-ZA"/>
        </w:rPr>
        <w:t>: Գնային առաջարկը</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ներկայացվում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է</w:t>
      </w:r>
      <w:r w:rsidR="00E67BA7" w:rsidRPr="0046416D">
        <w:rPr>
          <w:rFonts w:ascii="GHEA Grapalat" w:hAnsi="GHEA Grapalat" w:cs="Sylfaen"/>
          <w:sz w:val="18"/>
          <w:szCs w:val="18"/>
          <w:lang w:val="af-ZA"/>
        </w:rPr>
        <w:t xml:space="preserve"> </w:t>
      </w:r>
      <w:r w:rsidR="005A1D54" w:rsidRPr="0046416D">
        <w:rPr>
          <w:rFonts w:ascii="GHEA Grapalat" w:hAnsi="GHEA Grapalat" w:cs="Sylfaen"/>
          <w:sz w:val="18"/>
          <w:szCs w:val="18"/>
          <w:lang w:val="hy-AM"/>
        </w:rPr>
        <w:t xml:space="preserve">արժեք, </w:t>
      </w:r>
      <w:r w:rsidR="00357C32" w:rsidRPr="0046416D">
        <w:rPr>
          <w:rFonts w:ascii="GHEA Grapalat" w:hAnsi="GHEA Grapalat" w:cs="Sylfaen"/>
          <w:sz w:val="18"/>
          <w:szCs w:val="18"/>
          <w:lang w:val="af-ZA"/>
        </w:rPr>
        <w:t xml:space="preserve">(ինքնարժեքի և կանխատեսվող շահույթի հանրագումարը) </w:t>
      </w:r>
      <w:r w:rsidR="00E67BA7" w:rsidRPr="0046416D">
        <w:rPr>
          <w:rFonts w:ascii="GHEA Grapalat" w:hAnsi="GHEA Grapalat" w:cs="Sylfaen"/>
          <w:sz w:val="18"/>
          <w:szCs w:val="18"/>
          <w:lang w:val="hy-AM"/>
        </w:rPr>
        <w:t>և</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ավելացված</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արժեքի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հարկ</w:t>
      </w:r>
      <w:r w:rsidR="00E67BA7" w:rsidRPr="0046416D" w:rsidDel="001A1F55">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ընդհանրական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բաղադրիչներից</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բաղկացած</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հաշվարկի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hy-AM"/>
        </w:rPr>
        <w:t>ձևով։</w:t>
      </w:r>
      <w:r w:rsidR="00E67BA7" w:rsidRPr="0046416D">
        <w:rPr>
          <w:rFonts w:ascii="GHEA Grapalat" w:hAnsi="GHEA Grapalat" w:cs="Sylfaen"/>
          <w:sz w:val="18"/>
          <w:szCs w:val="18"/>
          <w:lang w:val="af-ZA"/>
        </w:rPr>
        <w:t xml:space="preserve"> </w:t>
      </w:r>
      <w:r w:rsidR="00357C32" w:rsidRPr="0046416D">
        <w:rPr>
          <w:rFonts w:ascii="GHEA Grapalat" w:hAnsi="GHEA Grapalat" w:cs="Sylfaen"/>
          <w:sz w:val="18"/>
          <w:szCs w:val="18"/>
        </w:rPr>
        <w:t>Ա</w:t>
      </w:r>
      <w:r w:rsidR="005A1D54" w:rsidRPr="0046416D">
        <w:rPr>
          <w:rFonts w:ascii="GHEA Grapalat" w:hAnsi="GHEA Grapalat" w:cs="Sylfaen"/>
          <w:sz w:val="18"/>
          <w:szCs w:val="18"/>
          <w:lang w:val="hy-AM"/>
        </w:rPr>
        <w:t>րժեքի</w:t>
      </w:r>
      <w:r w:rsidR="005A1D54"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բաղադրիչների</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հաշվարկ</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բացվածք</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կամ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այլ</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մանրամասներ</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չեն</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պահանջվում</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և</w:t>
      </w:r>
      <w:r w:rsidR="00E67BA7" w:rsidRPr="0046416D">
        <w:rPr>
          <w:rFonts w:ascii="GHEA Grapalat" w:hAnsi="GHEA Grapalat" w:cs="Sylfaen"/>
          <w:sz w:val="18"/>
          <w:szCs w:val="18"/>
          <w:lang w:val="af-ZA"/>
        </w:rPr>
        <w:t xml:space="preserve"> </w:t>
      </w:r>
      <w:r w:rsidR="00E67BA7" w:rsidRPr="0046416D">
        <w:rPr>
          <w:rFonts w:ascii="GHEA Grapalat" w:hAnsi="GHEA Grapalat" w:cs="Sylfaen"/>
          <w:sz w:val="18"/>
          <w:szCs w:val="18"/>
          <w:lang w:val="ru-RU"/>
        </w:rPr>
        <w:t>ներկայացվում</w:t>
      </w:r>
      <w:r w:rsidR="002E11D1" w:rsidRPr="0046416D">
        <w:rPr>
          <w:rFonts w:ascii="GHEA Grapalat" w:hAnsi="GHEA Grapalat" w:cs="Sylfaen"/>
          <w:sz w:val="18"/>
          <w:szCs w:val="18"/>
          <w:lang w:val="af-ZA"/>
        </w:rPr>
        <w:t>.</w:t>
      </w:r>
    </w:p>
    <w:p w14:paraId="3BD63936" w14:textId="77777777" w:rsidR="002E11D1" w:rsidRPr="0046416D" w:rsidRDefault="002E11D1" w:rsidP="002E11D1">
      <w:pPr>
        <w:pStyle w:val="norm"/>
        <w:spacing w:line="240" w:lineRule="auto"/>
        <w:ind w:firstLine="567"/>
        <w:rPr>
          <w:rFonts w:ascii="GHEA Grapalat" w:hAnsi="GHEA Grapalat" w:cs="Sylfaen"/>
          <w:sz w:val="18"/>
          <w:szCs w:val="18"/>
          <w:lang w:val="af-ZA" w:eastAsia="en-US"/>
        </w:rPr>
      </w:pPr>
      <w:r w:rsidRPr="0046416D">
        <w:rPr>
          <w:rFonts w:ascii="GHEA Grapalat" w:hAnsi="GHEA Grapalat"/>
          <w:sz w:val="18"/>
          <w:szCs w:val="18"/>
          <w:lang w:val="af-ZA"/>
        </w:rPr>
        <w:t xml:space="preserve">2.6 </w:t>
      </w:r>
      <w:r w:rsidRPr="0046416D">
        <w:rPr>
          <w:rFonts w:ascii="GHEA Grapalat" w:hAnsi="GHEA Grapalat" w:cs="Sylfaen"/>
          <w:sz w:val="18"/>
          <w:szCs w:val="18"/>
          <w:lang w:eastAsia="en-US"/>
        </w:rPr>
        <w:t>շինարարական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գնման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դեպքում՝</w:t>
      </w:r>
    </w:p>
    <w:p w14:paraId="245DA961" w14:textId="77777777" w:rsidR="002E11D1" w:rsidRPr="0046416D" w:rsidRDefault="002E11D1" w:rsidP="002E11D1">
      <w:pPr>
        <w:pStyle w:val="norm"/>
        <w:spacing w:line="240" w:lineRule="auto"/>
        <w:rPr>
          <w:rFonts w:ascii="GHEA Grapalat" w:hAnsi="GHEA Grapalat" w:cs="Sylfaen"/>
          <w:sz w:val="18"/>
          <w:szCs w:val="18"/>
          <w:lang w:val="af-ZA" w:eastAsia="en-US"/>
        </w:rPr>
      </w:pP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իր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կողմից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հաստատված՝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լրացված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w:t>
      </w:r>
      <w:r w:rsidRPr="0046416D">
        <w:rPr>
          <w:rFonts w:ascii="GHEA Grapalat" w:hAnsi="GHEA Grapalat" w:cs="Sylfaen"/>
          <w:sz w:val="18"/>
          <w:szCs w:val="18"/>
          <w:lang w:val="af-ZA" w:eastAsia="en-US"/>
        </w:rPr>
        <w:t>-</w:t>
      </w:r>
      <w:r w:rsidRPr="0046416D">
        <w:rPr>
          <w:rFonts w:ascii="GHEA Grapalat" w:hAnsi="GHEA Grapalat" w:cs="Sylfaen"/>
          <w:sz w:val="18"/>
          <w:szCs w:val="18"/>
          <w:lang w:eastAsia="en-US"/>
        </w:rPr>
        <w:t>նախահաշիվ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հաշվի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առնելով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հրավերին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ըստ</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նախահաշվային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բաժինների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սահմանված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առավելագույն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կշիռները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Ընդ</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որում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կշիռները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կիրառվում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մասնակցի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կողմից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ներկայացված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գնային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առաջարկի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նկատմամբ</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նկատի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ունենալով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որ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շեղումը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կարող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ավել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պակաս</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լինել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սույն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հրավերին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կցված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ծավալաթերթով</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տվյալ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բաժնի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համար</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սահմանված</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կշռի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չափի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տաս</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տոկոսից</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Աշխատանքների</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բաժինները</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չեն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կարող</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արհեստականորեն</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միավորվել</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կամ</w:t>
      </w:r>
      <w:r w:rsidRPr="0046416D">
        <w:rPr>
          <w:rFonts w:ascii="GHEA Grapalat" w:hAnsi="GHEA Grapalat" w:cs="Sylfaen"/>
          <w:sz w:val="18"/>
          <w:szCs w:val="18"/>
          <w:lang w:val="af-ZA" w:eastAsia="en-US"/>
        </w:rPr>
        <w:t xml:space="preserve"> </w:t>
      </w:r>
      <w:r w:rsidRPr="0046416D">
        <w:rPr>
          <w:rFonts w:ascii="GHEA Grapalat" w:hAnsi="GHEA Grapalat" w:cs="Sylfaen"/>
          <w:sz w:val="18"/>
          <w:szCs w:val="18"/>
          <w:lang w:eastAsia="en-US"/>
        </w:rPr>
        <w:t>առանձնացվել</w:t>
      </w:r>
      <w:r w:rsidRPr="0046416D">
        <w:rPr>
          <w:rFonts w:ascii="GHEA Grapalat" w:hAnsi="GHEA Grapalat" w:cs="Sylfaen"/>
          <w:sz w:val="18"/>
          <w:szCs w:val="18"/>
          <w:lang w:val="af-ZA" w:eastAsia="en-US"/>
        </w:rPr>
        <w:t xml:space="preserve">. </w:t>
      </w:r>
    </w:p>
    <w:p w14:paraId="3837C322" w14:textId="18CBBF45" w:rsidR="002E11D1" w:rsidRPr="0046416D" w:rsidRDefault="002E11D1" w:rsidP="002E11D1">
      <w:pPr>
        <w:pStyle w:val="norm"/>
        <w:spacing w:line="240" w:lineRule="auto"/>
        <w:rPr>
          <w:rFonts w:ascii="GHEA Grapalat" w:hAnsi="GHEA Grapalat" w:cs="Sylfaen"/>
          <w:sz w:val="18"/>
          <w:szCs w:val="18"/>
          <w:lang w:val="af-ZA" w:eastAsia="en-US"/>
        </w:rPr>
      </w:pPr>
    </w:p>
    <w:p w14:paraId="4E45C179" w14:textId="77777777" w:rsidR="002E11D1" w:rsidRPr="0046416D" w:rsidRDefault="002E11D1" w:rsidP="002E11D1">
      <w:pPr>
        <w:ind w:firstLine="567"/>
        <w:jc w:val="both"/>
        <w:rPr>
          <w:rFonts w:ascii="GHEA Grapalat" w:hAnsi="GHEA Grapalat"/>
          <w:sz w:val="18"/>
          <w:szCs w:val="18"/>
          <w:lang w:val="af-ZA"/>
        </w:rPr>
      </w:pPr>
    </w:p>
    <w:p w14:paraId="651C1BCB" w14:textId="77777777" w:rsidR="00B26608" w:rsidRPr="0046416D" w:rsidRDefault="00B26608" w:rsidP="00B26608">
      <w:pPr>
        <w:jc w:val="center"/>
        <w:rPr>
          <w:rFonts w:ascii="GHEA Grapalat" w:hAnsi="GHEA Grapalat" w:cs="Sylfaen"/>
          <w:b/>
          <w:sz w:val="18"/>
          <w:szCs w:val="18"/>
          <w:lang w:val="es-ES"/>
        </w:rPr>
      </w:pPr>
      <w:r w:rsidRPr="0046416D">
        <w:rPr>
          <w:rFonts w:ascii="GHEA Grapalat" w:hAnsi="GHEA Grapalat"/>
          <w:b/>
          <w:sz w:val="18"/>
          <w:szCs w:val="18"/>
          <w:lang w:val="es-ES"/>
        </w:rPr>
        <w:t xml:space="preserve">3. </w:t>
      </w:r>
      <w:r w:rsidRPr="0046416D">
        <w:rPr>
          <w:rFonts w:ascii="GHEA Grapalat" w:hAnsi="GHEA Grapalat" w:cs="Sylfaen"/>
          <w:b/>
          <w:sz w:val="18"/>
          <w:szCs w:val="18"/>
          <w:lang w:val="es-ES"/>
        </w:rPr>
        <w:t>ՀԱՅՏԸ</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ՊԱՏՐԱՍՏԵԼՈՒ</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ԿԱՐԳԸ</w:t>
      </w:r>
    </w:p>
    <w:p w14:paraId="0263169D" w14:textId="77777777" w:rsidR="00B26608" w:rsidRPr="0046416D" w:rsidRDefault="00B26608" w:rsidP="00B26608">
      <w:pPr>
        <w:jc w:val="center"/>
        <w:rPr>
          <w:rFonts w:ascii="GHEA Grapalat" w:hAnsi="GHEA Grapalat" w:cs="Sylfaen"/>
          <w:b/>
          <w:sz w:val="18"/>
          <w:szCs w:val="18"/>
          <w:lang w:val="es-ES"/>
        </w:rPr>
      </w:pPr>
    </w:p>
    <w:p w14:paraId="2E672CAC" w14:textId="77777777" w:rsidR="00B26608" w:rsidRPr="0046416D" w:rsidRDefault="00B26608" w:rsidP="00B26608">
      <w:pPr>
        <w:ind w:firstLine="567"/>
        <w:jc w:val="both"/>
        <w:rPr>
          <w:rFonts w:ascii="GHEA Grapalat" w:hAnsi="GHEA Grapalat" w:cs="Sylfaen"/>
          <w:sz w:val="18"/>
          <w:szCs w:val="18"/>
          <w:lang w:val="es-ES"/>
        </w:rPr>
      </w:pPr>
      <w:r w:rsidRPr="0046416D">
        <w:rPr>
          <w:rFonts w:ascii="GHEA Grapalat" w:hAnsi="GHEA Grapalat"/>
          <w:sz w:val="18"/>
          <w:szCs w:val="18"/>
          <w:lang w:val="es-ES"/>
        </w:rPr>
        <w:t xml:space="preserve">3.1 </w:t>
      </w:r>
      <w:r w:rsidRPr="0046416D">
        <w:rPr>
          <w:rFonts w:ascii="GHEA Grapalat" w:hAnsi="GHEA Grapalat" w:cs="Sylfaen"/>
          <w:sz w:val="18"/>
          <w:szCs w:val="18"/>
          <w:lang w:val="ru-RU"/>
        </w:rPr>
        <w:t>Մասնակիցը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հայտը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ներկայացնում</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է</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սույն</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հրավերով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սահմանված</w:t>
      </w:r>
      <w:r w:rsidRPr="0046416D">
        <w:rPr>
          <w:rFonts w:ascii="GHEA Grapalat" w:hAnsi="GHEA Grapalat" w:cs="Sylfaen"/>
          <w:sz w:val="18"/>
          <w:szCs w:val="18"/>
          <w:lang w:val="es-ES"/>
        </w:rPr>
        <w:t xml:space="preserve"> </w:t>
      </w:r>
      <w:r w:rsidRPr="0046416D">
        <w:rPr>
          <w:rFonts w:ascii="GHEA Grapalat" w:hAnsi="GHEA Grapalat" w:cs="Sylfaen"/>
          <w:sz w:val="18"/>
          <w:szCs w:val="18"/>
          <w:lang w:val="ru-RU"/>
        </w:rPr>
        <w:t>կարգով։</w:t>
      </w:r>
      <w:r w:rsidRPr="0046416D">
        <w:rPr>
          <w:rFonts w:ascii="GHEA Grapalat" w:hAnsi="GHEA Grapalat" w:cs="Sylfaen"/>
          <w:sz w:val="18"/>
          <w:szCs w:val="18"/>
          <w:lang w:val="es-ES"/>
        </w:rPr>
        <w:t xml:space="preserve"> </w:t>
      </w:r>
    </w:p>
    <w:p w14:paraId="47299FB3" w14:textId="35A4F2B3" w:rsidR="00B26608" w:rsidRPr="0046416D" w:rsidRDefault="00B26608" w:rsidP="00B26608">
      <w:pPr>
        <w:ind w:firstLine="567"/>
        <w:jc w:val="both"/>
        <w:rPr>
          <w:rFonts w:ascii="GHEA Grapalat" w:hAnsi="GHEA Grapalat" w:cs="Sylfaen"/>
          <w:sz w:val="18"/>
          <w:szCs w:val="18"/>
          <w:lang w:val="af-ZA"/>
        </w:rPr>
      </w:pP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es-ES"/>
        </w:rPr>
        <w:t xml:space="preserve"> </w:t>
      </w:r>
      <w:r w:rsidRPr="0046416D">
        <w:rPr>
          <w:rFonts w:ascii="GHEA Grapalat" w:hAnsi="GHEA Grapalat" w:cs="Sylfaen"/>
          <w:sz w:val="18"/>
          <w:szCs w:val="18"/>
        </w:rPr>
        <w:t>առաջարկները</w:t>
      </w:r>
      <w:r w:rsidRPr="0046416D">
        <w:rPr>
          <w:rFonts w:ascii="GHEA Grapalat" w:hAnsi="GHEA Grapalat"/>
          <w:sz w:val="18"/>
          <w:szCs w:val="18"/>
          <w:lang w:val="es-ES"/>
        </w:rPr>
        <w:t xml:space="preserve">, </w:t>
      </w:r>
      <w:r w:rsidRPr="0046416D">
        <w:rPr>
          <w:rFonts w:ascii="GHEA Grapalat" w:hAnsi="GHEA Grapalat" w:cs="Sylfaen"/>
          <w:sz w:val="18"/>
          <w:szCs w:val="18"/>
        </w:rPr>
        <w:t>դրանց</w:t>
      </w:r>
      <w:r w:rsidRPr="0046416D">
        <w:rPr>
          <w:rFonts w:ascii="GHEA Grapalat" w:hAnsi="GHEA Grapalat"/>
          <w:sz w:val="18"/>
          <w:szCs w:val="18"/>
          <w:lang w:val="es-ES"/>
        </w:rPr>
        <w:t xml:space="preserve"> </w:t>
      </w:r>
      <w:r w:rsidRPr="0046416D">
        <w:rPr>
          <w:rFonts w:ascii="GHEA Grapalat" w:hAnsi="GHEA Grapalat" w:cs="Sylfaen"/>
          <w:sz w:val="18"/>
          <w:szCs w:val="18"/>
        </w:rPr>
        <w:t>վերաբերող</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փաստաթղթերը</w:t>
      </w:r>
      <w:r w:rsidRPr="0046416D">
        <w:rPr>
          <w:rFonts w:ascii="GHEA Grapalat" w:hAnsi="GHEA Grapalat"/>
          <w:sz w:val="18"/>
          <w:szCs w:val="18"/>
          <w:lang w:val="es-ES"/>
        </w:rPr>
        <w:t xml:space="preserve"> </w:t>
      </w:r>
      <w:r w:rsidRPr="0046416D">
        <w:rPr>
          <w:rFonts w:ascii="GHEA Grapalat" w:hAnsi="GHEA Grapalat" w:cs="Sylfaen"/>
          <w:sz w:val="18"/>
          <w:szCs w:val="18"/>
        </w:rPr>
        <w:t>դրվում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ծրարի</w:t>
      </w:r>
      <w:r w:rsidRPr="0046416D">
        <w:rPr>
          <w:rFonts w:ascii="GHEA Grapalat" w:hAnsi="GHEA Grapalat"/>
          <w:sz w:val="18"/>
          <w:szCs w:val="18"/>
          <w:lang w:val="es-ES"/>
        </w:rPr>
        <w:t xml:space="preserve"> </w:t>
      </w:r>
      <w:r w:rsidRPr="0046416D">
        <w:rPr>
          <w:rFonts w:ascii="GHEA Grapalat" w:hAnsi="GHEA Grapalat" w:cs="Sylfaen"/>
          <w:sz w:val="18"/>
          <w:szCs w:val="18"/>
        </w:rPr>
        <w:t>մեջ</w:t>
      </w:r>
      <w:r w:rsidRPr="0046416D">
        <w:rPr>
          <w:rFonts w:ascii="GHEA Grapalat" w:hAnsi="GHEA Grapalat"/>
          <w:sz w:val="18"/>
          <w:szCs w:val="18"/>
          <w:lang w:val="es-ES"/>
        </w:rPr>
        <w:t xml:space="preserve">, </w:t>
      </w:r>
      <w:r w:rsidRPr="0046416D">
        <w:rPr>
          <w:rFonts w:ascii="GHEA Grapalat" w:hAnsi="GHEA Grapalat" w:cs="Sylfaen"/>
          <w:sz w:val="18"/>
          <w:szCs w:val="18"/>
        </w:rPr>
        <w:t>որը</w:t>
      </w:r>
      <w:r w:rsidRPr="0046416D">
        <w:rPr>
          <w:rFonts w:ascii="GHEA Grapalat" w:hAnsi="GHEA Grapalat"/>
          <w:sz w:val="18"/>
          <w:szCs w:val="18"/>
          <w:lang w:val="es-ES"/>
        </w:rPr>
        <w:t xml:space="preserve"> </w:t>
      </w:r>
      <w:r w:rsidRPr="0046416D">
        <w:rPr>
          <w:rFonts w:ascii="GHEA Grapalat" w:hAnsi="GHEA Grapalat" w:cs="Sylfaen"/>
          <w:sz w:val="18"/>
          <w:szCs w:val="18"/>
        </w:rPr>
        <w:t>սոսնձում</w:t>
      </w:r>
      <w:r w:rsidRPr="0046416D">
        <w:rPr>
          <w:rFonts w:ascii="GHEA Grapalat" w:hAnsi="GHEA Grapalat"/>
          <w:sz w:val="18"/>
          <w:szCs w:val="18"/>
          <w:lang w:val="es-ES"/>
        </w:rPr>
        <w:t xml:space="preserve"> </w:t>
      </w:r>
      <w:r w:rsidRPr="0046416D">
        <w:rPr>
          <w:rFonts w:ascii="GHEA Grapalat" w:hAnsi="GHEA Grapalat" w:cs="Sylfaen"/>
          <w:sz w:val="18"/>
          <w:szCs w:val="18"/>
        </w:rPr>
        <w:t>է</w:t>
      </w:r>
      <w:r w:rsidRPr="0046416D">
        <w:rPr>
          <w:rFonts w:ascii="GHEA Grapalat" w:hAnsi="GHEA Grapalat"/>
          <w:sz w:val="18"/>
          <w:szCs w:val="18"/>
          <w:lang w:val="es-ES"/>
        </w:rPr>
        <w:t xml:space="preserve"> </w:t>
      </w:r>
      <w:r w:rsidRPr="0046416D">
        <w:rPr>
          <w:rFonts w:ascii="GHEA Grapalat" w:hAnsi="GHEA Grapalat" w:cs="Sylfaen"/>
          <w:sz w:val="18"/>
          <w:szCs w:val="18"/>
        </w:rPr>
        <w:t>այն</w:t>
      </w:r>
      <w:r w:rsidRPr="0046416D">
        <w:rPr>
          <w:rFonts w:ascii="GHEA Grapalat" w:hAnsi="GHEA Grapalat"/>
          <w:sz w:val="18"/>
          <w:szCs w:val="18"/>
          <w:lang w:val="es-ES"/>
        </w:rPr>
        <w:t xml:space="preserve"> </w:t>
      </w:r>
      <w:r w:rsidRPr="0046416D">
        <w:rPr>
          <w:rFonts w:ascii="GHEA Grapalat" w:hAnsi="GHEA Grapalat" w:cs="Sylfaen"/>
          <w:sz w:val="18"/>
          <w:szCs w:val="18"/>
        </w:rPr>
        <w:t>ներկայացնողը</w:t>
      </w:r>
      <w:r w:rsidRPr="0046416D">
        <w:rPr>
          <w:rFonts w:ascii="GHEA Grapalat" w:hAnsi="GHEA Grapalat"/>
          <w:sz w:val="18"/>
          <w:szCs w:val="18"/>
          <w:lang w:val="es-ES"/>
        </w:rPr>
        <w:t xml:space="preserve">: </w:t>
      </w:r>
      <w:r w:rsidRPr="0046416D">
        <w:rPr>
          <w:rFonts w:ascii="GHEA Grapalat" w:hAnsi="GHEA Grapalat" w:cs="Sylfaen"/>
          <w:sz w:val="18"/>
          <w:szCs w:val="18"/>
        </w:rPr>
        <w:t>Ծրարում</w:t>
      </w:r>
      <w:r w:rsidRPr="0046416D">
        <w:rPr>
          <w:rFonts w:ascii="GHEA Grapalat" w:hAnsi="GHEA Grapalat"/>
          <w:sz w:val="18"/>
          <w:szCs w:val="18"/>
          <w:lang w:val="es-ES"/>
        </w:rPr>
        <w:t xml:space="preserve"> </w:t>
      </w:r>
      <w:r w:rsidRPr="0046416D">
        <w:rPr>
          <w:rFonts w:ascii="GHEA Grapalat" w:hAnsi="GHEA Grapalat" w:cs="Sylfaen"/>
          <w:sz w:val="18"/>
          <w:szCs w:val="18"/>
        </w:rPr>
        <w:t>ներառված</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փաստաթղթերը</w:t>
      </w:r>
      <w:r w:rsidRPr="0046416D">
        <w:rPr>
          <w:rFonts w:ascii="GHEA Grapalat" w:hAnsi="GHEA Grapalat" w:cs="Sylfaen"/>
          <w:sz w:val="18"/>
          <w:szCs w:val="18"/>
          <w:lang w:val="es-ES"/>
        </w:rPr>
        <w:t xml:space="preserve">, </w:t>
      </w:r>
      <w:r w:rsidRPr="0046416D">
        <w:rPr>
          <w:rFonts w:ascii="GHEA Grapalat" w:hAnsi="GHEA Grapalat" w:cs="Sylfaen"/>
          <w:sz w:val="18"/>
          <w:szCs w:val="18"/>
        </w:rPr>
        <w:t>կազմվում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բնօրինակից</w:t>
      </w:r>
      <w:r w:rsidRPr="0046416D">
        <w:rPr>
          <w:rFonts w:ascii="GHEA Grapalat" w:hAnsi="GHEA Grapalat"/>
          <w:sz w:val="18"/>
          <w:szCs w:val="18"/>
          <w:lang w:val="es-ES"/>
        </w:rPr>
        <w:t xml:space="preserve"> </w:t>
      </w:r>
      <w:r w:rsidRPr="0046416D">
        <w:rPr>
          <w:rFonts w:ascii="GHEA Grapalat" w:hAnsi="GHEA Grapalat" w:cs="Sylfaen"/>
          <w:sz w:val="18"/>
          <w:szCs w:val="18"/>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6416D">
        <w:rPr>
          <w:rFonts w:ascii="GHEA Grapalat" w:hAnsi="GHEA Grapalat" w:cs="Sylfaen"/>
          <w:sz w:val="18"/>
          <w:szCs w:val="18"/>
        </w:rPr>
        <w:t>և</w:t>
      </w:r>
      <w:r w:rsidRPr="0046416D">
        <w:rPr>
          <w:rFonts w:ascii="GHEA Grapalat" w:hAnsi="GHEA Grapalat"/>
          <w:sz w:val="18"/>
          <w:szCs w:val="18"/>
          <w:lang w:val="es-ES"/>
        </w:rPr>
        <w:t xml:space="preserve"> </w:t>
      </w:r>
      <w:r w:rsidR="008E19C4" w:rsidRPr="008E19C4">
        <w:rPr>
          <w:rFonts w:ascii="GHEA Grapalat" w:hAnsi="GHEA Grapalat"/>
          <w:b/>
          <w:sz w:val="18"/>
          <w:szCs w:val="18"/>
          <w:lang w:val="hy-AM"/>
        </w:rPr>
        <w:t>1</w:t>
      </w:r>
      <w:r w:rsidR="008E19C4">
        <w:rPr>
          <w:rFonts w:ascii="GHEA Grapalat" w:hAnsi="GHEA Grapalat"/>
          <w:b/>
          <w:sz w:val="18"/>
          <w:szCs w:val="18"/>
          <w:lang w:val="hy-AM"/>
        </w:rPr>
        <w:t xml:space="preserve"> </w:t>
      </w:r>
      <w:r w:rsidRPr="0046416D">
        <w:rPr>
          <w:rFonts w:ascii="GHEA Grapalat" w:hAnsi="GHEA Grapalat"/>
          <w:sz w:val="18"/>
          <w:szCs w:val="18"/>
        </w:rPr>
        <w:t>օրինակ</w:t>
      </w:r>
      <w:r w:rsidRPr="0046416D">
        <w:rPr>
          <w:rFonts w:ascii="GHEA Grapalat" w:hAnsi="GHEA Grapalat"/>
          <w:sz w:val="18"/>
          <w:szCs w:val="18"/>
          <w:lang w:val="es-ES"/>
        </w:rPr>
        <w:t xml:space="preserve"> </w:t>
      </w:r>
      <w:r w:rsidRPr="0046416D">
        <w:rPr>
          <w:rFonts w:ascii="GHEA Grapalat" w:hAnsi="GHEA Grapalat" w:cs="Sylfaen"/>
          <w:sz w:val="18"/>
          <w:szCs w:val="18"/>
        </w:rPr>
        <w:t>պատճեններից</w:t>
      </w:r>
      <w:r w:rsidRPr="0046416D">
        <w:rPr>
          <w:rFonts w:ascii="GHEA Grapalat" w:hAnsi="GHEA Grapalat"/>
          <w:sz w:val="18"/>
          <w:szCs w:val="18"/>
          <w:lang w:val="es-ES"/>
        </w:rPr>
        <w:t xml:space="preserve">: </w:t>
      </w:r>
      <w:r w:rsidRPr="0046416D">
        <w:rPr>
          <w:rFonts w:ascii="GHEA Grapalat" w:hAnsi="GHEA Grapalat" w:cs="Sylfaen"/>
          <w:sz w:val="18"/>
          <w:szCs w:val="18"/>
        </w:rPr>
        <w:t>Փաստաթղթերի</w:t>
      </w:r>
      <w:r w:rsidRPr="0046416D">
        <w:rPr>
          <w:rFonts w:ascii="GHEA Grapalat" w:hAnsi="GHEA Grapalat"/>
          <w:sz w:val="18"/>
          <w:szCs w:val="18"/>
          <w:lang w:val="es-ES"/>
        </w:rPr>
        <w:t xml:space="preserve"> </w:t>
      </w:r>
      <w:r w:rsidRPr="0046416D">
        <w:rPr>
          <w:rFonts w:ascii="GHEA Grapalat" w:hAnsi="GHEA Grapalat" w:cs="Sylfaen"/>
          <w:sz w:val="18"/>
          <w:szCs w:val="18"/>
        </w:rPr>
        <w:t>փաթեթների</w:t>
      </w:r>
      <w:r w:rsidRPr="0046416D">
        <w:rPr>
          <w:rFonts w:ascii="GHEA Grapalat" w:hAnsi="GHEA Grapalat"/>
          <w:sz w:val="18"/>
          <w:szCs w:val="18"/>
          <w:lang w:val="es-ES"/>
        </w:rPr>
        <w:t xml:space="preserve"> </w:t>
      </w:r>
      <w:r w:rsidRPr="0046416D">
        <w:rPr>
          <w:rFonts w:ascii="GHEA Grapalat" w:hAnsi="GHEA Grapalat" w:cs="Sylfaen"/>
          <w:sz w:val="18"/>
          <w:szCs w:val="18"/>
        </w:rPr>
        <w:t>վրա</w:t>
      </w:r>
      <w:r w:rsidRPr="0046416D">
        <w:rPr>
          <w:rFonts w:ascii="GHEA Grapalat" w:hAnsi="GHEA Grapalat"/>
          <w:sz w:val="18"/>
          <w:szCs w:val="18"/>
          <w:lang w:val="es-ES"/>
        </w:rPr>
        <w:t xml:space="preserve"> </w:t>
      </w:r>
      <w:r w:rsidRPr="0046416D">
        <w:rPr>
          <w:rFonts w:ascii="GHEA Grapalat" w:hAnsi="GHEA Grapalat" w:cs="Sylfaen"/>
          <w:sz w:val="18"/>
          <w:szCs w:val="18"/>
        </w:rPr>
        <w:t>համապատասխանաբար</w:t>
      </w:r>
      <w:r w:rsidRPr="0046416D">
        <w:rPr>
          <w:rFonts w:ascii="GHEA Grapalat" w:hAnsi="GHEA Grapalat"/>
          <w:sz w:val="18"/>
          <w:szCs w:val="18"/>
          <w:lang w:val="es-ES"/>
        </w:rPr>
        <w:t xml:space="preserve"> </w:t>
      </w:r>
      <w:r w:rsidRPr="0046416D">
        <w:rPr>
          <w:rFonts w:ascii="GHEA Grapalat" w:hAnsi="GHEA Grapalat" w:cs="Sylfaen"/>
          <w:sz w:val="18"/>
          <w:szCs w:val="18"/>
        </w:rPr>
        <w:t>գրվում</w:t>
      </w:r>
      <w:r w:rsidRPr="0046416D">
        <w:rPr>
          <w:rFonts w:ascii="GHEA Grapalat" w:hAnsi="GHEA Grapalat"/>
          <w:sz w:val="18"/>
          <w:szCs w:val="18"/>
          <w:lang w:val="es-ES"/>
        </w:rPr>
        <w:t xml:space="preserve"> </w:t>
      </w:r>
      <w:r w:rsidRPr="0046416D">
        <w:rPr>
          <w:rFonts w:ascii="GHEA Grapalat" w:hAnsi="GHEA Grapalat" w:cs="Sylfaen"/>
          <w:sz w:val="18"/>
          <w:szCs w:val="18"/>
        </w:rPr>
        <w:t>են</w:t>
      </w:r>
      <w:r w:rsidRPr="0046416D">
        <w:rPr>
          <w:rFonts w:ascii="GHEA Grapalat" w:hAnsi="GHEA Grapalat"/>
          <w:sz w:val="18"/>
          <w:szCs w:val="18"/>
          <w:lang w:val="es-ES"/>
        </w:rPr>
        <w:t xml:space="preserve"> «</w:t>
      </w:r>
      <w:r w:rsidRPr="0046416D">
        <w:rPr>
          <w:rFonts w:ascii="GHEA Grapalat" w:hAnsi="GHEA Grapalat" w:cs="Sylfaen"/>
          <w:sz w:val="18"/>
          <w:szCs w:val="18"/>
        </w:rPr>
        <w:t>բնօրինակ</w:t>
      </w:r>
      <w:r w:rsidRPr="0046416D">
        <w:rPr>
          <w:rFonts w:ascii="GHEA Grapalat" w:hAnsi="GHEA Grapalat"/>
          <w:sz w:val="18"/>
          <w:szCs w:val="18"/>
          <w:lang w:val="es-ES"/>
        </w:rPr>
        <w:t xml:space="preserve">» </w:t>
      </w:r>
      <w:r w:rsidRPr="0046416D">
        <w:rPr>
          <w:rFonts w:ascii="GHEA Grapalat" w:hAnsi="GHEA Grapalat" w:cs="Sylfaen"/>
          <w:sz w:val="18"/>
          <w:szCs w:val="18"/>
        </w:rPr>
        <w:t>և</w:t>
      </w:r>
      <w:r w:rsidRPr="0046416D">
        <w:rPr>
          <w:rFonts w:ascii="GHEA Grapalat" w:hAnsi="GHEA Grapalat"/>
          <w:sz w:val="18"/>
          <w:szCs w:val="18"/>
          <w:lang w:val="es-ES"/>
        </w:rPr>
        <w:t xml:space="preserve"> «</w:t>
      </w:r>
      <w:r w:rsidRPr="0046416D">
        <w:rPr>
          <w:rFonts w:ascii="GHEA Grapalat" w:hAnsi="GHEA Grapalat" w:cs="Sylfaen"/>
          <w:sz w:val="18"/>
          <w:szCs w:val="18"/>
        </w:rPr>
        <w:t>պատճեն</w:t>
      </w:r>
      <w:r w:rsidRPr="0046416D">
        <w:rPr>
          <w:rFonts w:ascii="GHEA Grapalat" w:hAnsi="GHEA Grapalat"/>
          <w:sz w:val="18"/>
          <w:szCs w:val="18"/>
          <w:lang w:val="es-ES"/>
        </w:rPr>
        <w:t xml:space="preserve">» </w:t>
      </w:r>
      <w:r w:rsidRPr="0046416D">
        <w:rPr>
          <w:rFonts w:ascii="GHEA Grapalat" w:hAnsi="GHEA Grapalat" w:cs="Sylfaen"/>
          <w:sz w:val="18"/>
          <w:szCs w:val="18"/>
        </w:rPr>
        <w:t>բառերը</w:t>
      </w:r>
      <w:r w:rsidRPr="0046416D">
        <w:rPr>
          <w:rFonts w:ascii="GHEA Grapalat" w:hAnsi="GHEA Grapalat"/>
          <w:sz w:val="18"/>
          <w:szCs w:val="18"/>
          <w:lang w:val="es-ES"/>
        </w:rPr>
        <w:t xml:space="preserve">: </w:t>
      </w:r>
      <w:r w:rsidRPr="0046416D">
        <w:rPr>
          <w:rFonts w:ascii="GHEA Grapalat" w:hAnsi="GHEA Grapalat" w:cs="Sylfaen"/>
          <w:sz w:val="18"/>
          <w:szCs w:val="18"/>
          <w:lang w:val="ru-RU"/>
        </w:rPr>
        <w:t>Հայտում</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ներառվող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բնօրինակ</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փաստաթղթերի</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փոխարեն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կարող</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են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ներկայացվել</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դրանց</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նոտարական</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կարգով</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վավերացված</w:t>
      </w:r>
      <w:r w:rsidRPr="0046416D">
        <w:rPr>
          <w:rFonts w:ascii="GHEA Grapalat" w:hAnsi="GHEA Grapalat" w:cs="Sylfaen"/>
          <w:sz w:val="18"/>
          <w:szCs w:val="18"/>
          <w:lang w:val="af-ZA"/>
        </w:rPr>
        <w:t xml:space="preserve"> </w:t>
      </w:r>
      <w:r w:rsidRPr="0046416D">
        <w:rPr>
          <w:rFonts w:ascii="GHEA Grapalat" w:hAnsi="GHEA Grapalat" w:cs="Sylfaen"/>
          <w:sz w:val="18"/>
          <w:szCs w:val="18"/>
          <w:lang w:val="ru-RU"/>
        </w:rPr>
        <w:t>օրինակները։</w:t>
      </w:r>
    </w:p>
    <w:p w14:paraId="22E05F02" w14:textId="77777777" w:rsidR="00B26608" w:rsidRPr="0046416D" w:rsidRDefault="00B26608" w:rsidP="00B26608">
      <w:pPr>
        <w:ind w:firstLine="720"/>
        <w:jc w:val="both"/>
        <w:rPr>
          <w:rFonts w:ascii="GHEA Grapalat" w:hAnsi="GHEA Grapalat"/>
          <w:sz w:val="18"/>
          <w:szCs w:val="18"/>
          <w:lang w:val="af-ZA"/>
        </w:rPr>
      </w:pPr>
      <w:r w:rsidRPr="0046416D">
        <w:rPr>
          <w:rFonts w:ascii="GHEA Grapalat" w:hAnsi="GHEA Grapalat" w:cs="Sylfaen"/>
          <w:sz w:val="18"/>
          <w:szCs w:val="18"/>
        </w:rPr>
        <w:t>Ծրարը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sz w:val="18"/>
          <w:szCs w:val="18"/>
        </w:rPr>
        <w:t>սույն</w:t>
      </w:r>
      <w:r w:rsidRPr="0046416D">
        <w:rPr>
          <w:rFonts w:ascii="GHEA Grapalat" w:hAnsi="GHEA Grapalat"/>
          <w:sz w:val="18"/>
          <w:szCs w:val="18"/>
          <w:lang w:val="af-ZA"/>
        </w:rPr>
        <w:t xml:space="preserve"> </w:t>
      </w:r>
      <w:r w:rsidRPr="0046416D">
        <w:rPr>
          <w:rFonts w:ascii="GHEA Grapalat" w:hAnsi="GHEA Grapalat" w:cs="Sylfaen"/>
          <w:sz w:val="18"/>
          <w:szCs w:val="18"/>
        </w:rPr>
        <w:t>հրավերով</w:t>
      </w:r>
      <w:r w:rsidRPr="0046416D">
        <w:rPr>
          <w:rFonts w:ascii="GHEA Grapalat" w:hAnsi="GHEA Grapalat"/>
          <w:sz w:val="18"/>
          <w:szCs w:val="18"/>
          <w:lang w:val="af-ZA"/>
        </w:rPr>
        <w:t xml:space="preserve"> </w:t>
      </w:r>
      <w:r w:rsidRPr="0046416D">
        <w:rPr>
          <w:rFonts w:ascii="GHEA Grapalat" w:hAnsi="GHEA Grapalat" w:cs="Sylfaen"/>
          <w:sz w:val="18"/>
          <w:szCs w:val="18"/>
        </w:rPr>
        <w:t>նախատեսված</w:t>
      </w:r>
      <w:r w:rsidRPr="0046416D">
        <w:rPr>
          <w:rFonts w:ascii="GHEA Grapalat" w:hAnsi="GHEA Grapalat"/>
          <w:sz w:val="18"/>
          <w:szCs w:val="18"/>
          <w:lang w:val="af-ZA"/>
        </w:rPr>
        <w:t xml:space="preserve">` </w:t>
      </w: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af-ZA"/>
        </w:rPr>
        <w:t xml:space="preserve"> </w:t>
      </w:r>
      <w:r w:rsidRPr="0046416D">
        <w:rPr>
          <w:rFonts w:ascii="GHEA Grapalat" w:hAnsi="GHEA Grapalat" w:cs="Sylfaen"/>
          <w:sz w:val="18"/>
          <w:szCs w:val="18"/>
        </w:rPr>
        <w:t>կազմած</w:t>
      </w:r>
      <w:r w:rsidRPr="0046416D">
        <w:rPr>
          <w:rFonts w:ascii="GHEA Grapalat" w:hAnsi="GHEA Grapalat"/>
          <w:sz w:val="18"/>
          <w:szCs w:val="18"/>
          <w:lang w:val="af-ZA"/>
        </w:rPr>
        <w:t xml:space="preserve"> </w:t>
      </w:r>
      <w:r w:rsidRPr="0046416D">
        <w:rPr>
          <w:rFonts w:ascii="GHEA Grapalat" w:hAnsi="GHEA Grapalat" w:cs="Sylfaen"/>
          <w:sz w:val="18"/>
          <w:szCs w:val="18"/>
        </w:rPr>
        <w:t>փաստաթղթերն</w:t>
      </w:r>
      <w:r w:rsidRPr="0046416D">
        <w:rPr>
          <w:rFonts w:ascii="GHEA Grapalat" w:hAnsi="GHEA Grapalat"/>
          <w:sz w:val="18"/>
          <w:szCs w:val="18"/>
          <w:lang w:val="af-ZA"/>
        </w:rPr>
        <w:t xml:space="preserve"> </w:t>
      </w:r>
      <w:r w:rsidRPr="0046416D">
        <w:rPr>
          <w:rFonts w:ascii="GHEA Grapalat" w:hAnsi="GHEA Grapalat" w:cs="Sylfaen"/>
          <w:sz w:val="18"/>
          <w:szCs w:val="18"/>
        </w:rPr>
        <w:t>ստորագրում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դրանք</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ներկայացնող</w:t>
      </w:r>
      <w:r w:rsidRPr="0046416D">
        <w:rPr>
          <w:rFonts w:ascii="GHEA Grapalat" w:hAnsi="GHEA Grapalat"/>
          <w:sz w:val="18"/>
          <w:szCs w:val="18"/>
          <w:lang w:val="af-ZA"/>
        </w:rPr>
        <w:t xml:space="preserve"> </w:t>
      </w:r>
      <w:r w:rsidRPr="0046416D">
        <w:rPr>
          <w:rFonts w:ascii="GHEA Grapalat" w:hAnsi="GHEA Grapalat" w:cs="Sylfaen"/>
          <w:sz w:val="18"/>
          <w:szCs w:val="18"/>
        </w:rPr>
        <w:t>անձը</w:t>
      </w:r>
      <w:r w:rsidRPr="0046416D">
        <w:rPr>
          <w:rFonts w:ascii="GHEA Grapalat" w:hAnsi="GHEA Grapalat"/>
          <w:sz w:val="18"/>
          <w:szCs w:val="18"/>
          <w:lang w:val="af-ZA"/>
        </w:rPr>
        <w:t xml:space="preserve"> </w:t>
      </w:r>
      <w:r w:rsidRPr="0046416D">
        <w:rPr>
          <w:rFonts w:ascii="GHEA Grapalat" w:hAnsi="GHEA Grapalat" w:cs="Sylfaen"/>
          <w:sz w:val="18"/>
          <w:szCs w:val="18"/>
        </w:rPr>
        <w:t>կամ</w:t>
      </w:r>
      <w:r w:rsidRPr="0046416D">
        <w:rPr>
          <w:rFonts w:ascii="GHEA Grapalat" w:hAnsi="GHEA Grapalat"/>
          <w:sz w:val="18"/>
          <w:szCs w:val="18"/>
          <w:lang w:val="af-ZA"/>
        </w:rPr>
        <w:t xml:space="preserve"> </w:t>
      </w:r>
      <w:r w:rsidRPr="0046416D">
        <w:rPr>
          <w:rFonts w:ascii="GHEA Grapalat" w:hAnsi="GHEA Grapalat" w:cs="Sylfaen"/>
          <w:sz w:val="18"/>
          <w:szCs w:val="18"/>
        </w:rPr>
        <w:t>վերջինիս</w:t>
      </w:r>
      <w:r w:rsidRPr="0046416D">
        <w:rPr>
          <w:rFonts w:ascii="GHEA Grapalat" w:hAnsi="GHEA Grapalat"/>
          <w:sz w:val="18"/>
          <w:szCs w:val="18"/>
          <w:lang w:val="af-ZA"/>
        </w:rPr>
        <w:t xml:space="preserve"> </w:t>
      </w:r>
      <w:r w:rsidRPr="0046416D">
        <w:rPr>
          <w:rFonts w:ascii="GHEA Grapalat" w:hAnsi="GHEA Grapalat" w:cs="Sylfaen"/>
          <w:sz w:val="18"/>
          <w:szCs w:val="18"/>
        </w:rPr>
        <w:t>լիազորված</w:t>
      </w:r>
      <w:r w:rsidRPr="0046416D">
        <w:rPr>
          <w:rFonts w:ascii="GHEA Grapalat" w:hAnsi="GHEA Grapalat"/>
          <w:sz w:val="18"/>
          <w:szCs w:val="18"/>
          <w:lang w:val="af-ZA"/>
        </w:rPr>
        <w:t xml:space="preserve"> </w:t>
      </w:r>
      <w:r w:rsidRPr="0046416D">
        <w:rPr>
          <w:rFonts w:ascii="GHEA Grapalat" w:hAnsi="GHEA Grapalat" w:cs="Sylfaen"/>
          <w:sz w:val="18"/>
          <w:szCs w:val="18"/>
        </w:rPr>
        <w:t>անձը</w:t>
      </w:r>
      <w:r w:rsidRPr="0046416D">
        <w:rPr>
          <w:rFonts w:ascii="GHEA Grapalat" w:hAnsi="GHEA Grapalat"/>
          <w:sz w:val="18"/>
          <w:szCs w:val="18"/>
          <w:lang w:val="af-ZA"/>
        </w:rPr>
        <w:t xml:space="preserve"> (</w:t>
      </w:r>
      <w:r w:rsidRPr="0046416D">
        <w:rPr>
          <w:rFonts w:ascii="GHEA Grapalat" w:hAnsi="GHEA Grapalat" w:cs="Sylfaen"/>
          <w:sz w:val="18"/>
          <w:szCs w:val="18"/>
        </w:rPr>
        <w:t>այսուհետ</w:t>
      </w:r>
      <w:r w:rsidRPr="0046416D">
        <w:rPr>
          <w:rFonts w:ascii="GHEA Grapalat" w:hAnsi="GHEA Grapalat"/>
          <w:sz w:val="18"/>
          <w:szCs w:val="18"/>
          <w:lang w:val="af-ZA"/>
        </w:rPr>
        <w:t xml:space="preserve">` </w:t>
      </w:r>
      <w:r w:rsidRPr="0046416D">
        <w:rPr>
          <w:rFonts w:ascii="GHEA Grapalat" w:hAnsi="GHEA Grapalat" w:cs="Sylfaen"/>
          <w:sz w:val="18"/>
          <w:szCs w:val="18"/>
        </w:rPr>
        <w:t>գործակալ</w:t>
      </w:r>
      <w:r w:rsidRPr="0046416D">
        <w:rPr>
          <w:rFonts w:ascii="GHEA Grapalat" w:hAnsi="GHEA Grapalat"/>
          <w:sz w:val="18"/>
          <w:szCs w:val="18"/>
          <w:lang w:val="af-ZA"/>
        </w:rPr>
        <w:t xml:space="preserve">): </w:t>
      </w:r>
      <w:r w:rsidRPr="0046416D">
        <w:rPr>
          <w:rFonts w:ascii="GHEA Grapalat" w:hAnsi="GHEA Grapalat" w:cs="Sylfaen"/>
          <w:sz w:val="18"/>
          <w:szCs w:val="18"/>
        </w:rPr>
        <w:t>Եթե</w:t>
      </w:r>
      <w:r w:rsidRPr="0046416D">
        <w:rPr>
          <w:rFonts w:ascii="GHEA Grapalat" w:hAnsi="GHEA Grapalat"/>
          <w:sz w:val="18"/>
          <w:szCs w:val="18"/>
          <w:lang w:val="af-ZA"/>
        </w:rPr>
        <w:t xml:space="preserve"> </w:t>
      </w:r>
      <w:r w:rsidRPr="0046416D">
        <w:rPr>
          <w:rFonts w:ascii="GHEA Grapalat" w:hAnsi="GHEA Grapalat" w:cs="Sylfaen"/>
          <w:sz w:val="18"/>
          <w:szCs w:val="18"/>
        </w:rPr>
        <w:t>հայտը</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ներկայացնում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գործակալը</w:t>
      </w:r>
      <w:r w:rsidRPr="0046416D">
        <w:rPr>
          <w:rFonts w:ascii="GHEA Grapalat" w:hAnsi="GHEA Grapalat"/>
          <w:sz w:val="18"/>
          <w:szCs w:val="18"/>
          <w:lang w:val="af-ZA"/>
        </w:rPr>
        <w:t xml:space="preserve">, </w:t>
      </w:r>
      <w:r w:rsidRPr="0046416D">
        <w:rPr>
          <w:rFonts w:ascii="GHEA Grapalat" w:hAnsi="GHEA Grapalat" w:cs="Sylfaen"/>
          <w:sz w:val="18"/>
          <w:szCs w:val="18"/>
        </w:rPr>
        <w:t>ապա</w:t>
      </w:r>
      <w:r w:rsidRPr="0046416D">
        <w:rPr>
          <w:rFonts w:ascii="GHEA Grapalat" w:hAnsi="GHEA Grapalat"/>
          <w:sz w:val="18"/>
          <w:szCs w:val="18"/>
          <w:lang w:val="af-ZA"/>
        </w:rPr>
        <w:t xml:space="preserve"> </w:t>
      </w:r>
      <w:r w:rsidRPr="0046416D">
        <w:rPr>
          <w:rFonts w:ascii="GHEA Grapalat" w:hAnsi="GHEA Grapalat" w:cs="Sylfaen"/>
          <w:sz w:val="18"/>
          <w:szCs w:val="18"/>
        </w:rPr>
        <w:t>հայտով</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ներկայացվում</w:t>
      </w:r>
      <w:r w:rsidRPr="0046416D">
        <w:rPr>
          <w:rFonts w:ascii="GHEA Grapalat" w:hAnsi="GHEA Grapalat"/>
          <w:sz w:val="18"/>
          <w:szCs w:val="18"/>
          <w:lang w:val="af-ZA"/>
        </w:rPr>
        <w:t xml:space="preserve"> </w:t>
      </w:r>
      <w:r w:rsidRPr="0046416D">
        <w:rPr>
          <w:rFonts w:ascii="GHEA Grapalat" w:hAnsi="GHEA Grapalat" w:cs="Sylfaen"/>
          <w:sz w:val="18"/>
          <w:szCs w:val="18"/>
        </w:rPr>
        <w:t>է</w:t>
      </w:r>
      <w:r w:rsidRPr="0046416D">
        <w:rPr>
          <w:rFonts w:ascii="GHEA Grapalat" w:hAnsi="GHEA Grapalat"/>
          <w:sz w:val="18"/>
          <w:szCs w:val="18"/>
          <w:lang w:val="af-ZA"/>
        </w:rPr>
        <w:t xml:space="preserve"> </w:t>
      </w:r>
      <w:r w:rsidRPr="0046416D">
        <w:rPr>
          <w:rFonts w:ascii="GHEA Grapalat" w:hAnsi="GHEA Grapalat" w:cs="Sylfaen"/>
          <w:sz w:val="18"/>
          <w:szCs w:val="18"/>
        </w:rPr>
        <w:t>վերջինիս</w:t>
      </w:r>
      <w:r w:rsidRPr="0046416D">
        <w:rPr>
          <w:rFonts w:ascii="GHEA Grapalat" w:hAnsi="GHEA Grapalat"/>
          <w:sz w:val="18"/>
          <w:szCs w:val="18"/>
          <w:lang w:val="af-ZA"/>
        </w:rPr>
        <w:t xml:space="preserve"> </w:t>
      </w:r>
      <w:r w:rsidRPr="0046416D">
        <w:rPr>
          <w:rFonts w:ascii="GHEA Grapalat" w:hAnsi="GHEA Grapalat" w:cs="Sylfaen"/>
          <w:sz w:val="18"/>
          <w:szCs w:val="18"/>
        </w:rPr>
        <w:t>այդ</w:t>
      </w:r>
      <w:r w:rsidRPr="0046416D">
        <w:rPr>
          <w:rFonts w:ascii="GHEA Grapalat" w:hAnsi="GHEA Grapalat"/>
          <w:sz w:val="18"/>
          <w:szCs w:val="18"/>
          <w:lang w:val="af-ZA"/>
        </w:rPr>
        <w:t xml:space="preserve"> </w:t>
      </w:r>
      <w:r w:rsidRPr="0046416D">
        <w:rPr>
          <w:rFonts w:ascii="GHEA Grapalat" w:hAnsi="GHEA Grapalat" w:cs="Sylfaen"/>
          <w:sz w:val="18"/>
          <w:szCs w:val="18"/>
        </w:rPr>
        <w:t>լիազորությունը</w:t>
      </w:r>
      <w:r w:rsidRPr="0046416D">
        <w:rPr>
          <w:rFonts w:ascii="GHEA Grapalat" w:hAnsi="GHEA Grapalat"/>
          <w:sz w:val="18"/>
          <w:szCs w:val="18"/>
          <w:lang w:val="af-ZA"/>
        </w:rPr>
        <w:t xml:space="preserve"> </w:t>
      </w:r>
      <w:r w:rsidRPr="0046416D">
        <w:rPr>
          <w:rFonts w:ascii="GHEA Grapalat" w:hAnsi="GHEA Grapalat" w:cs="Sylfaen"/>
          <w:sz w:val="18"/>
          <w:szCs w:val="18"/>
        </w:rPr>
        <w:t>վերապահված</w:t>
      </w:r>
      <w:r w:rsidRPr="0046416D">
        <w:rPr>
          <w:rFonts w:ascii="GHEA Grapalat" w:hAnsi="GHEA Grapalat"/>
          <w:sz w:val="18"/>
          <w:szCs w:val="18"/>
          <w:lang w:val="af-ZA"/>
        </w:rPr>
        <w:t xml:space="preserve"> </w:t>
      </w:r>
      <w:r w:rsidRPr="0046416D">
        <w:rPr>
          <w:rFonts w:ascii="GHEA Grapalat" w:hAnsi="GHEA Grapalat" w:cs="Sylfaen"/>
          <w:sz w:val="18"/>
          <w:szCs w:val="18"/>
        </w:rPr>
        <w:t>լինելու</w:t>
      </w:r>
      <w:r w:rsidRPr="0046416D">
        <w:rPr>
          <w:rFonts w:ascii="GHEA Grapalat" w:hAnsi="GHEA Grapalat"/>
          <w:sz w:val="18"/>
          <w:szCs w:val="18"/>
          <w:lang w:val="af-ZA"/>
        </w:rPr>
        <w:t xml:space="preserve"> </w:t>
      </w:r>
      <w:r w:rsidRPr="0046416D">
        <w:rPr>
          <w:rFonts w:ascii="GHEA Grapalat" w:hAnsi="GHEA Grapalat" w:cs="Sylfaen"/>
          <w:sz w:val="18"/>
          <w:szCs w:val="18"/>
        </w:rPr>
        <w:t>մասին</w:t>
      </w:r>
      <w:r w:rsidRPr="0046416D">
        <w:rPr>
          <w:rFonts w:ascii="GHEA Grapalat" w:hAnsi="GHEA Grapalat" w:cs="Sylfaen"/>
          <w:sz w:val="18"/>
          <w:szCs w:val="18"/>
          <w:lang w:val="af-ZA"/>
        </w:rPr>
        <w:t xml:space="preserve"> </w:t>
      </w:r>
      <w:r w:rsidRPr="0046416D">
        <w:rPr>
          <w:rFonts w:ascii="GHEA Grapalat" w:hAnsi="GHEA Grapalat" w:cs="Sylfaen"/>
          <w:sz w:val="18"/>
          <w:szCs w:val="18"/>
        </w:rPr>
        <w:t>փաստաթուղթ</w:t>
      </w:r>
      <w:r w:rsidRPr="0046416D">
        <w:rPr>
          <w:rFonts w:ascii="GHEA Grapalat" w:hAnsi="GHEA Grapalat" w:cs="Sylfaen"/>
          <w:sz w:val="18"/>
          <w:szCs w:val="18"/>
          <w:lang w:val="af-ZA"/>
        </w:rPr>
        <w:t>:</w:t>
      </w:r>
    </w:p>
    <w:p w14:paraId="14A9A66C" w14:textId="77777777" w:rsidR="00B26608" w:rsidRPr="0046416D" w:rsidRDefault="00B26608" w:rsidP="00B26608">
      <w:pPr>
        <w:ind w:firstLine="720"/>
        <w:jc w:val="both"/>
        <w:rPr>
          <w:rFonts w:ascii="GHEA Grapalat" w:hAnsi="GHEA Grapalat"/>
          <w:sz w:val="18"/>
          <w:szCs w:val="18"/>
          <w:lang w:val="af-ZA"/>
        </w:rPr>
      </w:pPr>
      <w:r w:rsidRPr="0046416D">
        <w:rPr>
          <w:rFonts w:ascii="GHEA Grapalat" w:hAnsi="GHEA Grapalat"/>
          <w:sz w:val="18"/>
          <w:szCs w:val="18"/>
          <w:lang w:val="af-ZA"/>
        </w:rPr>
        <w:t xml:space="preserve">3.2 </w:t>
      </w:r>
      <w:r w:rsidRPr="0046416D">
        <w:rPr>
          <w:rFonts w:ascii="GHEA Grapalat" w:hAnsi="GHEA Grapalat" w:cs="Sylfaen"/>
          <w:sz w:val="18"/>
          <w:szCs w:val="18"/>
        </w:rPr>
        <w:t>Սույն</w:t>
      </w:r>
      <w:r w:rsidRPr="0046416D">
        <w:rPr>
          <w:rFonts w:ascii="GHEA Grapalat" w:hAnsi="GHEA Grapalat"/>
          <w:sz w:val="18"/>
          <w:szCs w:val="18"/>
          <w:lang w:val="af-ZA"/>
        </w:rPr>
        <w:t xml:space="preserve"> </w:t>
      </w:r>
      <w:r w:rsidRPr="0046416D">
        <w:rPr>
          <w:rFonts w:ascii="GHEA Grapalat" w:hAnsi="GHEA Grapalat"/>
          <w:sz w:val="18"/>
          <w:szCs w:val="18"/>
        </w:rPr>
        <w:t>հրահանգի</w:t>
      </w:r>
      <w:r w:rsidRPr="0046416D">
        <w:rPr>
          <w:rFonts w:ascii="GHEA Grapalat" w:hAnsi="GHEA Grapalat"/>
          <w:sz w:val="18"/>
          <w:szCs w:val="18"/>
          <w:lang w:val="af-ZA"/>
        </w:rPr>
        <w:t xml:space="preserve"> 3.1 </w:t>
      </w:r>
      <w:r w:rsidRPr="0046416D">
        <w:rPr>
          <w:rFonts w:ascii="GHEA Grapalat" w:hAnsi="GHEA Grapalat"/>
          <w:sz w:val="18"/>
          <w:szCs w:val="18"/>
        </w:rPr>
        <w:t>կետում</w:t>
      </w:r>
      <w:r w:rsidRPr="0046416D">
        <w:rPr>
          <w:rFonts w:ascii="GHEA Grapalat" w:hAnsi="GHEA Grapalat"/>
          <w:sz w:val="18"/>
          <w:szCs w:val="18"/>
          <w:lang w:val="af-ZA"/>
        </w:rPr>
        <w:t xml:space="preserve"> </w:t>
      </w:r>
      <w:r w:rsidRPr="0046416D">
        <w:rPr>
          <w:rFonts w:ascii="GHEA Grapalat" w:hAnsi="GHEA Grapalat" w:cs="Sylfaen"/>
          <w:sz w:val="18"/>
          <w:szCs w:val="18"/>
        </w:rPr>
        <w:t>նշված</w:t>
      </w:r>
      <w:r w:rsidRPr="0046416D">
        <w:rPr>
          <w:rFonts w:ascii="GHEA Grapalat" w:hAnsi="GHEA Grapalat"/>
          <w:sz w:val="18"/>
          <w:szCs w:val="18"/>
          <w:lang w:val="af-ZA"/>
        </w:rPr>
        <w:t xml:space="preserve"> </w:t>
      </w:r>
      <w:r w:rsidRPr="0046416D">
        <w:rPr>
          <w:rFonts w:ascii="GHEA Grapalat" w:hAnsi="GHEA Grapalat" w:cs="Sylfaen"/>
          <w:sz w:val="18"/>
          <w:szCs w:val="18"/>
        </w:rPr>
        <w:t>ծրարի</w:t>
      </w:r>
      <w:r w:rsidRPr="0046416D">
        <w:rPr>
          <w:rFonts w:ascii="GHEA Grapalat" w:hAnsi="GHEA Grapalat"/>
          <w:sz w:val="18"/>
          <w:szCs w:val="18"/>
          <w:lang w:val="af-ZA"/>
        </w:rPr>
        <w:t xml:space="preserve"> </w:t>
      </w:r>
      <w:r w:rsidRPr="0046416D">
        <w:rPr>
          <w:rFonts w:ascii="GHEA Grapalat" w:hAnsi="GHEA Grapalat" w:cs="Sylfaen"/>
          <w:sz w:val="18"/>
          <w:szCs w:val="18"/>
        </w:rPr>
        <w:t>վրա</w:t>
      </w:r>
      <w:r w:rsidRPr="0046416D">
        <w:rPr>
          <w:rFonts w:ascii="GHEA Grapalat" w:hAnsi="GHEA Grapalat"/>
          <w:sz w:val="18"/>
          <w:szCs w:val="18"/>
          <w:lang w:val="af-ZA"/>
        </w:rPr>
        <w:t xml:space="preserve"> </w:t>
      </w:r>
      <w:r w:rsidRPr="0046416D">
        <w:rPr>
          <w:rFonts w:ascii="GHEA Grapalat" w:hAnsi="GHEA Grapalat" w:cs="Sylfaen"/>
          <w:sz w:val="18"/>
          <w:szCs w:val="18"/>
        </w:rPr>
        <w:t>հայտը</w:t>
      </w:r>
      <w:r w:rsidRPr="0046416D">
        <w:rPr>
          <w:rFonts w:ascii="GHEA Grapalat" w:hAnsi="GHEA Grapalat"/>
          <w:sz w:val="18"/>
          <w:szCs w:val="18"/>
          <w:lang w:val="af-ZA"/>
        </w:rPr>
        <w:t xml:space="preserve"> </w:t>
      </w:r>
      <w:r w:rsidRPr="0046416D">
        <w:rPr>
          <w:rFonts w:ascii="GHEA Grapalat" w:hAnsi="GHEA Grapalat" w:cs="Sylfaen"/>
          <w:sz w:val="18"/>
          <w:szCs w:val="18"/>
        </w:rPr>
        <w:t>կազմելու</w:t>
      </w:r>
      <w:r w:rsidRPr="0046416D">
        <w:rPr>
          <w:rFonts w:ascii="GHEA Grapalat" w:hAnsi="GHEA Grapalat"/>
          <w:sz w:val="18"/>
          <w:szCs w:val="18"/>
          <w:lang w:val="af-ZA"/>
        </w:rPr>
        <w:t xml:space="preserve"> </w:t>
      </w:r>
      <w:r w:rsidRPr="0046416D">
        <w:rPr>
          <w:rFonts w:ascii="GHEA Grapalat" w:hAnsi="GHEA Grapalat" w:cs="Sylfaen"/>
          <w:sz w:val="18"/>
          <w:szCs w:val="18"/>
        </w:rPr>
        <w:t>լեզվով</w:t>
      </w:r>
      <w:r w:rsidRPr="0046416D">
        <w:rPr>
          <w:rFonts w:ascii="GHEA Grapalat" w:hAnsi="GHEA Grapalat"/>
          <w:sz w:val="18"/>
          <w:szCs w:val="18"/>
          <w:lang w:val="af-ZA"/>
        </w:rPr>
        <w:t xml:space="preserve"> </w:t>
      </w:r>
      <w:r w:rsidRPr="0046416D">
        <w:rPr>
          <w:rFonts w:ascii="GHEA Grapalat" w:hAnsi="GHEA Grapalat" w:cs="Sylfaen"/>
          <w:sz w:val="18"/>
          <w:szCs w:val="18"/>
        </w:rPr>
        <w:t>նշվում</w:t>
      </w:r>
      <w:r w:rsidRPr="0046416D">
        <w:rPr>
          <w:rFonts w:ascii="GHEA Grapalat" w:hAnsi="GHEA Grapalat"/>
          <w:sz w:val="18"/>
          <w:szCs w:val="18"/>
          <w:lang w:val="af-ZA"/>
        </w:rPr>
        <w:t xml:space="preserve"> </w:t>
      </w:r>
      <w:r w:rsidRPr="0046416D">
        <w:rPr>
          <w:rFonts w:ascii="GHEA Grapalat" w:hAnsi="GHEA Grapalat" w:cs="Sylfaen"/>
          <w:sz w:val="18"/>
          <w:szCs w:val="18"/>
        </w:rPr>
        <w:t>են</w:t>
      </w:r>
      <w:r w:rsidRPr="0046416D">
        <w:rPr>
          <w:rFonts w:ascii="GHEA Grapalat" w:hAnsi="GHEA Grapalat"/>
          <w:sz w:val="18"/>
          <w:szCs w:val="18"/>
          <w:lang w:val="af-ZA"/>
        </w:rPr>
        <w:t xml:space="preserve">` </w:t>
      </w:r>
    </w:p>
    <w:p w14:paraId="4B6236C7"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1) </w:t>
      </w:r>
      <w:r w:rsidRPr="0046416D">
        <w:rPr>
          <w:rFonts w:ascii="GHEA Grapalat" w:hAnsi="GHEA Grapalat"/>
          <w:sz w:val="18"/>
          <w:szCs w:val="18"/>
        </w:rPr>
        <w:t>պ</w:t>
      </w:r>
      <w:r w:rsidRPr="0046416D">
        <w:rPr>
          <w:rFonts w:ascii="GHEA Grapalat" w:hAnsi="GHEA Grapalat" w:cs="Sylfaen"/>
          <w:sz w:val="18"/>
          <w:szCs w:val="18"/>
        </w:rPr>
        <w:t>ատվիրատուի</w:t>
      </w:r>
      <w:r w:rsidRPr="0046416D">
        <w:rPr>
          <w:rFonts w:ascii="GHEA Grapalat" w:hAnsi="GHEA Grapalat"/>
          <w:sz w:val="18"/>
          <w:szCs w:val="18"/>
          <w:lang w:val="af-ZA"/>
        </w:rPr>
        <w:t xml:space="preserve"> </w:t>
      </w:r>
      <w:r w:rsidRPr="0046416D">
        <w:rPr>
          <w:rFonts w:ascii="GHEA Grapalat" w:hAnsi="GHEA Grapalat" w:cs="Sylfaen"/>
          <w:sz w:val="18"/>
          <w:szCs w:val="18"/>
        </w:rPr>
        <w:t>անվանումը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cs="Sylfaen"/>
          <w:sz w:val="18"/>
          <w:szCs w:val="18"/>
        </w:rPr>
        <w:t>հայտի</w:t>
      </w:r>
      <w:r w:rsidRPr="0046416D">
        <w:rPr>
          <w:rFonts w:ascii="GHEA Grapalat" w:hAnsi="GHEA Grapalat"/>
          <w:sz w:val="18"/>
          <w:szCs w:val="18"/>
          <w:lang w:val="af-ZA"/>
        </w:rPr>
        <w:t xml:space="preserve"> </w:t>
      </w:r>
      <w:r w:rsidRPr="0046416D">
        <w:rPr>
          <w:rFonts w:ascii="GHEA Grapalat" w:hAnsi="GHEA Grapalat" w:cs="Sylfaen"/>
          <w:sz w:val="18"/>
          <w:szCs w:val="18"/>
        </w:rPr>
        <w:t>ներկայացման</w:t>
      </w:r>
      <w:r w:rsidRPr="0046416D">
        <w:rPr>
          <w:rFonts w:ascii="GHEA Grapalat" w:hAnsi="GHEA Grapalat"/>
          <w:sz w:val="18"/>
          <w:szCs w:val="18"/>
          <w:lang w:val="af-ZA"/>
        </w:rPr>
        <w:t xml:space="preserve"> </w:t>
      </w:r>
      <w:r w:rsidRPr="0046416D">
        <w:rPr>
          <w:rFonts w:ascii="GHEA Grapalat" w:hAnsi="GHEA Grapalat" w:cs="Sylfaen"/>
          <w:sz w:val="18"/>
          <w:szCs w:val="18"/>
        </w:rPr>
        <w:t>վայրը</w:t>
      </w:r>
      <w:r w:rsidRPr="0046416D">
        <w:rPr>
          <w:rFonts w:ascii="GHEA Grapalat" w:hAnsi="GHEA Grapalat"/>
          <w:sz w:val="18"/>
          <w:szCs w:val="18"/>
          <w:lang w:val="af-ZA"/>
        </w:rPr>
        <w:t xml:space="preserve"> (</w:t>
      </w:r>
      <w:r w:rsidRPr="0046416D">
        <w:rPr>
          <w:rFonts w:ascii="GHEA Grapalat" w:hAnsi="GHEA Grapalat" w:cs="Sylfaen"/>
          <w:sz w:val="18"/>
          <w:szCs w:val="18"/>
        </w:rPr>
        <w:t>հասցեն</w:t>
      </w:r>
      <w:r w:rsidRPr="0046416D">
        <w:rPr>
          <w:rFonts w:ascii="GHEA Grapalat" w:hAnsi="GHEA Grapalat"/>
          <w:sz w:val="18"/>
          <w:szCs w:val="18"/>
          <w:lang w:val="af-ZA"/>
        </w:rPr>
        <w:t>).</w:t>
      </w:r>
    </w:p>
    <w:p w14:paraId="11DC5D51"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2) </w:t>
      </w:r>
      <w:r w:rsidR="00CF2915" w:rsidRPr="0046416D">
        <w:rPr>
          <w:rFonts w:ascii="GHEA Grapalat" w:hAnsi="GHEA Grapalat"/>
          <w:sz w:val="18"/>
          <w:szCs w:val="18"/>
        </w:rPr>
        <w:t>ընթացակարգի</w:t>
      </w:r>
      <w:r w:rsidRPr="0046416D">
        <w:rPr>
          <w:rFonts w:ascii="GHEA Grapalat" w:hAnsi="GHEA Grapalat" w:cs="Sylfaen"/>
          <w:sz w:val="18"/>
          <w:szCs w:val="18"/>
          <w:lang w:val="af-ZA"/>
        </w:rPr>
        <w:t xml:space="preserve"> </w:t>
      </w:r>
      <w:r w:rsidRPr="0046416D">
        <w:rPr>
          <w:rFonts w:ascii="GHEA Grapalat" w:hAnsi="GHEA Grapalat" w:cs="Sylfaen"/>
          <w:sz w:val="18"/>
          <w:szCs w:val="18"/>
        </w:rPr>
        <w:t>ծածկագիրը</w:t>
      </w:r>
      <w:r w:rsidRPr="0046416D">
        <w:rPr>
          <w:rFonts w:ascii="GHEA Grapalat" w:hAnsi="GHEA Grapalat"/>
          <w:sz w:val="18"/>
          <w:szCs w:val="18"/>
          <w:lang w:val="af-ZA"/>
        </w:rPr>
        <w:t>.</w:t>
      </w:r>
    </w:p>
    <w:p w14:paraId="4DF4AAEA"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3) «</w:t>
      </w:r>
      <w:r w:rsidRPr="0046416D">
        <w:rPr>
          <w:rFonts w:ascii="GHEA Grapalat" w:hAnsi="GHEA Grapalat" w:cs="Sylfaen"/>
          <w:sz w:val="18"/>
          <w:szCs w:val="18"/>
        </w:rPr>
        <w:t>չբացել</w:t>
      </w:r>
      <w:r w:rsidRPr="0046416D">
        <w:rPr>
          <w:rFonts w:ascii="GHEA Grapalat" w:hAnsi="GHEA Grapalat"/>
          <w:sz w:val="18"/>
          <w:szCs w:val="18"/>
          <w:lang w:val="af-ZA"/>
        </w:rPr>
        <w:t xml:space="preserve"> </w:t>
      </w:r>
      <w:r w:rsidRPr="0046416D">
        <w:rPr>
          <w:rFonts w:ascii="GHEA Grapalat" w:hAnsi="GHEA Grapalat" w:cs="Sylfaen"/>
          <w:sz w:val="18"/>
          <w:szCs w:val="18"/>
        </w:rPr>
        <w:t>մինչև</w:t>
      </w:r>
      <w:r w:rsidRPr="0046416D">
        <w:rPr>
          <w:rFonts w:ascii="GHEA Grapalat" w:hAnsi="GHEA Grapalat"/>
          <w:sz w:val="18"/>
          <w:szCs w:val="18"/>
          <w:lang w:val="af-ZA"/>
        </w:rPr>
        <w:t xml:space="preserve"> </w:t>
      </w:r>
      <w:r w:rsidRPr="0046416D">
        <w:rPr>
          <w:rFonts w:ascii="GHEA Grapalat" w:hAnsi="GHEA Grapalat" w:cs="Sylfaen"/>
          <w:sz w:val="18"/>
          <w:szCs w:val="18"/>
        </w:rPr>
        <w:t>հայտերի</w:t>
      </w:r>
      <w:r w:rsidRPr="0046416D">
        <w:rPr>
          <w:rFonts w:ascii="GHEA Grapalat" w:hAnsi="GHEA Grapalat"/>
          <w:sz w:val="18"/>
          <w:szCs w:val="18"/>
          <w:lang w:val="af-ZA"/>
        </w:rPr>
        <w:t xml:space="preserve"> </w:t>
      </w:r>
      <w:r w:rsidRPr="0046416D">
        <w:rPr>
          <w:rFonts w:ascii="GHEA Grapalat" w:hAnsi="GHEA Grapalat" w:cs="Sylfaen"/>
          <w:sz w:val="18"/>
          <w:szCs w:val="18"/>
        </w:rPr>
        <w:t>բացման</w:t>
      </w:r>
      <w:r w:rsidRPr="0046416D">
        <w:rPr>
          <w:rFonts w:ascii="GHEA Grapalat" w:hAnsi="GHEA Grapalat"/>
          <w:sz w:val="18"/>
          <w:szCs w:val="18"/>
          <w:lang w:val="af-ZA"/>
        </w:rPr>
        <w:t xml:space="preserve"> </w:t>
      </w:r>
      <w:r w:rsidRPr="0046416D">
        <w:rPr>
          <w:rFonts w:ascii="GHEA Grapalat" w:hAnsi="GHEA Grapalat" w:cs="Sylfaen"/>
          <w:sz w:val="18"/>
          <w:szCs w:val="18"/>
        </w:rPr>
        <w:t>նիստը</w:t>
      </w:r>
      <w:r w:rsidRPr="0046416D">
        <w:rPr>
          <w:rFonts w:ascii="GHEA Grapalat" w:hAnsi="GHEA Grapalat"/>
          <w:sz w:val="18"/>
          <w:szCs w:val="18"/>
          <w:lang w:val="af-ZA"/>
        </w:rPr>
        <w:t xml:space="preserve">» </w:t>
      </w:r>
      <w:r w:rsidRPr="0046416D">
        <w:rPr>
          <w:rFonts w:ascii="GHEA Grapalat" w:hAnsi="GHEA Grapalat" w:cs="Sylfaen"/>
          <w:sz w:val="18"/>
          <w:szCs w:val="18"/>
        </w:rPr>
        <w:t>բառերը</w:t>
      </w:r>
      <w:r w:rsidRPr="0046416D">
        <w:rPr>
          <w:rFonts w:ascii="GHEA Grapalat" w:hAnsi="GHEA Grapalat"/>
          <w:sz w:val="18"/>
          <w:szCs w:val="18"/>
          <w:lang w:val="af-ZA"/>
        </w:rPr>
        <w:t>.</w:t>
      </w:r>
    </w:p>
    <w:p w14:paraId="3E4DBF94" w14:textId="77777777" w:rsidR="00B26608" w:rsidRPr="0046416D" w:rsidRDefault="00B26608" w:rsidP="00B26608">
      <w:pPr>
        <w:ind w:firstLine="720"/>
        <w:rPr>
          <w:rFonts w:ascii="GHEA Grapalat" w:hAnsi="GHEA Grapalat"/>
          <w:sz w:val="18"/>
          <w:szCs w:val="18"/>
          <w:lang w:val="af-ZA"/>
        </w:rPr>
      </w:pPr>
      <w:r w:rsidRPr="0046416D">
        <w:rPr>
          <w:rFonts w:ascii="GHEA Grapalat" w:hAnsi="GHEA Grapalat"/>
          <w:sz w:val="18"/>
          <w:szCs w:val="18"/>
          <w:lang w:val="af-ZA"/>
        </w:rPr>
        <w:t xml:space="preserve">4) </w:t>
      </w:r>
      <w:r w:rsidRPr="0046416D">
        <w:rPr>
          <w:rFonts w:ascii="GHEA Grapalat" w:hAnsi="GHEA Grapalat"/>
          <w:sz w:val="18"/>
          <w:szCs w:val="18"/>
        </w:rPr>
        <w:t>մ</w:t>
      </w:r>
      <w:r w:rsidRPr="0046416D">
        <w:rPr>
          <w:rFonts w:ascii="GHEA Grapalat" w:hAnsi="GHEA Grapalat" w:cs="Sylfaen"/>
          <w:sz w:val="18"/>
          <w:szCs w:val="18"/>
        </w:rPr>
        <w:t>ասնակցի</w:t>
      </w:r>
      <w:r w:rsidRPr="0046416D">
        <w:rPr>
          <w:rFonts w:ascii="GHEA Grapalat" w:hAnsi="GHEA Grapalat"/>
          <w:sz w:val="18"/>
          <w:szCs w:val="18"/>
          <w:lang w:val="af-ZA"/>
        </w:rPr>
        <w:t xml:space="preserve"> </w:t>
      </w:r>
      <w:r w:rsidRPr="0046416D">
        <w:rPr>
          <w:rFonts w:ascii="GHEA Grapalat" w:hAnsi="GHEA Grapalat" w:cs="Sylfaen"/>
          <w:sz w:val="18"/>
          <w:szCs w:val="18"/>
        </w:rPr>
        <w:t>անվանումը</w:t>
      </w:r>
      <w:r w:rsidRPr="0046416D">
        <w:rPr>
          <w:rFonts w:ascii="GHEA Grapalat" w:hAnsi="GHEA Grapalat"/>
          <w:sz w:val="18"/>
          <w:szCs w:val="18"/>
          <w:lang w:val="af-ZA"/>
        </w:rPr>
        <w:t xml:space="preserve"> (</w:t>
      </w:r>
      <w:r w:rsidRPr="0046416D">
        <w:rPr>
          <w:rFonts w:ascii="GHEA Grapalat" w:hAnsi="GHEA Grapalat" w:cs="Sylfaen"/>
          <w:sz w:val="18"/>
          <w:szCs w:val="18"/>
        </w:rPr>
        <w:t>անունը</w:t>
      </w:r>
      <w:r w:rsidRPr="0046416D">
        <w:rPr>
          <w:rFonts w:ascii="GHEA Grapalat" w:hAnsi="GHEA Grapalat"/>
          <w:sz w:val="18"/>
          <w:szCs w:val="18"/>
          <w:lang w:val="af-ZA"/>
        </w:rPr>
        <w:t xml:space="preserve">), </w:t>
      </w:r>
      <w:r w:rsidRPr="0046416D">
        <w:rPr>
          <w:rFonts w:ascii="GHEA Grapalat" w:hAnsi="GHEA Grapalat" w:cs="Sylfaen"/>
          <w:sz w:val="18"/>
          <w:szCs w:val="18"/>
        </w:rPr>
        <w:t>գտնվելու</w:t>
      </w:r>
      <w:r w:rsidRPr="0046416D">
        <w:rPr>
          <w:rFonts w:ascii="GHEA Grapalat" w:hAnsi="GHEA Grapalat"/>
          <w:sz w:val="18"/>
          <w:szCs w:val="18"/>
          <w:lang w:val="af-ZA"/>
        </w:rPr>
        <w:t xml:space="preserve"> </w:t>
      </w:r>
      <w:r w:rsidRPr="0046416D">
        <w:rPr>
          <w:rFonts w:ascii="GHEA Grapalat" w:hAnsi="GHEA Grapalat" w:cs="Sylfaen"/>
          <w:sz w:val="18"/>
          <w:szCs w:val="18"/>
        </w:rPr>
        <w:t>վայրը</w:t>
      </w:r>
      <w:r w:rsidRPr="0046416D">
        <w:rPr>
          <w:rFonts w:ascii="GHEA Grapalat" w:hAnsi="GHEA Grapalat"/>
          <w:sz w:val="18"/>
          <w:szCs w:val="18"/>
          <w:lang w:val="af-ZA"/>
        </w:rPr>
        <w:t xml:space="preserve"> </w:t>
      </w:r>
      <w:r w:rsidRPr="0046416D">
        <w:rPr>
          <w:rFonts w:ascii="GHEA Grapalat" w:hAnsi="GHEA Grapalat" w:cs="Sylfaen"/>
          <w:sz w:val="18"/>
          <w:szCs w:val="18"/>
        </w:rPr>
        <w:t>և</w:t>
      </w:r>
      <w:r w:rsidRPr="0046416D">
        <w:rPr>
          <w:rFonts w:ascii="GHEA Grapalat" w:hAnsi="GHEA Grapalat"/>
          <w:sz w:val="18"/>
          <w:szCs w:val="18"/>
          <w:lang w:val="af-ZA"/>
        </w:rPr>
        <w:t xml:space="preserve"> </w:t>
      </w:r>
      <w:r w:rsidRPr="0046416D">
        <w:rPr>
          <w:rFonts w:ascii="GHEA Grapalat" w:hAnsi="GHEA Grapalat" w:cs="Sylfaen"/>
          <w:sz w:val="18"/>
          <w:szCs w:val="18"/>
        </w:rPr>
        <w:t>հեռախոսահամարը</w:t>
      </w:r>
      <w:r w:rsidRPr="0046416D">
        <w:rPr>
          <w:rFonts w:ascii="GHEA Grapalat" w:hAnsi="GHEA Grapalat"/>
          <w:sz w:val="18"/>
          <w:szCs w:val="18"/>
          <w:lang w:val="af-ZA"/>
        </w:rPr>
        <w:t>:</w:t>
      </w:r>
    </w:p>
    <w:p w14:paraId="47BB722C" w14:textId="77777777" w:rsidR="00B26608" w:rsidRPr="0046416D" w:rsidRDefault="00B26608" w:rsidP="00B26608">
      <w:pPr>
        <w:ind w:firstLine="720"/>
        <w:jc w:val="both"/>
        <w:rPr>
          <w:rFonts w:ascii="GHEA Grapalat" w:hAnsi="GHEA Grapalat" w:cs="Sylfaen"/>
          <w:sz w:val="18"/>
          <w:szCs w:val="18"/>
          <w:lang w:val="af-ZA"/>
        </w:rPr>
      </w:pPr>
      <w:r w:rsidRPr="0046416D">
        <w:rPr>
          <w:rFonts w:ascii="GHEA Grapalat" w:hAnsi="GHEA Grapalat" w:cs="Sylfaen"/>
          <w:sz w:val="18"/>
          <w:szCs w:val="18"/>
          <w:lang w:val="af-ZA"/>
        </w:rPr>
        <w:t xml:space="preserve">3.3 </w:t>
      </w:r>
      <w:r w:rsidRPr="0046416D">
        <w:rPr>
          <w:rFonts w:ascii="GHEA Grapalat" w:hAnsi="GHEA Grapalat" w:cs="Sylfaen"/>
          <w:sz w:val="18"/>
          <w:szCs w:val="18"/>
        </w:rPr>
        <w:t>Սույն</w:t>
      </w:r>
      <w:r w:rsidRPr="0046416D">
        <w:rPr>
          <w:rFonts w:ascii="GHEA Grapalat" w:hAnsi="GHEA Grapalat" w:cs="Sylfaen"/>
          <w:sz w:val="18"/>
          <w:szCs w:val="18"/>
          <w:lang w:val="af-ZA"/>
        </w:rPr>
        <w:t xml:space="preserve"> </w:t>
      </w:r>
      <w:r w:rsidRPr="0046416D">
        <w:rPr>
          <w:rFonts w:ascii="GHEA Grapalat" w:hAnsi="GHEA Grapalat" w:cs="Sylfaen"/>
          <w:sz w:val="18"/>
          <w:szCs w:val="18"/>
        </w:rPr>
        <w:t>հրահանգի</w:t>
      </w:r>
      <w:r w:rsidRPr="0046416D">
        <w:rPr>
          <w:rFonts w:ascii="GHEA Grapalat" w:hAnsi="GHEA Grapalat" w:cs="Sylfaen"/>
          <w:sz w:val="18"/>
          <w:szCs w:val="18"/>
          <w:lang w:val="af-ZA"/>
        </w:rPr>
        <w:t xml:space="preserve"> 3.1 </w:t>
      </w:r>
      <w:r w:rsidRPr="0046416D">
        <w:rPr>
          <w:rFonts w:ascii="GHEA Grapalat" w:hAnsi="GHEA Grapalat" w:cs="Sylfaen"/>
          <w:sz w:val="18"/>
          <w:szCs w:val="18"/>
        </w:rPr>
        <w:t>և</w:t>
      </w:r>
      <w:r w:rsidRPr="0046416D">
        <w:rPr>
          <w:rFonts w:ascii="GHEA Grapalat" w:hAnsi="GHEA Grapalat" w:cs="Sylfaen"/>
          <w:sz w:val="18"/>
          <w:szCs w:val="18"/>
          <w:lang w:val="af-ZA"/>
        </w:rPr>
        <w:t xml:space="preserve"> 3.2 </w:t>
      </w:r>
      <w:r w:rsidRPr="0046416D">
        <w:rPr>
          <w:rFonts w:ascii="GHEA Grapalat" w:hAnsi="GHEA Grapalat" w:cs="Sylfaen"/>
          <w:sz w:val="18"/>
          <w:szCs w:val="18"/>
        </w:rPr>
        <w:t>կետերի</w:t>
      </w:r>
      <w:r w:rsidRPr="0046416D">
        <w:rPr>
          <w:rFonts w:ascii="GHEA Grapalat" w:hAnsi="GHEA Grapalat" w:cs="Sylfaen"/>
          <w:sz w:val="18"/>
          <w:szCs w:val="18"/>
          <w:lang w:val="af-ZA"/>
        </w:rPr>
        <w:t xml:space="preserve"> </w:t>
      </w:r>
      <w:r w:rsidRPr="0046416D">
        <w:rPr>
          <w:rFonts w:ascii="GHEA Grapalat" w:hAnsi="GHEA Grapalat" w:cs="Sylfaen"/>
          <w:sz w:val="18"/>
          <w:szCs w:val="18"/>
        </w:rPr>
        <w:t>պահանջներին</w:t>
      </w:r>
      <w:r w:rsidRPr="0046416D">
        <w:rPr>
          <w:rFonts w:ascii="GHEA Grapalat" w:hAnsi="GHEA Grapalat" w:cs="Sylfaen"/>
          <w:sz w:val="18"/>
          <w:szCs w:val="18"/>
          <w:lang w:val="af-ZA"/>
        </w:rPr>
        <w:t xml:space="preserve"> </w:t>
      </w:r>
      <w:r w:rsidRPr="0046416D">
        <w:rPr>
          <w:rFonts w:ascii="GHEA Grapalat" w:hAnsi="GHEA Grapalat" w:cs="Sylfaen"/>
          <w:sz w:val="18"/>
          <w:szCs w:val="18"/>
        </w:rPr>
        <w:t>չհամապատասխանող</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հայտերը</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հանձնաժողովը</w:t>
      </w:r>
      <w:r w:rsidRPr="0046416D">
        <w:rPr>
          <w:rFonts w:ascii="GHEA Grapalat" w:hAnsi="GHEA Grapalat" w:cs="Sylfaen"/>
          <w:sz w:val="18"/>
          <w:szCs w:val="18"/>
          <w:lang w:val="af-ZA"/>
        </w:rPr>
        <w:t xml:space="preserve"> </w:t>
      </w:r>
      <w:r w:rsidRPr="0046416D">
        <w:rPr>
          <w:rFonts w:ascii="GHEA Grapalat" w:hAnsi="GHEA Grapalat" w:cs="Sylfaen"/>
          <w:sz w:val="18"/>
          <w:szCs w:val="18"/>
        </w:rPr>
        <w:t>հայտերի</w:t>
      </w:r>
      <w:r w:rsidRPr="0046416D">
        <w:rPr>
          <w:rFonts w:ascii="GHEA Grapalat" w:hAnsi="GHEA Grapalat" w:cs="Sylfaen"/>
          <w:sz w:val="18"/>
          <w:szCs w:val="18"/>
          <w:lang w:val="af-ZA"/>
        </w:rPr>
        <w:t xml:space="preserve"> </w:t>
      </w:r>
      <w:r w:rsidRPr="0046416D">
        <w:rPr>
          <w:rFonts w:ascii="GHEA Grapalat" w:hAnsi="GHEA Grapalat" w:cs="Sylfaen"/>
          <w:sz w:val="18"/>
          <w:szCs w:val="18"/>
        </w:rPr>
        <w:t>բացման</w:t>
      </w:r>
      <w:r w:rsidRPr="0046416D">
        <w:rPr>
          <w:rFonts w:ascii="GHEA Grapalat" w:hAnsi="GHEA Grapalat" w:cs="Sylfaen"/>
          <w:sz w:val="18"/>
          <w:szCs w:val="18"/>
          <w:lang w:val="af-ZA"/>
        </w:rPr>
        <w:t xml:space="preserve"> </w:t>
      </w:r>
      <w:r w:rsidRPr="0046416D">
        <w:rPr>
          <w:rFonts w:ascii="GHEA Grapalat" w:hAnsi="GHEA Grapalat" w:cs="Sylfaen"/>
          <w:sz w:val="18"/>
          <w:szCs w:val="18"/>
        </w:rPr>
        <w:t>նիստում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մերժում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է</w:t>
      </w:r>
      <w:r w:rsidRPr="0046416D">
        <w:rPr>
          <w:rFonts w:ascii="GHEA Grapalat" w:hAnsi="GHEA Grapalat" w:cs="Sylfaen"/>
          <w:sz w:val="18"/>
          <w:szCs w:val="18"/>
          <w:lang w:val="af-ZA"/>
        </w:rPr>
        <w:t xml:space="preserve"> </w:t>
      </w:r>
      <w:r w:rsidRPr="0046416D">
        <w:rPr>
          <w:rFonts w:ascii="GHEA Grapalat" w:hAnsi="GHEA Grapalat" w:cs="Sylfaen"/>
          <w:sz w:val="18"/>
          <w:szCs w:val="18"/>
        </w:rPr>
        <w:t>և</w:t>
      </w:r>
      <w:r w:rsidRPr="0046416D">
        <w:rPr>
          <w:rFonts w:ascii="GHEA Grapalat" w:hAnsi="GHEA Grapalat" w:cs="Sylfaen"/>
          <w:sz w:val="18"/>
          <w:szCs w:val="18"/>
          <w:lang w:val="af-ZA"/>
        </w:rPr>
        <w:t xml:space="preserve"> </w:t>
      </w:r>
      <w:r w:rsidRPr="0046416D">
        <w:rPr>
          <w:rFonts w:ascii="GHEA Grapalat" w:hAnsi="GHEA Grapalat" w:cs="Sylfaen"/>
          <w:sz w:val="18"/>
          <w:szCs w:val="18"/>
        </w:rPr>
        <w:t>նույնությամբ</w:t>
      </w:r>
      <w:r w:rsidRPr="0046416D">
        <w:rPr>
          <w:rFonts w:ascii="GHEA Grapalat" w:hAnsi="GHEA Grapalat" w:cs="Sylfaen"/>
          <w:sz w:val="18"/>
          <w:szCs w:val="18"/>
          <w:lang w:val="af-ZA"/>
        </w:rPr>
        <w:t xml:space="preserve"> </w:t>
      </w:r>
      <w:r w:rsidRPr="0046416D">
        <w:rPr>
          <w:rFonts w:ascii="GHEA Grapalat" w:hAnsi="GHEA Grapalat" w:cs="Sylfaen"/>
          <w:sz w:val="18"/>
          <w:szCs w:val="18"/>
        </w:rPr>
        <w:t>վերադարձնում</w:t>
      </w:r>
      <w:r w:rsidRPr="0046416D">
        <w:rPr>
          <w:rFonts w:ascii="GHEA Grapalat" w:hAnsi="GHEA Grapalat" w:cs="Sylfaen"/>
          <w:sz w:val="18"/>
          <w:szCs w:val="18"/>
          <w:lang w:val="af-ZA"/>
        </w:rPr>
        <w:t xml:space="preserve"> </w:t>
      </w:r>
      <w:r w:rsidRPr="0046416D">
        <w:rPr>
          <w:rFonts w:ascii="GHEA Grapalat" w:hAnsi="GHEA Grapalat" w:cs="Sylfaen"/>
          <w:sz w:val="18"/>
          <w:szCs w:val="18"/>
        </w:rPr>
        <w:t>ներկայացնողին</w:t>
      </w:r>
      <w:r w:rsidRPr="0046416D">
        <w:rPr>
          <w:rFonts w:ascii="GHEA Grapalat" w:hAnsi="GHEA Grapalat" w:cs="Sylfaen"/>
          <w:sz w:val="18"/>
          <w:szCs w:val="18"/>
          <w:lang w:val="af-ZA"/>
        </w:rPr>
        <w:t>:</w:t>
      </w:r>
    </w:p>
    <w:p w14:paraId="7D17E0EA" w14:textId="77777777" w:rsidR="00E67BA7" w:rsidRPr="0046416D" w:rsidRDefault="00E67BA7" w:rsidP="00EF3662">
      <w:pPr>
        <w:ind w:firstLine="567"/>
        <w:jc w:val="both"/>
        <w:rPr>
          <w:rFonts w:ascii="GHEA Grapalat" w:hAnsi="GHEA Grapalat" w:cs="Sylfaen"/>
          <w:sz w:val="18"/>
          <w:szCs w:val="18"/>
          <w:lang w:val="af-ZA"/>
        </w:rPr>
      </w:pPr>
    </w:p>
    <w:p w14:paraId="181C7688" w14:textId="77777777" w:rsidR="00AB0304" w:rsidRPr="0046416D" w:rsidRDefault="00AB0304" w:rsidP="00EF3662">
      <w:pPr>
        <w:ind w:firstLine="567"/>
        <w:jc w:val="both"/>
        <w:rPr>
          <w:rFonts w:ascii="GHEA Grapalat" w:hAnsi="GHEA Grapalat"/>
          <w:b/>
          <w:sz w:val="18"/>
          <w:szCs w:val="18"/>
          <w:lang w:val="af-ZA"/>
        </w:rPr>
      </w:pPr>
    </w:p>
    <w:p w14:paraId="16FC0D42"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5E956C40"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2566B3D6"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700DD163" w14:textId="77777777" w:rsidR="00E74BF6" w:rsidRPr="0046416D" w:rsidRDefault="006C3873" w:rsidP="00EF3662">
      <w:pPr>
        <w:pStyle w:val="norm"/>
        <w:spacing w:line="240" w:lineRule="auto"/>
        <w:ind w:firstLine="284"/>
        <w:jc w:val="right"/>
        <w:rPr>
          <w:rFonts w:ascii="GHEA Grapalat" w:hAnsi="GHEA Grapalat" w:cs="Sylfaen"/>
          <w:b/>
          <w:sz w:val="18"/>
          <w:szCs w:val="18"/>
          <w:lang w:val="es-ES"/>
        </w:rPr>
      </w:pPr>
      <w:r w:rsidRPr="0046416D">
        <w:rPr>
          <w:rFonts w:ascii="GHEA Grapalat" w:hAnsi="GHEA Grapalat" w:cs="Sylfaen"/>
          <w:b/>
          <w:sz w:val="18"/>
          <w:szCs w:val="18"/>
          <w:lang w:val="es-ES"/>
        </w:rPr>
        <w:br w:type="page"/>
      </w:r>
    </w:p>
    <w:p w14:paraId="5D26A917" w14:textId="77777777" w:rsidR="00E74BF6" w:rsidRPr="0046416D" w:rsidRDefault="00E74BF6" w:rsidP="00EF3662">
      <w:pPr>
        <w:pStyle w:val="norm"/>
        <w:spacing w:line="240" w:lineRule="auto"/>
        <w:ind w:firstLine="284"/>
        <w:jc w:val="right"/>
        <w:rPr>
          <w:rFonts w:ascii="GHEA Grapalat" w:hAnsi="GHEA Grapalat" w:cs="Sylfaen"/>
          <w:b/>
          <w:sz w:val="18"/>
          <w:szCs w:val="18"/>
          <w:lang w:val="es-ES"/>
        </w:rPr>
      </w:pPr>
    </w:p>
    <w:p w14:paraId="2F31C760" w14:textId="77777777" w:rsidR="00B2572B" w:rsidRPr="0046416D" w:rsidRDefault="00B2572B" w:rsidP="00EF3662">
      <w:pPr>
        <w:pStyle w:val="norm"/>
        <w:spacing w:line="240" w:lineRule="auto"/>
        <w:ind w:firstLine="284"/>
        <w:jc w:val="right"/>
        <w:rPr>
          <w:rFonts w:ascii="GHEA Grapalat" w:hAnsi="GHEA Grapalat" w:cs="Arial"/>
          <w:b/>
          <w:sz w:val="18"/>
          <w:szCs w:val="18"/>
          <w:lang w:val="es-ES"/>
        </w:rPr>
      </w:pPr>
      <w:r w:rsidRPr="0046416D">
        <w:rPr>
          <w:rFonts w:ascii="GHEA Grapalat" w:hAnsi="GHEA Grapalat" w:cs="Sylfaen"/>
          <w:b/>
          <w:sz w:val="18"/>
          <w:szCs w:val="18"/>
          <w:lang w:val="es-ES"/>
        </w:rPr>
        <w:t>Հավելված</w:t>
      </w:r>
      <w:r w:rsidRPr="0046416D">
        <w:rPr>
          <w:rFonts w:ascii="GHEA Grapalat" w:hAnsi="GHEA Grapalat" w:cs="Arial"/>
          <w:b/>
          <w:sz w:val="18"/>
          <w:szCs w:val="18"/>
          <w:lang w:val="es-ES"/>
        </w:rPr>
        <w:t xml:space="preserve">  N 1</w:t>
      </w:r>
    </w:p>
    <w:p w14:paraId="23BA768F" w14:textId="065B3CE9" w:rsidR="00B2572B" w:rsidRPr="0046416D" w:rsidRDefault="00F842E2" w:rsidP="00EF3662">
      <w:pPr>
        <w:pStyle w:val="BodyTextIndent3"/>
        <w:spacing w:line="240" w:lineRule="auto"/>
        <w:jc w:val="right"/>
        <w:rPr>
          <w:rFonts w:ascii="GHEA Grapalat" w:hAnsi="GHEA Grapalat" w:cs="Arial"/>
          <w:b/>
          <w:sz w:val="18"/>
          <w:szCs w:val="18"/>
          <w:lang w:val="es-ES"/>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ծ</w:t>
      </w:r>
      <w:r w:rsidR="00B2572B" w:rsidRPr="0046416D">
        <w:rPr>
          <w:rFonts w:ascii="GHEA Grapalat" w:hAnsi="GHEA Grapalat" w:cs="Sylfaen"/>
          <w:b/>
          <w:sz w:val="18"/>
          <w:szCs w:val="18"/>
          <w:lang w:val="es-ES"/>
        </w:rPr>
        <w:t>ածկագրով</w:t>
      </w:r>
    </w:p>
    <w:p w14:paraId="436306C5" w14:textId="77777777" w:rsidR="00B2572B" w:rsidRPr="0046416D" w:rsidRDefault="00B2572B" w:rsidP="00EF3662">
      <w:pPr>
        <w:pStyle w:val="BodyTextIndent3"/>
        <w:spacing w:line="240" w:lineRule="auto"/>
        <w:jc w:val="right"/>
        <w:rPr>
          <w:rFonts w:ascii="GHEA Grapalat" w:hAnsi="GHEA Grapalat" w:cs="Arial"/>
          <w:b/>
          <w:sz w:val="18"/>
          <w:szCs w:val="18"/>
          <w:lang w:val="es-ES"/>
        </w:rPr>
      </w:pPr>
      <w:r w:rsidRPr="0046416D">
        <w:rPr>
          <w:rFonts w:ascii="GHEA Grapalat" w:hAnsi="GHEA Grapalat" w:cs="Sylfaen"/>
          <w:b/>
          <w:sz w:val="18"/>
          <w:szCs w:val="18"/>
          <w:lang w:val="es-ES"/>
        </w:rPr>
        <w:t>բաց</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մրցույթի</w:t>
      </w:r>
      <w:r w:rsidRPr="0046416D">
        <w:rPr>
          <w:rFonts w:ascii="GHEA Grapalat" w:hAnsi="GHEA Grapalat" w:cs="Arial"/>
          <w:b/>
          <w:sz w:val="18"/>
          <w:szCs w:val="18"/>
          <w:lang w:val="es-ES"/>
        </w:rPr>
        <w:t xml:space="preserve"> </w:t>
      </w:r>
      <w:r w:rsidRPr="0046416D">
        <w:rPr>
          <w:rFonts w:ascii="GHEA Grapalat" w:hAnsi="GHEA Grapalat" w:cs="Sylfaen"/>
          <w:b/>
          <w:sz w:val="18"/>
          <w:szCs w:val="18"/>
          <w:lang w:val="es-ES"/>
        </w:rPr>
        <w:t>հրավերի</w:t>
      </w:r>
    </w:p>
    <w:p w14:paraId="49077D98" w14:textId="77777777" w:rsidR="00B2572B" w:rsidRPr="0046416D" w:rsidRDefault="00B2572B" w:rsidP="00EF3662">
      <w:pPr>
        <w:jc w:val="center"/>
        <w:rPr>
          <w:rFonts w:ascii="GHEA Grapalat" w:hAnsi="GHEA Grapalat" w:cs="Sylfaen"/>
          <w:b/>
          <w:sz w:val="18"/>
          <w:szCs w:val="18"/>
          <w:lang w:val="es-ES"/>
        </w:rPr>
      </w:pPr>
    </w:p>
    <w:p w14:paraId="3F6A1BBE" w14:textId="3E0A2055" w:rsidR="00B2572B" w:rsidRPr="0046416D" w:rsidRDefault="00B2572B" w:rsidP="00EF3662">
      <w:pPr>
        <w:jc w:val="center"/>
        <w:rPr>
          <w:rFonts w:ascii="GHEA Grapalat" w:hAnsi="GHEA Grapalat" w:cs="Arial"/>
          <w:b/>
          <w:sz w:val="18"/>
          <w:szCs w:val="18"/>
          <w:lang w:val="es-ES"/>
        </w:rPr>
      </w:pPr>
      <w:r w:rsidRPr="0046416D">
        <w:rPr>
          <w:rFonts w:ascii="GHEA Grapalat" w:hAnsi="GHEA Grapalat" w:cs="Sylfaen"/>
          <w:b/>
          <w:sz w:val="18"/>
          <w:szCs w:val="18"/>
          <w:lang w:val="es-ES"/>
        </w:rPr>
        <w:t>ԴԻՄՈՒՄ</w:t>
      </w:r>
      <w:r w:rsidR="006C3873" w:rsidRPr="0046416D">
        <w:rPr>
          <w:rFonts w:ascii="GHEA Grapalat" w:hAnsi="GHEA Grapalat" w:cs="Sylfaen"/>
          <w:b/>
          <w:sz w:val="18"/>
          <w:szCs w:val="18"/>
          <w:lang w:val="es-ES"/>
        </w:rPr>
        <w:t>ՀԱՅՏԱՐԱՐՈՒԹՅՈՒՆ</w:t>
      </w:r>
    </w:p>
    <w:p w14:paraId="64B71499" w14:textId="77777777" w:rsidR="00B2572B" w:rsidRPr="0046416D" w:rsidRDefault="00B2572B" w:rsidP="00EF3662">
      <w:pPr>
        <w:pStyle w:val="Heading6"/>
        <w:jc w:val="center"/>
        <w:rPr>
          <w:rFonts w:ascii="GHEA Grapalat" w:hAnsi="GHEA Grapalat" w:cs="Arial"/>
          <w:color w:val="auto"/>
          <w:sz w:val="18"/>
          <w:szCs w:val="18"/>
          <w:lang w:val="es-ES"/>
        </w:rPr>
      </w:pPr>
      <w:r w:rsidRPr="0046416D">
        <w:rPr>
          <w:rFonts w:ascii="GHEA Grapalat" w:hAnsi="GHEA Grapalat" w:cs="Sylfaen"/>
          <w:color w:val="auto"/>
          <w:sz w:val="18"/>
          <w:szCs w:val="18"/>
          <w:lang w:val="es-ES"/>
        </w:rPr>
        <w:t>բաց մրցույթին մասնակցելու</w:t>
      </w:r>
      <w:r w:rsidRPr="0046416D">
        <w:rPr>
          <w:rFonts w:ascii="GHEA Grapalat" w:hAnsi="GHEA Grapalat" w:cs="Arial"/>
          <w:color w:val="auto"/>
          <w:sz w:val="18"/>
          <w:szCs w:val="18"/>
          <w:lang w:val="es-ES"/>
        </w:rPr>
        <w:t xml:space="preserve">  </w:t>
      </w:r>
    </w:p>
    <w:p w14:paraId="5E9E23D9" w14:textId="77777777" w:rsidR="00B2572B" w:rsidRPr="0046416D" w:rsidRDefault="00B2572B" w:rsidP="00EF3662">
      <w:pPr>
        <w:rPr>
          <w:rFonts w:ascii="GHEA Grapalat" w:hAnsi="GHEA Grapalat"/>
          <w:sz w:val="18"/>
          <w:szCs w:val="18"/>
          <w:lang w:val="es-ES" w:eastAsia="ru-RU"/>
        </w:rPr>
      </w:pPr>
    </w:p>
    <w:p w14:paraId="73D215BE" w14:textId="77777777" w:rsidR="00B2572B" w:rsidRPr="0046416D" w:rsidRDefault="00B2572B" w:rsidP="00EF3662">
      <w:pPr>
        <w:jc w:val="both"/>
        <w:rPr>
          <w:rFonts w:ascii="GHEA Grapalat" w:hAnsi="GHEA Grapalat" w:cs="Arial"/>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lang w:val="es-ES"/>
        </w:rPr>
        <w:t xml:space="preserve"> </w:t>
      </w:r>
      <w:r w:rsidRPr="0046416D">
        <w:rPr>
          <w:rFonts w:ascii="GHEA Grapalat" w:hAnsi="GHEA Grapalat" w:cs="Sylfaen"/>
          <w:sz w:val="18"/>
          <w:szCs w:val="18"/>
          <w:lang w:val="es-ES"/>
        </w:rPr>
        <w:t>հայտնում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որ</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ցանկություն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ունի</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մասնակցել</w:t>
      </w:r>
    </w:p>
    <w:p w14:paraId="5D991907" w14:textId="77777777" w:rsidR="00B2572B" w:rsidRPr="0046416D" w:rsidRDefault="00B2572B" w:rsidP="00EF3662">
      <w:pPr>
        <w:jc w:val="both"/>
        <w:rPr>
          <w:rFonts w:ascii="GHEA Grapalat" w:hAnsi="GHEA Grapalat"/>
          <w:sz w:val="18"/>
          <w:szCs w:val="18"/>
          <w:vertAlign w:val="superscript"/>
          <w:lang w:val="es-ES"/>
        </w:rPr>
      </w:pPr>
      <w:r w:rsidRPr="0046416D">
        <w:rPr>
          <w:rFonts w:ascii="GHEA Grapalat" w:hAnsi="GHEA Grapalat"/>
          <w:sz w:val="18"/>
          <w:szCs w:val="18"/>
          <w:vertAlign w:val="superscript"/>
          <w:lang w:val="es-ES"/>
        </w:rPr>
        <w:t xml:space="preserve">               </w:t>
      </w:r>
      <w:r w:rsidRPr="0046416D">
        <w:rPr>
          <w:rFonts w:ascii="GHEA Grapalat" w:hAnsi="GHEA Grapalat"/>
          <w:sz w:val="18"/>
          <w:szCs w:val="18"/>
          <w:lang w:val="es-ES"/>
        </w:rPr>
        <w:t xml:space="preserve">            </w:t>
      </w:r>
      <w:r w:rsidRPr="0046416D">
        <w:rPr>
          <w:rFonts w:ascii="GHEA Grapalat" w:hAnsi="GHEA Grapalat" w:cs="Sylfaen"/>
          <w:sz w:val="18"/>
          <w:szCs w:val="18"/>
          <w:vertAlign w:val="superscript"/>
          <w:lang w:val="es-ES"/>
        </w:rPr>
        <w:t>մասնակցի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r w:rsidRPr="0046416D">
        <w:rPr>
          <w:rFonts w:ascii="GHEA Grapalat" w:hAnsi="GHEA Grapalat" w:cs="Arial"/>
          <w:sz w:val="18"/>
          <w:szCs w:val="18"/>
          <w:vertAlign w:val="superscript"/>
          <w:lang w:val="es-ES"/>
        </w:rPr>
        <w:t xml:space="preserve"> </w:t>
      </w:r>
    </w:p>
    <w:p w14:paraId="5561F6E3" w14:textId="4EFD6602" w:rsidR="00B2572B" w:rsidRPr="0046416D" w:rsidRDefault="00B2572B" w:rsidP="00EF3662">
      <w:pPr>
        <w:jc w:val="both"/>
        <w:rPr>
          <w:rFonts w:ascii="GHEA Grapalat" w:hAnsi="GHEA Grapalat"/>
          <w:sz w:val="18"/>
          <w:szCs w:val="18"/>
          <w:u w:val="single"/>
          <w:lang w:val="es-ES"/>
        </w:rPr>
      </w:pP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lang w:val="es-ES"/>
        </w:rPr>
        <w:t>-</w:t>
      </w:r>
      <w:r w:rsidRPr="0046416D">
        <w:rPr>
          <w:rFonts w:ascii="GHEA Grapalat" w:hAnsi="GHEA Grapalat" w:cs="Sylfaen"/>
          <w:sz w:val="18"/>
          <w:szCs w:val="18"/>
          <w:lang w:val="es-ES"/>
        </w:rPr>
        <w:t>ի կողմից</w:t>
      </w:r>
      <w:r w:rsidRPr="0046416D">
        <w:rPr>
          <w:rFonts w:ascii="GHEA Grapalat" w:hAnsi="GHEA Grapalat"/>
          <w:sz w:val="18"/>
          <w:szCs w:val="18"/>
          <w:u w:val="single"/>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Pr="0046416D">
        <w:rPr>
          <w:rFonts w:ascii="GHEA Grapalat" w:hAnsi="GHEA Grapalat" w:cs="Sylfaen"/>
          <w:sz w:val="18"/>
          <w:szCs w:val="18"/>
          <w:lang w:val="es-ES"/>
        </w:rPr>
        <w:t>ծածկագրով հայտարարված</w:t>
      </w:r>
    </w:p>
    <w:p w14:paraId="2A493809" w14:textId="77777777" w:rsidR="00B2572B" w:rsidRPr="0046416D" w:rsidRDefault="00B2572B" w:rsidP="00EF3662">
      <w:pPr>
        <w:jc w:val="both"/>
        <w:rPr>
          <w:rFonts w:ascii="GHEA Grapalat" w:hAnsi="GHEA Grapalat" w:cs="Sylfaen"/>
          <w:sz w:val="18"/>
          <w:szCs w:val="18"/>
          <w:vertAlign w:val="superscript"/>
          <w:lang w:val="es-ES"/>
        </w:rPr>
      </w:pPr>
      <w:r w:rsidRPr="0046416D">
        <w:rPr>
          <w:rFonts w:ascii="GHEA Grapalat" w:hAnsi="GHEA Grapalat" w:cs="Sylfaen"/>
          <w:sz w:val="18"/>
          <w:szCs w:val="18"/>
          <w:vertAlign w:val="superscript"/>
          <w:lang w:val="es-ES"/>
        </w:rPr>
        <w:t xml:space="preserve">                       </w:t>
      </w:r>
      <w:r w:rsidR="00476A47" w:rsidRPr="0046416D">
        <w:rPr>
          <w:rFonts w:ascii="GHEA Grapalat" w:hAnsi="GHEA Grapalat" w:cs="Sylfaen"/>
          <w:sz w:val="18"/>
          <w:szCs w:val="18"/>
          <w:vertAlign w:val="superscript"/>
          <w:lang w:val="es-ES"/>
        </w:rPr>
        <w:t>պ</w:t>
      </w:r>
      <w:r w:rsidRPr="0046416D">
        <w:rPr>
          <w:rFonts w:ascii="GHEA Grapalat" w:hAnsi="GHEA Grapalat" w:cs="Sylfaen"/>
          <w:sz w:val="18"/>
          <w:szCs w:val="18"/>
          <w:vertAlign w:val="superscript"/>
          <w:lang w:val="es-ES"/>
        </w:rPr>
        <w:t>ատվիրատուի անվանումը</w:t>
      </w:r>
    </w:p>
    <w:p w14:paraId="55F77561"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lang w:val="es-ES"/>
        </w:rPr>
        <w:t>բաց մրցույթի</w:t>
      </w:r>
      <w:r w:rsidRPr="0046416D">
        <w:rPr>
          <w:rFonts w:ascii="GHEA Grapalat" w:hAnsi="GHEA Grapalat" w:cs="Arial"/>
          <w:sz w:val="18"/>
          <w:szCs w:val="18"/>
          <w:lang w:val="es-ES"/>
        </w:rPr>
        <w:t xml:space="preserve"> </w:t>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cs="Sylfaen"/>
          <w:sz w:val="18"/>
          <w:szCs w:val="18"/>
          <w:lang w:val="es-ES"/>
        </w:rPr>
        <w:t xml:space="preserve"> չափաբաժնին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չափաբաժիններին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և</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 xml:space="preserve">հրավերի </w:t>
      </w:r>
    </w:p>
    <w:p w14:paraId="115EE85A" w14:textId="77777777" w:rsidR="00B2572B" w:rsidRPr="0046416D" w:rsidRDefault="00B2572B" w:rsidP="00EF3662">
      <w:pPr>
        <w:jc w:val="both"/>
        <w:rPr>
          <w:rFonts w:ascii="GHEA Grapalat" w:hAnsi="GHEA Grapalat"/>
          <w:sz w:val="18"/>
          <w:szCs w:val="18"/>
          <w:vertAlign w:val="superscript"/>
          <w:lang w:val="es-ES"/>
        </w:rPr>
      </w:pPr>
      <w:r w:rsidRPr="0046416D">
        <w:rPr>
          <w:rFonts w:ascii="GHEA Grapalat" w:hAnsi="GHEA Grapalat" w:cs="Sylfaen"/>
          <w:sz w:val="18"/>
          <w:szCs w:val="18"/>
          <w:vertAlign w:val="superscript"/>
          <w:lang w:val="es-ES"/>
        </w:rPr>
        <w:t xml:space="preserve">                                            չափաբաժնի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չափաբաժինների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համարը</w:t>
      </w:r>
    </w:p>
    <w:p w14:paraId="01047D92" w14:textId="77777777" w:rsidR="00B2572B" w:rsidRPr="0046416D" w:rsidRDefault="00B2572B" w:rsidP="00EF3662">
      <w:pPr>
        <w:jc w:val="both"/>
        <w:rPr>
          <w:rFonts w:ascii="GHEA Grapalat" w:hAnsi="GHEA Grapalat"/>
          <w:sz w:val="18"/>
          <w:szCs w:val="18"/>
          <w:lang w:val="es-ES"/>
        </w:rPr>
      </w:pPr>
      <w:r w:rsidRPr="0046416D">
        <w:rPr>
          <w:rFonts w:ascii="GHEA Grapalat" w:hAnsi="GHEA Grapalat"/>
          <w:sz w:val="18"/>
          <w:szCs w:val="18"/>
          <w:vertAlign w:val="superscript"/>
          <w:lang w:val="es-ES"/>
        </w:rPr>
        <w:t xml:space="preserve"> </w:t>
      </w:r>
      <w:r w:rsidRPr="0046416D">
        <w:rPr>
          <w:rFonts w:ascii="GHEA Grapalat" w:hAnsi="GHEA Grapalat" w:cs="Sylfaen"/>
          <w:sz w:val="18"/>
          <w:szCs w:val="18"/>
          <w:lang w:val="es-ES"/>
        </w:rPr>
        <w:t>պահանջներին համապատասխան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ներկայացնում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հայտ:</w:t>
      </w:r>
    </w:p>
    <w:p w14:paraId="2451F859" w14:textId="77777777" w:rsidR="00B2572B" w:rsidRPr="0046416D" w:rsidRDefault="00B2572B" w:rsidP="00EF3662">
      <w:pPr>
        <w:jc w:val="both"/>
        <w:rPr>
          <w:rFonts w:ascii="GHEA Grapalat" w:hAnsi="GHEA Grapalat"/>
          <w:sz w:val="18"/>
          <w:szCs w:val="18"/>
          <w:u w:val="single"/>
          <w:lang w:val="es-ES"/>
        </w:rPr>
      </w:pPr>
    </w:p>
    <w:p w14:paraId="77B12B8C"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lang w:val="es-ES"/>
        </w:rPr>
        <w:t>-</w:t>
      </w:r>
      <w:r w:rsidRPr="0046416D">
        <w:rPr>
          <w:rFonts w:ascii="GHEA Grapalat" w:hAnsi="GHEA Grapalat" w:cs="Sylfaen"/>
          <w:sz w:val="18"/>
          <w:szCs w:val="18"/>
          <w:lang w:val="es-ES"/>
        </w:rPr>
        <w:t>ն</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հայտնում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և</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հավաստում</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Sylfaen"/>
          <w:sz w:val="18"/>
          <w:szCs w:val="18"/>
          <w:lang w:val="es-ES"/>
        </w:rPr>
        <w:t xml:space="preserve">որ հանդիսանում է </w:t>
      </w:r>
    </w:p>
    <w:p w14:paraId="62E08E8F"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vertAlign w:val="superscript"/>
          <w:lang w:val="es-ES"/>
        </w:rPr>
        <w:t xml:space="preserve">                                             մասնակցի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p>
    <w:p w14:paraId="5BC9ED5F"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u w:val="single"/>
          <w:lang w:val="es-ES"/>
        </w:rPr>
        <w:tab/>
      </w:r>
      <w:r w:rsidRPr="0046416D">
        <w:rPr>
          <w:rFonts w:ascii="GHEA Grapalat" w:hAnsi="GHEA Grapalat" w:cs="Sylfaen"/>
          <w:sz w:val="18"/>
          <w:szCs w:val="18"/>
          <w:lang w:val="es-ES"/>
        </w:rPr>
        <w:t xml:space="preserve">ռեզիդենտ:  </w:t>
      </w:r>
    </w:p>
    <w:p w14:paraId="6CA44527"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cs="Arial"/>
          <w:sz w:val="18"/>
          <w:szCs w:val="18"/>
          <w:vertAlign w:val="superscript"/>
          <w:lang w:val="es-ES"/>
        </w:rPr>
        <w:t xml:space="preserve">                                               երկրի անվանումը</w:t>
      </w:r>
    </w:p>
    <w:p w14:paraId="74FDDBBB" w14:textId="77777777" w:rsidR="00B2572B" w:rsidRPr="0046416D" w:rsidDel="00437CDB" w:rsidRDefault="00B2572B" w:rsidP="00EF3662">
      <w:pPr>
        <w:jc w:val="both"/>
        <w:rPr>
          <w:rFonts w:ascii="GHEA Grapalat" w:hAnsi="GHEA Grapalat" w:cs="Sylfaen"/>
          <w:sz w:val="18"/>
          <w:szCs w:val="18"/>
          <w:lang w:val="es-ES"/>
        </w:rPr>
      </w:pPr>
    </w:p>
    <w:p w14:paraId="49E38ACC" w14:textId="77777777" w:rsidR="00B2572B" w:rsidRPr="0046416D" w:rsidRDefault="00B2572B" w:rsidP="00EF3662">
      <w:pPr>
        <w:jc w:val="both"/>
        <w:rPr>
          <w:rFonts w:ascii="GHEA Grapalat" w:hAnsi="GHEA Grapalat" w:cs="Sylfaen"/>
          <w:sz w:val="18"/>
          <w:szCs w:val="18"/>
          <w:lang w:val="es-ES"/>
        </w:rPr>
      </w:pPr>
      <w:r w:rsidRPr="0046416D">
        <w:rPr>
          <w:rFonts w:ascii="GHEA Grapalat" w:hAnsi="GHEA Grapalat" w:cs="Sylfaen"/>
          <w:sz w:val="18"/>
          <w:szCs w:val="18"/>
          <w:lang w:val="es-ES"/>
        </w:rPr>
        <w:t xml:space="preserve">                </w:t>
      </w:r>
    </w:p>
    <w:p w14:paraId="3950834F" w14:textId="77777777" w:rsidR="008747C6" w:rsidRPr="0046416D" w:rsidRDefault="00B2572B" w:rsidP="00EF3662">
      <w:pPr>
        <w:jc w:val="both"/>
        <w:rPr>
          <w:rFonts w:ascii="GHEA Grapalat" w:hAnsi="GHEA Grapalat" w:cs="Sylfaen"/>
          <w:sz w:val="18"/>
          <w:szCs w:val="18"/>
          <w:lang w:val="es-ES"/>
        </w:rPr>
      </w:pPr>
      <w:r w:rsidRPr="0046416D">
        <w:rPr>
          <w:rFonts w:ascii="GHEA Grapalat" w:hAnsi="GHEA Grapalat"/>
          <w:sz w:val="18"/>
          <w:szCs w:val="18"/>
          <w:u w:val="single"/>
          <w:lang w:val="es-ES"/>
        </w:rPr>
        <w:t xml:space="preserve">                                         </w:t>
      </w:r>
      <w:r w:rsidRPr="0046416D">
        <w:rPr>
          <w:rFonts w:ascii="GHEA Grapalat" w:hAnsi="GHEA Grapalat"/>
          <w:sz w:val="18"/>
          <w:szCs w:val="18"/>
          <w:lang w:val="es-ES"/>
        </w:rPr>
        <w:t>-</w:t>
      </w:r>
      <w:r w:rsidRPr="0046416D">
        <w:rPr>
          <w:rFonts w:ascii="GHEA Grapalat" w:hAnsi="GHEA Grapalat" w:cs="Sylfaen"/>
          <w:sz w:val="18"/>
          <w:szCs w:val="18"/>
          <w:lang w:val="es-ES"/>
        </w:rPr>
        <w:t>ի</w:t>
      </w:r>
      <w:r w:rsidR="008747C6" w:rsidRPr="0046416D">
        <w:rPr>
          <w:rFonts w:ascii="GHEA Grapalat" w:hAnsi="GHEA Grapalat" w:cs="Sylfaen"/>
          <w:sz w:val="18"/>
          <w:szCs w:val="18"/>
          <w:lang w:val="es-ES"/>
        </w:rPr>
        <w:t>՝</w:t>
      </w:r>
    </w:p>
    <w:p w14:paraId="60CA4750" w14:textId="77777777" w:rsidR="008747C6" w:rsidRPr="0046416D" w:rsidRDefault="008747C6" w:rsidP="00EF3662">
      <w:pPr>
        <w:jc w:val="both"/>
        <w:rPr>
          <w:rFonts w:ascii="GHEA Grapalat" w:hAnsi="GHEA Grapalat" w:cs="Sylfaen"/>
          <w:sz w:val="18"/>
          <w:szCs w:val="18"/>
          <w:lang w:val="es-ES"/>
        </w:rPr>
      </w:pPr>
      <w:r w:rsidRPr="0046416D">
        <w:rPr>
          <w:rFonts w:ascii="GHEA Grapalat" w:hAnsi="GHEA Grapalat" w:cs="Sylfaen"/>
          <w:sz w:val="18"/>
          <w:szCs w:val="18"/>
          <w:vertAlign w:val="superscript"/>
          <w:lang w:val="es-ES"/>
        </w:rPr>
        <w:t xml:space="preserve">  մասնակցի</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es-ES"/>
        </w:rPr>
        <w:t>անվանումը</w:t>
      </w:r>
      <w:r w:rsidRPr="0046416D">
        <w:rPr>
          <w:rFonts w:ascii="GHEA Grapalat" w:hAnsi="GHEA Grapalat" w:cs="Arial"/>
          <w:sz w:val="18"/>
          <w:szCs w:val="18"/>
          <w:vertAlign w:val="superscript"/>
          <w:lang w:val="es-ES"/>
        </w:rPr>
        <w:t xml:space="preserve">                                                         </w:t>
      </w:r>
    </w:p>
    <w:p w14:paraId="4B1EAB31" w14:textId="77777777" w:rsidR="00B2572B" w:rsidRPr="0046416D" w:rsidRDefault="00B2572B" w:rsidP="008747C6">
      <w:pPr>
        <w:numPr>
          <w:ilvl w:val="0"/>
          <w:numId w:val="18"/>
        </w:numPr>
        <w:rPr>
          <w:rFonts w:ascii="GHEA Grapalat" w:hAnsi="GHEA Grapalat" w:cs="Arial"/>
          <w:sz w:val="18"/>
          <w:szCs w:val="18"/>
          <w:u w:val="single"/>
          <w:lang w:val="es-ES"/>
        </w:rPr>
      </w:pPr>
      <w:r w:rsidRPr="0046416D">
        <w:rPr>
          <w:rFonts w:ascii="GHEA Grapalat" w:hAnsi="GHEA Grapalat" w:cs="Arial"/>
          <w:sz w:val="18"/>
          <w:szCs w:val="18"/>
          <w:lang w:val="es-ES"/>
        </w:rPr>
        <w:t xml:space="preserve">հարկ վճարողի հաշվառման համարն </w:t>
      </w:r>
      <w:r w:rsidRPr="0046416D">
        <w:rPr>
          <w:rFonts w:ascii="GHEA Grapalat" w:hAnsi="GHEA Grapalat" w:cs="Sylfaen"/>
          <w:sz w:val="18"/>
          <w:szCs w:val="18"/>
          <w:lang w:val="es-ES"/>
        </w:rPr>
        <w:t>է</w:t>
      </w:r>
      <w:r w:rsidRPr="0046416D">
        <w:rPr>
          <w:rFonts w:ascii="GHEA Grapalat" w:hAnsi="GHEA Grapalat" w:cs="Arial"/>
          <w:sz w:val="18"/>
          <w:szCs w:val="18"/>
          <w:lang w:val="es-ES"/>
        </w:rPr>
        <w:t xml:space="preserve">` </w:t>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Pr="0046416D">
        <w:rPr>
          <w:rFonts w:ascii="GHEA Grapalat" w:hAnsi="GHEA Grapalat" w:cs="Arial"/>
          <w:sz w:val="18"/>
          <w:szCs w:val="18"/>
          <w:u w:val="single"/>
          <w:lang w:val="es-ES"/>
        </w:rPr>
        <w:tab/>
      </w:r>
      <w:r w:rsidR="008747C6" w:rsidRPr="0046416D">
        <w:rPr>
          <w:rFonts w:ascii="GHEA Grapalat" w:hAnsi="GHEA Grapalat" w:cs="Arial"/>
          <w:sz w:val="18"/>
          <w:szCs w:val="18"/>
          <w:u w:val="single"/>
          <w:lang w:val="es-ES"/>
        </w:rPr>
        <w:t>.</w:t>
      </w:r>
    </w:p>
    <w:p w14:paraId="729A5C8D"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cs="Sylfaen"/>
          <w:sz w:val="18"/>
          <w:szCs w:val="18"/>
          <w:vertAlign w:val="superscript"/>
          <w:lang w:val="es-ES"/>
        </w:rPr>
        <w:t xml:space="preserve">             </w:t>
      </w:r>
      <w:r w:rsidRPr="0046416D">
        <w:rPr>
          <w:rFonts w:ascii="GHEA Grapalat" w:hAnsi="GHEA Grapalat" w:cs="Arial"/>
          <w:sz w:val="18"/>
          <w:szCs w:val="18"/>
          <w:vertAlign w:val="superscript"/>
          <w:lang w:val="es-ES"/>
        </w:rPr>
        <w:t xml:space="preserve">                                                       </w:t>
      </w:r>
      <w:r w:rsidR="008747C6" w:rsidRPr="0046416D">
        <w:rPr>
          <w:rFonts w:ascii="GHEA Grapalat" w:hAnsi="GHEA Grapalat" w:cs="Arial"/>
          <w:sz w:val="18"/>
          <w:szCs w:val="18"/>
          <w:vertAlign w:val="superscript"/>
          <w:lang w:val="es-ES"/>
        </w:rPr>
        <w:t xml:space="preserve">                                               </w:t>
      </w:r>
      <w:r w:rsidRPr="0046416D">
        <w:rPr>
          <w:rFonts w:ascii="GHEA Grapalat" w:hAnsi="GHEA Grapalat" w:cs="Arial"/>
          <w:sz w:val="18"/>
          <w:szCs w:val="18"/>
          <w:vertAlign w:val="superscript"/>
          <w:lang w:val="es-ES"/>
        </w:rPr>
        <w:t xml:space="preserve"> հարկի վճարողի հաշվառման համարը</w:t>
      </w:r>
    </w:p>
    <w:p w14:paraId="26DD80B0" w14:textId="77777777" w:rsidR="00B2572B" w:rsidRPr="0046416D" w:rsidRDefault="00B2572B" w:rsidP="008747C6">
      <w:pPr>
        <w:numPr>
          <w:ilvl w:val="0"/>
          <w:numId w:val="18"/>
        </w:numPr>
        <w:jc w:val="both"/>
        <w:rPr>
          <w:rFonts w:ascii="GHEA Grapalat" w:hAnsi="GHEA Grapalat"/>
          <w:sz w:val="18"/>
          <w:szCs w:val="18"/>
          <w:u w:val="single"/>
          <w:lang w:val="es-ES"/>
        </w:rPr>
      </w:pPr>
      <w:r w:rsidRPr="0046416D">
        <w:rPr>
          <w:rFonts w:ascii="GHEA Grapalat" w:hAnsi="GHEA Grapalat" w:cs="Sylfaen"/>
          <w:sz w:val="18"/>
          <w:szCs w:val="18"/>
          <w:u w:val="single"/>
          <w:lang w:val="es-ES"/>
        </w:rPr>
        <w:t>էլեկտրոնային</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փոստի</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հասցեն</w:t>
      </w:r>
      <w:r w:rsidRPr="0046416D">
        <w:rPr>
          <w:rFonts w:ascii="GHEA Grapalat" w:hAnsi="GHEA Grapalat" w:cs="Arial"/>
          <w:sz w:val="18"/>
          <w:szCs w:val="18"/>
          <w:u w:val="single"/>
          <w:lang w:val="es-ES"/>
        </w:rPr>
        <w:t xml:space="preserve"> </w:t>
      </w:r>
      <w:r w:rsidRPr="0046416D">
        <w:rPr>
          <w:rFonts w:ascii="GHEA Grapalat" w:hAnsi="GHEA Grapalat" w:cs="Sylfaen"/>
          <w:sz w:val="18"/>
          <w:szCs w:val="18"/>
          <w:u w:val="single"/>
          <w:lang w:val="es-ES"/>
        </w:rPr>
        <w:t>է</w:t>
      </w:r>
      <w:r w:rsidRPr="0046416D">
        <w:rPr>
          <w:rFonts w:ascii="GHEA Grapalat" w:hAnsi="GHEA Grapalat" w:cs="Arial"/>
          <w:sz w:val="18"/>
          <w:szCs w:val="18"/>
          <w:u w:val="single"/>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008747C6" w:rsidRPr="0046416D">
        <w:rPr>
          <w:rFonts w:ascii="GHEA Grapalat" w:hAnsi="GHEA Grapalat"/>
          <w:sz w:val="18"/>
          <w:szCs w:val="18"/>
          <w:u w:val="single"/>
          <w:lang w:val="es-ES"/>
        </w:rPr>
        <w:t>.</w:t>
      </w:r>
    </w:p>
    <w:p w14:paraId="1A9EB655" w14:textId="77777777" w:rsidR="00B2572B" w:rsidRPr="0046416D" w:rsidRDefault="008747C6" w:rsidP="00EF3662">
      <w:pPr>
        <w:jc w:val="both"/>
        <w:rPr>
          <w:rFonts w:ascii="GHEA Grapalat" w:hAnsi="GHEA Grapalat"/>
          <w:sz w:val="18"/>
          <w:szCs w:val="18"/>
          <w:lang w:val="es-ES"/>
        </w:rPr>
      </w:pPr>
      <w:r w:rsidRPr="0046416D">
        <w:rPr>
          <w:rFonts w:ascii="GHEA Grapalat" w:hAnsi="GHEA Grapalat" w:cs="Arial"/>
          <w:sz w:val="18"/>
          <w:szCs w:val="18"/>
          <w:vertAlign w:val="superscript"/>
          <w:lang w:val="es-ES"/>
        </w:rPr>
        <w:t xml:space="preserve">          </w:t>
      </w:r>
      <w:r w:rsidR="00B2572B" w:rsidRPr="0046416D">
        <w:rPr>
          <w:rFonts w:ascii="GHEA Grapalat" w:hAnsi="GHEA Grapalat" w:cs="Arial"/>
          <w:sz w:val="18"/>
          <w:szCs w:val="18"/>
          <w:vertAlign w:val="superscript"/>
          <w:lang w:val="es-ES"/>
        </w:rPr>
        <w:t xml:space="preserve">                                                                                        էլեկտրոնային փոստի հասցեն</w:t>
      </w:r>
    </w:p>
    <w:p w14:paraId="55C59EEA" w14:textId="77777777" w:rsidR="00B2572B" w:rsidRPr="0046416D" w:rsidRDefault="00B2572B" w:rsidP="00EF3662">
      <w:pPr>
        <w:jc w:val="right"/>
        <w:rPr>
          <w:rFonts w:ascii="GHEA Grapalat" w:hAnsi="GHEA Grapalat"/>
          <w:sz w:val="18"/>
          <w:szCs w:val="18"/>
          <w:u w:val="single"/>
          <w:lang w:val="es-ES"/>
        </w:rPr>
      </w:pPr>
    </w:p>
    <w:p w14:paraId="196E4E27" w14:textId="77777777" w:rsidR="003257F0" w:rsidRPr="0046416D" w:rsidRDefault="003257F0" w:rsidP="008747C6">
      <w:pPr>
        <w:numPr>
          <w:ilvl w:val="0"/>
          <w:numId w:val="18"/>
        </w:numPr>
        <w:jc w:val="both"/>
        <w:rPr>
          <w:rFonts w:ascii="GHEA Grapalat" w:hAnsi="GHEA Grapalat" w:cs="Arial"/>
          <w:sz w:val="18"/>
          <w:szCs w:val="18"/>
          <w:vertAlign w:val="superscript"/>
          <w:lang w:val="es-ES"/>
        </w:rPr>
      </w:pPr>
      <w:r w:rsidRPr="0046416D">
        <w:rPr>
          <w:rFonts w:ascii="GHEA Grapalat" w:hAnsi="GHEA Grapalat"/>
          <w:sz w:val="18"/>
          <w:szCs w:val="18"/>
          <w:lang w:val="hy-AM"/>
        </w:rPr>
        <w:t>գործունեության հասցեն է՝ -------------------------------------------------</w:t>
      </w:r>
      <w:r w:rsidR="008747C6" w:rsidRPr="0046416D">
        <w:rPr>
          <w:rFonts w:ascii="GHEA Grapalat" w:hAnsi="GHEA Grapalat"/>
          <w:sz w:val="18"/>
          <w:szCs w:val="18"/>
        </w:rPr>
        <w:t>.</w:t>
      </w:r>
      <w:r w:rsidRPr="0046416D">
        <w:rPr>
          <w:rFonts w:ascii="GHEA Grapalat" w:hAnsi="GHEA Grapalat"/>
          <w:sz w:val="18"/>
          <w:szCs w:val="18"/>
          <w:lang w:val="es-ES"/>
        </w:rPr>
        <w:t xml:space="preserve">                                     </w:t>
      </w:r>
    </w:p>
    <w:p w14:paraId="37B8EB29" w14:textId="77777777" w:rsidR="003257F0" w:rsidRPr="0046416D" w:rsidRDefault="003257F0" w:rsidP="003257F0">
      <w:pPr>
        <w:jc w:val="both"/>
        <w:rPr>
          <w:rFonts w:ascii="GHEA Grapalat" w:hAnsi="GHEA Grapalat"/>
          <w:sz w:val="18"/>
          <w:szCs w:val="18"/>
          <w:lang w:val="hy-AM"/>
        </w:rPr>
      </w:pPr>
      <w:r w:rsidRPr="0046416D">
        <w:rPr>
          <w:rFonts w:ascii="GHEA Grapalat" w:hAnsi="GHEA Grapalat"/>
          <w:sz w:val="18"/>
          <w:szCs w:val="18"/>
          <w:lang w:val="hy-AM"/>
        </w:rPr>
        <w:t xml:space="preserve">                                                                                   գործունեության հասցեն</w:t>
      </w:r>
    </w:p>
    <w:p w14:paraId="4C225830" w14:textId="77777777" w:rsidR="003257F0" w:rsidRPr="0046416D" w:rsidRDefault="003257F0" w:rsidP="003257F0">
      <w:pPr>
        <w:jc w:val="right"/>
        <w:rPr>
          <w:rFonts w:ascii="GHEA Grapalat" w:hAnsi="GHEA Grapalat"/>
          <w:sz w:val="18"/>
          <w:szCs w:val="18"/>
          <w:lang w:val="hy-AM"/>
        </w:rPr>
      </w:pPr>
    </w:p>
    <w:p w14:paraId="5C9E108A" w14:textId="77777777" w:rsidR="003257F0" w:rsidRPr="0046416D" w:rsidRDefault="003257F0" w:rsidP="003257F0">
      <w:pPr>
        <w:ind w:firstLine="708"/>
        <w:jc w:val="both"/>
        <w:rPr>
          <w:rFonts w:ascii="GHEA Grapalat" w:hAnsi="GHEA Grapalat" w:cs="Arial"/>
          <w:sz w:val="18"/>
          <w:szCs w:val="18"/>
          <w:lang w:val="hy-AM"/>
        </w:rPr>
      </w:pPr>
    </w:p>
    <w:p w14:paraId="36ED5593" w14:textId="77777777" w:rsidR="003257F0" w:rsidRPr="0046416D" w:rsidRDefault="003257F0" w:rsidP="008747C6">
      <w:pPr>
        <w:numPr>
          <w:ilvl w:val="0"/>
          <w:numId w:val="18"/>
        </w:numPr>
        <w:jc w:val="both"/>
        <w:rPr>
          <w:rFonts w:ascii="GHEA Grapalat" w:hAnsi="GHEA Grapalat" w:cs="Arial"/>
          <w:sz w:val="18"/>
          <w:szCs w:val="18"/>
          <w:vertAlign w:val="superscript"/>
          <w:lang w:val="es-ES"/>
        </w:rPr>
      </w:pPr>
      <w:r w:rsidRPr="0046416D">
        <w:rPr>
          <w:rFonts w:ascii="GHEA Grapalat" w:hAnsi="GHEA Grapalat"/>
          <w:sz w:val="18"/>
          <w:szCs w:val="18"/>
          <w:lang w:val="hy-AM"/>
        </w:rPr>
        <w:t>հեռախոսահամարն է՝ -------------------------------------------------:</w:t>
      </w:r>
      <w:r w:rsidRPr="0046416D">
        <w:rPr>
          <w:rFonts w:ascii="GHEA Grapalat" w:hAnsi="GHEA Grapalat"/>
          <w:sz w:val="18"/>
          <w:szCs w:val="18"/>
          <w:lang w:val="es-ES"/>
        </w:rPr>
        <w:t xml:space="preserve">                                     </w:t>
      </w:r>
    </w:p>
    <w:p w14:paraId="49F8C144" w14:textId="77777777" w:rsidR="003257F0" w:rsidRPr="0046416D" w:rsidRDefault="003257F0" w:rsidP="003257F0">
      <w:pPr>
        <w:jc w:val="both"/>
        <w:rPr>
          <w:rFonts w:ascii="GHEA Grapalat" w:hAnsi="GHEA Grapalat"/>
          <w:sz w:val="18"/>
          <w:szCs w:val="18"/>
          <w:lang w:val="hy-AM"/>
        </w:rPr>
      </w:pPr>
      <w:r w:rsidRPr="0046416D">
        <w:rPr>
          <w:rFonts w:ascii="GHEA Grapalat" w:hAnsi="GHEA Grapalat"/>
          <w:sz w:val="18"/>
          <w:szCs w:val="18"/>
          <w:lang w:val="hy-AM"/>
        </w:rPr>
        <w:t xml:space="preserve">                                                                                հեռախոսի համարը</w:t>
      </w:r>
    </w:p>
    <w:p w14:paraId="671B37E0" w14:textId="77777777" w:rsidR="006C3873" w:rsidRPr="0046416D" w:rsidRDefault="006C3873" w:rsidP="00975F7E">
      <w:pPr>
        <w:ind w:firstLine="709"/>
        <w:jc w:val="both"/>
        <w:rPr>
          <w:rFonts w:ascii="GHEA Grapalat" w:hAnsi="GHEA Grapalat"/>
          <w:sz w:val="18"/>
          <w:szCs w:val="18"/>
          <w:lang w:val="es-ES"/>
        </w:rPr>
      </w:pPr>
      <w:r w:rsidRPr="0046416D">
        <w:rPr>
          <w:rFonts w:ascii="GHEA Grapalat" w:hAnsi="GHEA Grapalat" w:cs="Arial"/>
          <w:sz w:val="18"/>
          <w:szCs w:val="18"/>
          <w:lang w:val="es-ES"/>
        </w:rPr>
        <w:t>Սույնով</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ն հայտարարում և հավաստում է, որ՝</w:t>
      </w:r>
      <w:r w:rsidRPr="0046416D">
        <w:rPr>
          <w:rFonts w:ascii="GHEA Grapalat" w:hAnsi="GHEA Grapalat" w:cs="Arial"/>
          <w:sz w:val="18"/>
          <w:szCs w:val="18"/>
          <w:lang w:val="hy-AM"/>
        </w:rPr>
        <w:t xml:space="preserve"> </w:t>
      </w:r>
    </w:p>
    <w:p w14:paraId="1A3B74FA" w14:textId="77777777" w:rsidR="006C3873" w:rsidRPr="0046416D" w:rsidRDefault="006C3873" w:rsidP="00975F7E">
      <w:pPr>
        <w:jc w:val="both"/>
        <w:rPr>
          <w:rFonts w:ascii="GHEA Grapalat" w:hAnsi="GHEA Grapalat"/>
          <w:i/>
          <w:sz w:val="18"/>
          <w:szCs w:val="18"/>
          <w:vertAlign w:val="superscript"/>
          <w:lang w:val="es-ES"/>
        </w:rPr>
      </w:pPr>
      <w:r w:rsidRPr="0046416D">
        <w:rPr>
          <w:rFonts w:ascii="GHEA Grapalat" w:hAnsi="GHEA Grapalat"/>
          <w:sz w:val="18"/>
          <w:szCs w:val="18"/>
          <w:lang w:val="hy-AM"/>
        </w:rPr>
        <w:tab/>
      </w:r>
      <w:r w:rsidRPr="0046416D">
        <w:rPr>
          <w:rFonts w:ascii="GHEA Grapalat" w:hAnsi="GHEA Grapalat"/>
          <w:sz w:val="18"/>
          <w:szCs w:val="18"/>
          <w:lang w:val="hy-AM"/>
        </w:rPr>
        <w:tab/>
      </w:r>
      <w:r w:rsidRPr="0046416D">
        <w:rPr>
          <w:rFonts w:ascii="GHEA Grapalat" w:hAnsi="GHEA Grapalat"/>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772E3354" w14:textId="77777777" w:rsidR="0034164E" w:rsidRPr="0046416D" w:rsidRDefault="0034164E" w:rsidP="0034164E">
      <w:pPr>
        <w:ind w:firstLine="709"/>
        <w:jc w:val="both"/>
        <w:rPr>
          <w:rFonts w:ascii="GHEA Grapalat" w:hAnsi="GHEA Grapalat"/>
          <w:sz w:val="18"/>
          <w:szCs w:val="18"/>
          <w:lang w:val="es-ES"/>
        </w:rPr>
      </w:pPr>
      <w:r w:rsidRPr="0046416D">
        <w:rPr>
          <w:rFonts w:ascii="GHEA Grapalat" w:hAnsi="GHEA Grapalat" w:cs="Arial"/>
          <w:sz w:val="18"/>
          <w:szCs w:val="18"/>
          <w:lang w:val="es-ES"/>
        </w:rPr>
        <w:t>1)</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 xml:space="preserve">ն </w:t>
      </w:r>
      <w:r w:rsidRPr="0046416D">
        <w:rPr>
          <w:rFonts w:ascii="GHEA Grapalat" w:hAnsi="GHEA Grapalat" w:cs="Arial"/>
          <w:sz w:val="18"/>
          <w:szCs w:val="18"/>
          <w:lang w:val="hy-AM"/>
        </w:rPr>
        <w:t>և իրեն փոխկապակցված անձինք</w:t>
      </w:r>
    </w:p>
    <w:p w14:paraId="42740FA2" w14:textId="77777777" w:rsidR="0034164E" w:rsidRPr="0046416D" w:rsidRDefault="0034164E" w:rsidP="0034164E">
      <w:pPr>
        <w:jc w:val="both"/>
        <w:rPr>
          <w:rFonts w:ascii="GHEA Grapalat" w:hAnsi="GHEA Grapalat"/>
          <w:i/>
          <w:sz w:val="18"/>
          <w:szCs w:val="18"/>
          <w:vertAlign w:val="superscript"/>
          <w:lang w:val="es-ES"/>
        </w:rPr>
      </w:pPr>
      <w:r w:rsidRPr="0046416D">
        <w:rPr>
          <w:rFonts w:ascii="GHEA Grapalat" w:hAnsi="GHEA Grapalat"/>
          <w:sz w:val="18"/>
          <w:szCs w:val="18"/>
          <w:lang w:val="hy-AM"/>
        </w:rPr>
        <w:tab/>
      </w:r>
      <w:r w:rsidRPr="0046416D">
        <w:rPr>
          <w:rFonts w:ascii="GHEA Grapalat" w:hAnsi="GHEA Grapalat"/>
          <w:sz w:val="18"/>
          <w:szCs w:val="18"/>
          <w:lang w:val="hy-AM"/>
        </w:rPr>
        <w:tab/>
      </w:r>
      <w:r w:rsidRPr="0046416D">
        <w:rPr>
          <w:rFonts w:ascii="GHEA Grapalat" w:hAnsi="GHEA Grapalat"/>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798885E7" w14:textId="152C97B9" w:rsidR="0034164E" w:rsidRPr="0046416D" w:rsidRDefault="0034164E" w:rsidP="0034164E">
      <w:pPr>
        <w:jc w:val="both"/>
        <w:rPr>
          <w:rFonts w:ascii="GHEA Grapalat" w:hAnsi="GHEA Grapalat" w:cs="Sylfaen"/>
          <w:sz w:val="18"/>
          <w:szCs w:val="18"/>
          <w:lang w:val="hy-AM"/>
        </w:rPr>
      </w:pPr>
      <w:r w:rsidRPr="0046416D">
        <w:rPr>
          <w:rFonts w:ascii="GHEA Grapalat" w:hAnsi="GHEA Grapalat" w:cs="Arial"/>
          <w:sz w:val="18"/>
          <w:szCs w:val="18"/>
          <w:lang w:val="es-ES"/>
        </w:rPr>
        <w:t xml:space="preserve"> </w:t>
      </w:r>
      <w:r w:rsidRPr="0046416D">
        <w:rPr>
          <w:rFonts w:ascii="GHEA Grapalat" w:hAnsi="GHEA Grapalat" w:cs="Arial"/>
          <w:sz w:val="18"/>
          <w:szCs w:val="18"/>
          <w:lang w:val="hy-AM"/>
        </w:rPr>
        <w:t xml:space="preserve"> </w:t>
      </w:r>
      <w:r w:rsidRPr="0046416D">
        <w:rPr>
          <w:rFonts w:ascii="GHEA Grapalat" w:hAnsi="GHEA Grapalat" w:cs="Arial"/>
          <w:sz w:val="18"/>
          <w:szCs w:val="18"/>
          <w:lang w:val="es-ES"/>
        </w:rPr>
        <w:t xml:space="preserve">բավարարում </w:t>
      </w:r>
      <w:r w:rsidRPr="0046416D">
        <w:rPr>
          <w:rFonts w:ascii="GHEA Grapalat" w:hAnsi="GHEA Grapalat" w:cs="Arial"/>
          <w:sz w:val="18"/>
          <w:szCs w:val="18"/>
          <w:lang w:val="hy-AM"/>
        </w:rPr>
        <w:t>են</w:t>
      </w:r>
      <w:r w:rsidRPr="0046416D">
        <w:rPr>
          <w:rFonts w:ascii="GHEA Grapalat" w:hAnsi="GHEA Grapalat" w:cs="Arial"/>
          <w:sz w:val="18"/>
          <w:szCs w:val="18"/>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Pr="0046416D">
        <w:rPr>
          <w:rFonts w:ascii="GHEA Grapalat" w:hAnsi="GHEA Grapalat" w:cs="Arial"/>
          <w:sz w:val="18"/>
          <w:szCs w:val="18"/>
          <w:lang w:val="es-ES"/>
        </w:rPr>
        <w:t xml:space="preserve">ծածկագրով  բաց մրցույթի հրավերով սահմանված մասնակցության իրավունքի պահանջներին </w:t>
      </w:r>
      <w:r w:rsidRPr="0046416D">
        <w:rPr>
          <w:rFonts w:ascii="GHEA Grapalat" w:hAnsi="GHEA Grapalat" w:cs="Arial"/>
          <w:sz w:val="18"/>
          <w:szCs w:val="18"/>
          <w:lang w:val="hy-AM"/>
        </w:rPr>
        <w:t xml:space="preserve"> և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es-ES"/>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Arial"/>
          <w:sz w:val="18"/>
          <w:szCs w:val="18"/>
          <w:lang w:val="es-ES"/>
        </w:rPr>
        <w:t>ն</w:t>
      </w:r>
      <w:r w:rsidRPr="0046416D">
        <w:rPr>
          <w:rFonts w:ascii="GHEA Grapalat" w:hAnsi="GHEA Grapalat" w:cs="Sylfaen"/>
          <w:sz w:val="18"/>
          <w:szCs w:val="18"/>
          <w:lang w:val="hy-AM"/>
        </w:rPr>
        <w:t xml:space="preserve"> պարտավորվում է ընտրված</w:t>
      </w:r>
    </w:p>
    <w:p w14:paraId="0585D6C6" w14:textId="77777777" w:rsidR="0034164E" w:rsidRPr="0046416D" w:rsidRDefault="0034164E" w:rsidP="0034164E">
      <w:pPr>
        <w:tabs>
          <w:tab w:val="left" w:pos="6450"/>
        </w:tabs>
        <w:jc w:val="both"/>
        <w:rPr>
          <w:rFonts w:ascii="GHEA Grapalat" w:hAnsi="GHEA Grapalat" w:cs="Sylfaen"/>
          <w:sz w:val="18"/>
          <w:szCs w:val="18"/>
          <w:lang w:val="es-ES"/>
        </w:rPr>
      </w:pPr>
      <w:r w:rsidRPr="0046416D">
        <w:rPr>
          <w:rFonts w:ascii="GHEA Grapalat" w:hAnsi="GHEA Grapalat" w:cs="Sylfaen"/>
          <w:sz w:val="18"/>
          <w:szCs w:val="18"/>
          <w:lang w:val="es-ES"/>
        </w:rPr>
        <w:t xml:space="preserve">                                                          </w:t>
      </w:r>
      <w:r w:rsidRPr="0046416D">
        <w:rPr>
          <w:rFonts w:ascii="GHEA Grapalat" w:hAnsi="GHEA Grapalat" w:cs="Sylfaen"/>
          <w:sz w:val="18"/>
          <w:szCs w:val="18"/>
          <w:vertAlign w:val="superscript"/>
          <w:lang w:val="hy-AM"/>
        </w:rPr>
        <w:t>մասնակցի անվանում</w:t>
      </w:r>
    </w:p>
    <w:p w14:paraId="298D728D" w14:textId="77777777" w:rsidR="005D0EFA" w:rsidRPr="0046416D" w:rsidRDefault="0034164E" w:rsidP="005D0EFA">
      <w:pPr>
        <w:jc w:val="both"/>
        <w:rPr>
          <w:rFonts w:ascii="GHEA Grapalat" w:hAnsi="GHEA Grapalat" w:cs="Sylfaen"/>
          <w:sz w:val="18"/>
          <w:szCs w:val="18"/>
          <w:lang w:val="hy-AM"/>
        </w:rPr>
      </w:pPr>
      <w:r w:rsidRPr="0046416D">
        <w:rPr>
          <w:rFonts w:ascii="GHEA Grapalat" w:hAnsi="GHEA Grapalat" w:cs="Sylfaen"/>
          <w:sz w:val="18"/>
          <w:szCs w:val="18"/>
          <w:lang w:val="hy-AM"/>
        </w:rPr>
        <w:t>մասնակից ճանաչվելու դեպքում, հրավերով սահմանված կարգով և ժամկետում, ներկայացնել որակավորման ապահովում</w:t>
      </w:r>
    </w:p>
    <w:p w14:paraId="7B26E584" w14:textId="11461573" w:rsidR="006C3873" w:rsidRPr="0046416D" w:rsidRDefault="0034164E" w:rsidP="005D0EFA">
      <w:pPr>
        <w:ind w:firstLine="708"/>
        <w:jc w:val="both"/>
        <w:rPr>
          <w:rFonts w:ascii="GHEA Grapalat" w:hAnsi="GHEA Grapalat" w:cs="Arial"/>
          <w:sz w:val="18"/>
          <w:szCs w:val="18"/>
          <w:lang w:val="es-ES"/>
        </w:rPr>
      </w:pPr>
      <w:r w:rsidRPr="0046416D" w:rsidDel="0034164E">
        <w:rPr>
          <w:rFonts w:ascii="GHEA Grapalat" w:hAnsi="GHEA Grapalat" w:cs="Arial"/>
          <w:sz w:val="18"/>
          <w:szCs w:val="18"/>
          <w:lang w:val="es-ES"/>
        </w:rPr>
        <w:t xml:space="preserve"> </w:t>
      </w:r>
      <w:r w:rsidR="00887807" w:rsidRPr="0046416D">
        <w:rPr>
          <w:rFonts w:ascii="GHEA Grapalat" w:hAnsi="GHEA Grapalat" w:cs="Arial"/>
          <w:sz w:val="18"/>
          <w:szCs w:val="18"/>
          <w:lang w:val="hy-AM"/>
        </w:rPr>
        <w:t>2</w:t>
      </w:r>
      <w:r w:rsidR="006C3873" w:rsidRPr="0046416D">
        <w:rPr>
          <w:rFonts w:ascii="GHEA Grapalat" w:hAnsi="GHEA Grapalat" w:cs="Arial"/>
          <w:sz w:val="18"/>
          <w:szCs w:val="18"/>
          <w:lang w:val="es-ES"/>
        </w:rPr>
        <w:t xml:space="preserve">) </w:t>
      </w:r>
      <w:r w:rsidR="00EA346C" w:rsidRPr="00F842E2">
        <w:rPr>
          <w:rFonts w:ascii="GHEA Grapalat" w:hAnsi="GHEA Grapalat"/>
          <w:b/>
          <w:sz w:val="16"/>
          <w:szCs w:val="16"/>
          <w:lang w:val="hy-AM"/>
        </w:rPr>
        <w:t>«ԿՄՀՔ-ԳՀԱՇՁԲ-22/52»</w:t>
      </w:r>
      <w:r w:rsidR="00EA346C">
        <w:rPr>
          <w:rFonts w:ascii="GHEA Grapalat" w:hAnsi="GHEA Grapalat"/>
          <w:b/>
          <w:sz w:val="16"/>
          <w:szCs w:val="16"/>
          <w:lang w:val="hy-AM"/>
        </w:rPr>
        <w:t xml:space="preserve"> </w:t>
      </w:r>
      <w:r w:rsidR="006C3873" w:rsidRPr="0046416D">
        <w:rPr>
          <w:rFonts w:ascii="GHEA Grapalat" w:hAnsi="GHEA Grapalat" w:cs="Arial"/>
          <w:sz w:val="18"/>
          <w:szCs w:val="18"/>
          <w:lang w:val="es-ES"/>
        </w:rPr>
        <w:t>ծածկագրով բաց մրցույթին մասնակցելու շրջանակում`</w:t>
      </w:r>
      <w:r w:rsidR="006C3873" w:rsidRPr="0046416D">
        <w:rPr>
          <w:rFonts w:ascii="GHEA Grapalat" w:hAnsi="GHEA Grapalat" w:cs="Sylfaen"/>
          <w:sz w:val="18"/>
          <w:szCs w:val="18"/>
          <w:lang w:val="es-ES"/>
        </w:rPr>
        <w:t xml:space="preserve">  </w:t>
      </w:r>
    </w:p>
    <w:p w14:paraId="1E3FEAC6" w14:textId="77777777" w:rsidR="006C3873" w:rsidRPr="0046416D" w:rsidRDefault="006C3873" w:rsidP="00975F7E">
      <w:pPr>
        <w:numPr>
          <w:ilvl w:val="0"/>
          <w:numId w:val="18"/>
        </w:numPr>
        <w:ind w:left="0" w:firstLine="720"/>
        <w:jc w:val="both"/>
        <w:rPr>
          <w:rFonts w:ascii="GHEA Grapalat" w:hAnsi="GHEA Grapalat" w:cs="Arial"/>
          <w:sz w:val="18"/>
          <w:szCs w:val="18"/>
          <w:lang w:val="es-ES"/>
        </w:rPr>
      </w:pPr>
      <w:r w:rsidRPr="0046416D">
        <w:rPr>
          <w:rFonts w:ascii="GHEA Grapalat" w:hAnsi="GHEA Grapalat" w:cs="Arial"/>
          <w:sz w:val="18"/>
          <w:szCs w:val="18"/>
          <w:lang w:val="es-ES"/>
        </w:rPr>
        <w:t xml:space="preserve">թույլ չի տվել և (կամ) թույլ չի տալու </w:t>
      </w:r>
      <w:r w:rsidR="00DC658B" w:rsidRPr="0046416D">
        <w:rPr>
          <w:rFonts w:ascii="GHEA Grapalat" w:hAnsi="GHEA Grapalat" w:cs="Arial"/>
          <w:sz w:val="18"/>
          <w:szCs w:val="18"/>
          <w:lang w:val="hy-AM"/>
        </w:rPr>
        <w:t xml:space="preserve">անբարեխիղճ մրցակցություն, </w:t>
      </w:r>
      <w:r w:rsidRPr="0046416D">
        <w:rPr>
          <w:rFonts w:ascii="GHEA Grapalat" w:hAnsi="GHEA Grapalat" w:cs="Arial"/>
          <w:sz w:val="18"/>
          <w:szCs w:val="18"/>
          <w:lang w:val="es-ES"/>
        </w:rPr>
        <w:t>գերիշխող դիրքի չարաշահում և հակամրցակցային համաձայնություն,</w:t>
      </w:r>
    </w:p>
    <w:p w14:paraId="151E5E1D" w14:textId="77777777" w:rsidR="006C3873" w:rsidRPr="0046416D" w:rsidRDefault="006C3873" w:rsidP="00975F7E">
      <w:pPr>
        <w:numPr>
          <w:ilvl w:val="0"/>
          <w:numId w:val="18"/>
        </w:numPr>
        <w:ind w:left="0" w:firstLine="720"/>
        <w:jc w:val="both"/>
        <w:rPr>
          <w:rFonts w:ascii="GHEA Grapalat" w:hAnsi="GHEA Grapalat"/>
          <w:sz w:val="18"/>
          <w:szCs w:val="18"/>
          <w:lang w:val="es-ES"/>
        </w:rPr>
      </w:pPr>
      <w:r w:rsidRPr="0046416D">
        <w:rPr>
          <w:rFonts w:ascii="GHEA Grapalat" w:hAnsi="GHEA Grapalat" w:cs="Arial"/>
          <w:sz w:val="18"/>
          <w:szCs w:val="18"/>
          <w:lang w:val="es-ES"/>
        </w:rPr>
        <w:t>բացակայում է հրավերով սահմանված`</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00975F7E" w:rsidRPr="0046416D">
        <w:rPr>
          <w:rFonts w:ascii="GHEA Grapalat" w:hAnsi="GHEA Grapalat"/>
          <w:sz w:val="18"/>
          <w:szCs w:val="18"/>
          <w:u w:val="single"/>
          <w:lang w:val="es-ES"/>
        </w:rPr>
        <w:tab/>
      </w:r>
      <w:r w:rsidR="00975F7E" w:rsidRPr="0046416D">
        <w:rPr>
          <w:rFonts w:ascii="GHEA Grapalat" w:hAnsi="GHEA Grapalat"/>
          <w:sz w:val="18"/>
          <w:szCs w:val="18"/>
          <w:u w:val="single"/>
          <w:lang w:val="es-ES"/>
        </w:rPr>
        <w:tab/>
      </w:r>
      <w:r w:rsidRPr="0046416D">
        <w:rPr>
          <w:rFonts w:ascii="GHEA Grapalat" w:hAnsi="GHEA Grapalat" w:cs="Arial"/>
          <w:sz w:val="18"/>
          <w:szCs w:val="18"/>
          <w:lang w:val="es-ES"/>
        </w:rPr>
        <w:t>-ին</w:t>
      </w:r>
      <w:r w:rsidRPr="0046416D">
        <w:rPr>
          <w:rFonts w:ascii="GHEA Grapalat" w:hAnsi="GHEA Grapalat"/>
          <w:sz w:val="18"/>
          <w:szCs w:val="18"/>
          <w:lang w:val="es-ES"/>
        </w:rPr>
        <w:t xml:space="preserve"> </w:t>
      </w:r>
    </w:p>
    <w:p w14:paraId="490D2A25" w14:textId="77777777" w:rsidR="006C3873" w:rsidRPr="0046416D" w:rsidRDefault="006C3873" w:rsidP="00975F7E">
      <w:pPr>
        <w:jc w:val="both"/>
        <w:rPr>
          <w:rFonts w:ascii="GHEA Grapalat" w:hAnsi="GHEA Grapalat" w:cs="Arial"/>
          <w:sz w:val="18"/>
          <w:szCs w:val="18"/>
          <w:vertAlign w:val="superscript"/>
          <w:lang w:val="hy-AM"/>
        </w:rPr>
      </w:pPr>
      <w:r w:rsidRPr="0046416D">
        <w:rPr>
          <w:rFonts w:ascii="GHEA Grapalat" w:hAnsi="GHEA Grapalat"/>
          <w:sz w:val="18"/>
          <w:szCs w:val="18"/>
          <w:vertAlign w:val="superscript"/>
          <w:lang w:val="es-ES"/>
        </w:rPr>
        <w:t xml:space="preserve"> </w:t>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p>
    <w:p w14:paraId="19169C58" w14:textId="77777777" w:rsidR="006C3873" w:rsidRPr="0046416D" w:rsidRDefault="006C3873" w:rsidP="00975F7E">
      <w:pPr>
        <w:jc w:val="both"/>
        <w:rPr>
          <w:rFonts w:ascii="GHEA Grapalat" w:hAnsi="GHEA Grapalat"/>
          <w:sz w:val="18"/>
          <w:szCs w:val="18"/>
          <w:u w:val="single"/>
          <w:lang w:val="es-ES"/>
        </w:rPr>
      </w:pPr>
      <w:r w:rsidRPr="0046416D">
        <w:rPr>
          <w:rFonts w:ascii="GHEA Grapalat" w:hAnsi="GHEA Grapalat" w:cs="Arial"/>
          <w:sz w:val="18"/>
          <w:szCs w:val="18"/>
          <w:lang w:val="es-ES"/>
        </w:rPr>
        <w:t>փոխկապակցված անձանց և (կամ)</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cs="Arial"/>
          <w:sz w:val="18"/>
          <w:szCs w:val="18"/>
          <w:lang w:val="es-ES"/>
        </w:rPr>
        <w:t>-ի</w:t>
      </w:r>
      <w:r w:rsidRPr="0046416D">
        <w:rPr>
          <w:rFonts w:ascii="GHEA Grapalat" w:hAnsi="GHEA Grapalat"/>
          <w:sz w:val="18"/>
          <w:szCs w:val="18"/>
          <w:u w:val="single"/>
          <w:lang w:val="es-ES"/>
        </w:rPr>
        <w:t xml:space="preserve">  </w:t>
      </w:r>
    </w:p>
    <w:p w14:paraId="137899B6" w14:textId="77777777" w:rsidR="006C3873" w:rsidRPr="0046416D" w:rsidRDefault="006C3873" w:rsidP="00975F7E">
      <w:pPr>
        <w:jc w:val="both"/>
        <w:rPr>
          <w:rFonts w:ascii="GHEA Grapalat" w:hAnsi="GHEA Grapalat"/>
          <w:sz w:val="18"/>
          <w:szCs w:val="18"/>
          <w:u w:val="single"/>
          <w:lang w:val="es-ES"/>
        </w:rPr>
      </w:pP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p>
    <w:p w14:paraId="14ADA85F" w14:textId="77777777" w:rsidR="006C3873" w:rsidRPr="0046416D" w:rsidRDefault="006C3873" w:rsidP="00975F7E">
      <w:pPr>
        <w:jc w:val="both"/>
        <w:rPr>
          <w:rFonts w:ascii="GHEA Grapalat" w:hAnsi="GHEA Grapalat"/>
          <w:sz w:val="18"/>
          <w:szCs w:val="18"/>
          <w:u w:val="single"/>
          <w:lang w:val="es-ES"/>
        </w:rPr>
      </w:pPr>
      <w:r w:rsidRPr="0046416D">
        <w:rPr>
          <w:rFonts w:ascii="GHEA Grapalat" w:hAnsi="GHEA Grapalat" w:cs="Arial"/>
          <w:sz w:val="18"/>
          <w:szCs w:val="18"/>
          <w:lang w:val="es-ES"/>
        </w:rPr>
        <w:t>կողմից հիմնադրված կամ ավելի քան հիսուն տոկոս</w:t>
      </w:r>
      <w:r w:rsidRPr="0046416D">
        <w:rPr>
          <w:rFonts w:ascii="GHEA Grapalat" w:hAnsi="GHEA Grapalat"/>
          <w:sz w:val="18"/>
          <w:szCs w:val="18"/>
          <w:lang w:val="es-ES"/>
        </w:rPr>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t xml:space="preserve">                   </w:t>
      </w:r>
      <w:r w:rsidRPr="0046416D">
        <w:rPr>
          <w:rFonts w:ascii="GHEA Grapalat" w:hAnsi="GHEA Grapalat" w:cs="Arial"/>
          <w:sz w:val="18"/>
          <w:szCs w:val="18"/>
          <w:lang w:val="es-ES"/>
        </w:rPr>
        <w:t>-ին</w:t>
      </w:r>
    </w:p>
    <w:p w14:paraId="65210267" w14:textId="77777777" w:rsidR="006C3873" w:rsidRPr="0046416D" w:rsidRDefault="006C3873" w:rsidP="00975F7E">
      <w:pPr>
        <w:jc w:val="both"/>
        <w:rPr>
          <w:rFonts w:ascii="GHEA Grapalat" w:hAnsi="GHEA Grapalat"/>
          <w:sz w:val="18"/>
          <w:szCs w:val="18"/>
          <w:lang w:val="es-ES"/>
        </w:rPr>
      </w:pPr>
      <w:r w:rsidRPr="0046416D">
        <w:rPr>
          <w:rFonts w:ascii="GHEA Grapalat" w:hAnsi="GHEA Grapalat" w:cs="Sylfaen"/>
          <w:sz w:val="18"/>
          <w:szCs w:val="18"/>
          <w:vertAlign w:val="superscript"/>
          <w:lang w:val="es-ES"/>
        </w:rPr>
        <w:t xml:space="preserve">                                                                     </w:t>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es-ES"/>
        </w:rPr>
        <w:tab/>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p>
    <w:p w14:paraId="3E66049B" w14:textId="77777777" w:rsidR="006C3873" w:rsidRPr="0046416D" w:rsidRDefault="006C3873" w:rsidP="00975F7E">
      <w:pPr>
        <w:jc w:val="both"/>
        <w:rPr>
          <w:rFonts w:ascii="GHEA Grapalat" w:hAnsi="GHEA Grapalat" w:cs="Arial"/>
          <w:sz w:val="18"/>
          <w:szCs w:val="18"/>
          <w:lang w:val="es-ES"/>
        </w:rPr>
      </w:pPr>
      <w:r w:rsidRPr="0046416D">
        <w:rPr>
          <w:rFonts w:ascii="GHEA Grapalat" w:hAnsi="GHEA Grapalat" w:cs="Arial"/>
          <w:sz w:val="18"/>
          <w:szCs w:val="18"/>
          <w:lang w:val="es-ES"/>
        </w:rPr>
        <w:t>պատկանող բաժնեմաս (փայաբաժին) ունեցող կազմակերպությունների միաժամանակյա մասնակցության դեպք:</w:t>
      </w:r>
    </w:p>
    <w:p w14:paraId="6ACB8A51" w14:textId="77777777" w:rsidR="0091590A" w:rsidRPr="0046416D" w:rsidRDefault="0091590A" w:rsidP="00A52F0E">
      <w:pPr>
        <w:jc w:val="both"/>
        <w:rPr>
          <w:rFonts w:ascii="GHEA Grapalat" w:hAnsi="GHEA Grapalat" w:cs="Arial"/>
          <w:sz w:val="18"/>
          <w:szCs w:val="18"/>
          <w:lang w:val="es-ES"/>
        </w:rPr>
      </w:pPr>
    </w:p>
    <w:p w14:paraId="1D8647BA" w14:textId="77777777" w:rsidR="0091590A" w:rsidRPr="0046416D" w:rsidRDefault="0091590A" w:rsidP="0091590A">
      <w:pPr>
        <w:numPr>
          <w:ilvl w:val="0"/>
          <w:numId w:val="18"/>
        </w:numPr>
        <w:ind w:left="0" w:firstLine="720"/>
        <w:jc w:val="both"/>
        <w:rPr>
          <w:rFonts w:ascii="GHEA Grapalat" w:hAnsi="GHEA Grapalat"/>
          <w:sz w:val="18"/>
          <w:szCs w:val="18"/>
          <w:lang w:val="es-ES"/>
        </w:rPr>
      </w:pPr>
      <w:r w:rsidRPr="0046416D">
        <w:rPr>
          <w:rFonts w:ascii="GHEA Grapalat" w:hAnsi="GHEA Grapalat" w:cs="Arial"/>
          <w:sz w:val="18"/>
          <w:szCs w:val="18"/>
          <w:lang w:val="hy-AM"/>
        </w:rPr>
        <w:t>Ս</w:t>
      </w:r>
      <w:r w:rsidR="006C3873" w:rsidRPr="0046416D">
        <w:rPr>
          <w:rFonts w:ascii="GHEA Grapalat" w:hAnsi="GHEA Grapalat" w:cs="Arial"/>
          <w:sz w:val="18"/>
          <w:szCs w:val="18"/>
          <w:lang w:val="es-ES"/>
        </w:rPr>
        <w:t xml:space="preserve">տորև ներկայացնում </w:t>
      </w:r>
      <w:r w:rsidRPr="0046416D">
        <w:rPr>
          <w:rFonts w:ascii="GHEA Grapalat" w:hAnsi="GHEA Grapalat" w:cs="Arial"/>
          <w:sz w:val="18"/>
          <w:szCs w:val="18"/>
          <w:lang w:val="hy-AM"/>
        </w:rPr>
        <w:t xml:space="preserve">է </w:t>
      </w:r>
      <w:r w:rsidRPr="0046416D">
        <w:rPr>
          <w:rFonts w:ascii="GHEA Grapalat" w:hAnsi="GHEA Grapalat"/>
          <w:sz w:val="18"/>
          <w:szCs w:val="18"/>
          <w:u w:val="single"/>
          <w:lang w:val="es-ES"/>
        </w:rPr>
        <w:tab/>
        <w:t xml:space="preserve">                   </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cs="Arial"/>
          <w:sz w:val="18"/>
          <w:szCs w:val="18"/>
          <w:lang w:val="es-ES"/>
        </w:rPr>
        <w:t>-ի իրական շահառուների վերաբերյալ</w:t>
      </w:r>
    </w:p>
    <w:p w14:paraId="437A7F9D" w14:textId="77777777" w:rsidR="0091590A" w:rsidRPr="0046416D" w:rsidRDefault="0091590A" w:rsidP="0091590A">
      <w:pPr>
        <w:jc w:val="both"/>
        <w:rPr>
          <w:rFonts w:ascii="GHEA Grapalat" w:hAnsi="GHEA Grapalat" w:cs="Arial"/>
          <w:sz w:val="18"/>
          <w:szCs w:val="18"/>
          <w:vertAlign w:val="superscript"/>
          <w:lang w:val="hy-AM"/>
        </w:rPr>
      </w:pPr>
      <w:r w:rsidRPr="0046416D">
        <w:rPr>
          <w:rFonts w:ascii="GHEA Grapalat" w:hAnsi="GHEA Grapalat"/>
          <w:sz w:val="18"/>
          <w:szCs w:val="18"/>
          <w:vertAlign w:val="superscript"/>
          <w:lang w:val="es-ES"/>
        </w:rPr>
        <w:t xml:space="preserve"> </w:t>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r>
      <w:r w:rsidRPr="0046416D">
        <w:rPr>
          <w:rFonts w:ascii="GHEA Grapalat" w:hAnsi="GHEA Grapalat"/>
          <w:sz w:val="18"/>
          <w:szCs w:val="18"/>
          <w:vertAlign w:val="superscript"/>
          <w:lang w:val="es-ES"/>
        </w:rPr>
        <w:tab/>
        <w:t xml:space="preserve"> </w:t>
      </w:r>
      <w:r w:rsidRPr="0046416D">
        <w:rPr>
          <w:rFonts w:ascii="GHEA Grapalat" w:hAnsi="GHEA Grapalat"/>
          <w:sz w:val="18"/>
          <w:szCs w:val="18"/>
          <w:vertAlign w:val="superscript"/>
          <w:lang w:val="hy-AM"/>
        </w:rPr>
        <w:t xml:space="preserve">     </w:t>
      </w:r>
      <w:r w:rsidRPr="0046416D">
        <w:rPr>
          <w:rFonts w:ascii="GHEA Grapalat" w:hAnsi="GHEA Grapalat"/>
          <w:sz w:val="18"/>
          <w:szCs w:val="18"/>
          <w:vertAlign w:val="superscript"/>
          <w:lang w:val="es-ES"/>
        </w:rPr>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p>
    <w:p w14:paraId="4D7E8A18" w14:textId="77777777" w:rsidR="00A52F0E" w:rsidRPr="0046416D" w:rsidRDefault="00A52F0E" w:rsidP="0091590A">
      <w:pPr>
        <w:jc w:val="both"/>
        <w:rPr>
          <w:rFonts w:ascii="GHEA Grapalat" w:hAnsi="GHEA Grapalat"/>
          <w:sz w:val="18"/>
          <w:szCs w:val="18"/>
          <w:lang w:val="hy-AM"/>
        </w:rPr>
      </w:pPr>
    </w:p>
    <w:p w14:paraId="0A848F51" w14:textId="77777777" w:rsidR="00A52F0E" w:rsidRPr="0046416D" w:rsidRDefault="00A52F0E" w:rsidP="00A52F0E">
      <w:pPr>
        <w:jc w:val="both"/>
        <w:rPr>
          <w:rFonts w:ascii="GHEA Grapalat" w:hAnsi="GHEA Grapalat" w:cs="Arial"/>
          <w:sz w:val="18"/>
          <w:szCs w:val="18"/>
          <w:vertAlign w:val="superscript"/>
          <w:lang w:val="es-ES"/>
        </w:rPr>
      </w:pPr>
      <w:r w:rsidRPr="0046416D">
        <w:rPr>
          <w:rFonts w:ascii="GHEA Grapalat" w:hAnsi="GHEA Grapalat" w:cs="Arial"/>
          <w:sz w:val="18"/>
          <w:szCs w:val="18"/>
          <w:lang w:val="es-ES"/>
        </w:rPr>
        <w:t>տեղեկություններ պարունակող կայքէջի հղումը՝ ----</w:t>
      </w:r>
      <w:r w:rsidRPr="0046416D">
        <w:rPr>
          <w:rFonts w:ascii="GHEA Grapalat" w:hAnsi="GHEA Grapalat" w:cs="Arial"/>
          <w:sz w:val="18"/>
          <w:szCs w:val="18"/>
          <w:lang w:val="hy-AM"/>
        </w:rPr>
        <w:t>-------------------</w:t>
      </w:r>
      <w:r w:rsidRPr="0046416D">
        <w:rPr>
          <w:rFonts w:ascii="GHEA Grapalat" w:hAnsi="GHEA Grapalat" w:cs="Arial"/>
          <w:sz w:val="18"/>
          <w:szCs w:val="18"/>
          <w:lang w:val="es-ES"/>
        </w:rPr>
        <w:t>-----------------------------</w:t>
      </w:r>
      <w:r w:rsidRPr="0046416D">
        <w:rPr>
          <w:rFonts w:ascii="GHEA Grapalat" w:hAnsi="GHEA Grapalat" w:cs="Arial"/>
          <w:sz w:val="18"/>
          <w:szCs w:val="18"/>
          <w:lang w:val="hy-AM"/>
        </w:rPr>
        <w:t>**</w:t>
      </w:r>
      <w:r w:rsidRPr="0046416D">
        <w:rPr>
          <w:rFonts w:ascii="GHEA Grapalat" w:hAnsi="GHEA Grapalat" w:cs="Arial"/>
          <w:sz w:val="18"/>
          <w:szCs w:val="18"/>
          <w:vertAlign w:val="superscript"/>
          <w:lang w:val="es-ES"/>
        </w:rPr>
        <w:t xml:space="preserve"> </w:t>
      </w:r>
    </w:p>
    <w:p w14:paraId="1A7ACCAD" w14:textId="77777777" w:rsidR="006C3873" w:rsidRPr="0046416D" w:rsidRDefault="006C3873" w:rsidP="006C3873">
      <w:pPr>
        <w:jc w:val="right"/>
        <w:rPr>
          <w:rFonts w:ascii="GHEA Grapalat" w:hAnsi="GHEA Grapalat"/>
          <w:sz w:val="18"/>
          <w:szCs w:val="18"/>
          <w:lang w:val="es-ES"/>
        </w:rPr>
      </w:pPr>
    </w:p>
    <w:p w14:paraId="1FE666E7" w14:textId="77777777" w:rsidR="00B2572B" w:rsidRPr="0046416D" w:rsidRDefault="00B2572B" w:rsidP="00EF3662">
      <w:pPr>
        <w:jc w:val="both"/>
        <w:rPr>
          <w:rFonts w:ascii="GHEA Grapalat" w:hAnsi="GHEA Grapalat" w:cs="Arial"/>
          <w:sz w:val="18"/>
          <w:szCs w:val="18"/>
          <w:vertAlign w:val="superscript"/>
          <w:lang w:val="es-ES"/>
        </w:rPr>
      </w:pPr>
      <w:r w:rsidRPr="0046416D">
        <w:rPr>
          <w:rFonts w:ascii="GHEA Grapalat" w:hAnsi="GHEA Grapalat"/>
          <w:sz w:val="18"/>
          <w:szCs w:val="18"/>
          <w:lang w:val="es-ES"/>
        </w:rPr>
        <w:t xml:space="preserve">   </w:t>
      </w:r>
      <w:r w:rsidRPr="0046416D">
        <w:rPr>
          <w:rFonts w:ascii="GHEA Grapalat" w:hAnsi="GHEA Grapalat"/>
          <w:sz w:val="18"/>
          <w:szCs w:val="18"/>
          <w:lang w:val="hy-AM"/>
        </w:rPr>
        <w:t xml:space="preserve">___________________________________________________ </w:t>
      </w:r>
      <w:r w:rsidRPr="0046416D">
        <w:rPr>
          <w:rFonts w:ascii="GHEA Grapalat" w:hAnsi="GHEA Grapalat"/>
          <w:sz w:val="18"/>
          <w:szCs w:val="18"/>
          <w:lang w:val="hy-AM"/>
        </w:rPr>
        <w:tab/>
        <w:t xml:space="preserve">                _____________</w:t>
      </w:r>
      <w:r w:rsidRPr="0046416D">
        <w:rPr>
          <w:rFonts w:ascii="GHEA Grapalat" w:hAnsi="GHEA Grapalat"/>
          <w:sz w:val="18"/>
          <w:szCs w:val="18"/>
          <w:u w:val="single"/>
          <w:lang w:val="es-ES"/>
        </w:rPr>
        <w:tab/>
      </w:r>
      <w:r w:rsidRPr="0046416D">
        <w:rPr>
          <w:rFonts w:ascii="GHEA Grapalat" w:hAnsi="GHEA Grapalat"/>
          <w:sz w:val="18"/>
          <w:szCs w:val="18"/>
          <w:u w:val="single"/>
          <w:lang w:val="es-ES"/>
        </w:rPr>
        <w:tab/>
      </w:r>
      <w:r w:rsidRPr="0046416D">
        <w:rPr>
          <w:rFonts w:ascii="GHEA Grapalat" w:hAnsi="GHEA Grapalat"/>
          <w:sz w:val="18"/>
          <w:szCs w:val="18"/>
          <w:lang w:val="es-ES"/>
        </w:rPr>
        <w:tab/>
      </w:r>
      <w:r w:rsidRPr="0046416D">
        <w:rPr>
          <w:rFonts w:ascii="GHEA Grapalat" w:hAnsi="GHEA Grapalat"/>
          <w:sz w:val="18"/>
          <w:szCs w:val="18"/>
          <w:lang w:val="es-ES"/>
        </w:rPr>
        <w:tab/>
      </w:r>
      <w:r w:rsidRPr="0046416D">
        <w:rPr>
          <w:rFonts w:ascii="GHEA Grapalat" w:hAnsi="GHEA Grapalat"/>
          <w:sz w:val="18"/>
          <w:szCs w:val="18"/>
          <w:lang w:val="hy-AM"/>
        </w:rPr>
        <w:t xml:space="preserve"> </w:t>
      </w:r>
      <w:r w:rsidRPr="0046416D">
        <w:rPr>
          <w:rFonts w:ascii="GHEA Grapalat" w:hAnsi="GHEA Grapalat" w:cs="Sylfaen"/>
          <w:sz w:val="18"/>
          <w:szCs w:val="18"/>
          <w:vertAlign w:val="superscript"/>
          <w:lang w:val="hy-AM"/>
        </w:rPr>
        <w:t>Մասնակցի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անվանումը</w:t>
      </w:r>
      <w:r w:rsidRPr="0046416D">
        <w:rPr>
          <w:rFonts w:ascii="GHEA Grapalat" w:hAnsi="GHEA Grapalat" w:cs="Arial"/>
          <w:sz w:val="18"/>
          <w:szCs w:val="18"/>
          <w:vertAlign w:val="superscript"/>
          <w:lang w:val="hy-AM"/>
        </w:rPr>
        <w:t xml:space="preserve"> </w:t>
      </w:r>
      <w:r w:rsidRPr="0046416D">
        <w:rPr>
          <w:rFonts w:ascii="GHEA Grapalat" w:hAnsi="GHEA Grapalat"/>
          <w:sz w:val="18"/>
          <w:szCs w:val="18"/>
          <w:vertAlign w:val="superscript"/>
          <w:lang w:val="hy-AM"/>
        </w:rPr>
        <w:t xml:space="preserve"> (</w:t>
      </w:r>
      <w:r w:rsidRPr="0046416D">
        <w:rPr>
          <w:rFonts w:ascii="GHEA Grapalat" w:hAnsi="GHEA Grapalat" w:cs="Sylfaen"/>
          <w:sz w:val="18"/>
          <w:szCs w:val="18"/>
          <w:vertAlign w:val="superscript"/>
          <w:lang w:val="hy-AM"/>
        </w:rPr>
        <w:t>ղեկավարի</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lang w:val="hy-AM"/>
        </w:rPr>
        <w:t>պաշտոնը</w:t>
      </w:r>
      <w:r w:rsidRPr="0046416D">
        <w:rPr>
          <w:rFonts w:ascii="GHEA Grapalat" w:hAnsi="GHEA Grapalat" w:cs="Arial"/>
          <w:sz w:val="18"/>
          <w:szCs w:val="18"/>
          <w:vertAlign w:val="superscript"/>
          <w:lang w:val="hy-AM"/>
        </w:rPr>
        <w:t xml:space="preserve">, </w:t>
      </w:r>
      <w:r w:rsidRPr="0046416D">
        <w:rPr>
          <w:rFonts w:ascii="GHEA Grapalat" w:hAnsi="GHEA Grapalat" w:cs="Arial"/>
          <w:sz w:val="18"/>
          <w:szCs w:val="18"/>
          <w:vertAlign w:val="superscript"/>
        </w:rPr>
        <w:t>ա</w:t>
      </w:r>
      <w:r w:rsidRPr="0046416D">
        <w:rPr>
          <w:rFonts w:ascii="GHEA Grapalat" w:hAnsi="GHEA Grapalat" w:cs="Sylfaen"/>
          <w:sz w:val="18"/>
          <w:szCs w:val="18"/>
          <w:vertAlign w:val="superscript"/>
          <w:lang w:val="hy-AM"/>
        </w:rPr>
        <w:t>նուն</w:t>
      </w:r>
      <w:r w:rsidRPr="0046416D">
        <w:rPr>
          <w:rFonts w:ascii="GHEA Grapalat" w:hAnsi="GHEA Grapalat" w:cs="Arial"/>
          <w:sz w:val="18"/>
          <w:szCs w:val="18"/>
          <w:vertAlign w:val="superscript"/>
          <w:lang w:val="hy-AM"/>
        </w:rPr>
        <w:t xml:space="preserve"> </w:t>
      </w:r>
      <w:r w:rsidRPr="0046416D">
        <w:rPr>
          <w:rFonts w:ascii="GHEA Grapalat" w:hAnsi="GHEA Grapalat" w:cs="Sylfaen"/>
          <w:sz w:val="18"/>
          <w:szCs w:val="18"/>
          <w:vertAlign w:val="superscript"/>
        </w:rPr>
        <w:t>ա</w:t>
      </w:r>
      <w:r w:rsidRPr="0046416D">
        <w:rPr>
          <w:rFonts w:ascii="GHEA Grapalat" w:hAnsi="GHEA Grapalat" w:cs="Sylfaen"/>
          <w:sz w:val="18"/>
          <w:szCs w:val="18"/>
          <w:vertAlign w:val="superscript"/>
          <w:lang w:val="hy-AM"/>
        </w:rPr>
        <w:t>զգանունը</w:t>
      </w:r>
      <w:r w:rsidRPr="0046416D">
        <w:rPr>
          <w:rFonts w:ascii="GHEA Grapalat" w:hAnsi="GHEA Grapalat" w:cs="Arial"/>
          <w:sz w:val="18"/>
          <w:szCs w:val="18"/>
          <w:vertAlign w:val="superscript"/>
          <w:lang w:val="hy-AM"/>
        </w:rPr>
        <w:t xml:space="preserve">)                                             </w:t>
      </w:r>
      <w:r w:rsidRPr="0046416D">
        <w:rPr>
          <w:rFonts w:ascii="GHEA Grapalat" w:hAnsi="GHEA Grapalat" w:cs="Arial"/>
          <w:sz w:val="18"/>
          <w:szCs w:val="18"/>
          <w:vertAlign w:val="superscript"/>
          <w:lang w:val="es-ES"/>
        </w:rPr>
        <w:t xml:space="preserve">               </w:t>
      </w:r>
      <w:r w:rsidRPr="0046416D">
        <w:rPr>
          <w:rFonts w:ascii="GHEA Grapalat" w:hAnsi="GHEA Grapalat" w:cs="Sylfaen"/>
          <w:sz w:val="18"/>
          <w:szCs w:val="18"/>
          <w:vertAlign w:val="superscript"/>
          <w:lang w:val="hy-AM"/>
        </w:rPr>
        <w:t>ստորագրությունը</w:t>
      </w:r>
      <w:r w:rsidRPr="0046416D">
        <w:rPr>
          <w:rFonts w:ascii="GHEA Grapalat" w:hAnsi="GHEA Grapalat" w:cs="Arial"/>
          <w:sz w:val="18"/>
          <w:szCs w:val="18"/>
          <w:vertAlign w:val="superscript"/>
          <w:lang w:val="hy-AM"/>
        </w:rPr>
        <w:t>)</w:t>
      </w:r>
    </w:p>
    <w:p w14:paraId="65066D54" w14:textId="77777777" w:rsidR="00B2572B" w:rsidRPr="0046416D" w:rsidRDefault="00B2572B" w:rsidP="00EF3662">
      <w:pPr>
        <w:jc w:val="both"/>
        <w:rPr>
          <w:rFonts w:ascii="GHEA Grapalat" w:hAnsi="GHEA Grapalat" w:cs="Arial"/>
          <w:sz w:val="18"/>
          <w:szCs w:val="18"/>
          <w:vertAlign w:val="superscript"/>
          <w:lang w:val="es-ES"/>
        </w:rPr>
      </w:pPr>
    </w:p>
    <w:p w14:paraId="20C6F3D7" w14:textId="67C3F879" w:rsidR="00B2572B" w:rsidRPr="0046416D" w:rsidRDefault="00B2572B" w:rsidP="00D50AD9">
      <w:pPr>
        <w:jc w:val="both"/>
        <w:rPr>
          <w:rFonts w:ascii="GHEA Grapalat" w:hAnsi="GHEA Grapalat" w:cs="Arial"/>
          <w:sz w:val="18"/>
          <w:szCs w:val="18"/>
          <w:lang w:val="hy-AM"/>
        </w:rPr>
      </w:pPr>
      <w:r w:rsidRPr="0046416D">
        <w:rPr>
          <w:rFonts w:ascii="GHEA Grapalat" w:hAnsi="GHEA Grapalat"/>
          <w:sz w:val="18"/>
          <w:szCs w:val="18"/>
          <w:lang w:val="hy-AM"/>
        </w:rPr>
        <w:lastRenderedPageBreak/>
        <w:t xml:space="preserve">    </w:t>
      </w:r>
      <w:r w:rsidRPr="0046416D">
        <w:rPr>
          <w:rFonts w:ascii="GHEA Grapalat" w:hAnsi="GHEA Grapalat" w:cs="Sylfaen"/>
          <w:sz w:val="18"/>
          <w:szCs w:val="18"/>
          <w:lang w:val="hy-AM"/>
        </w:rPr>
        <w:t>Կ</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w:t>
      </w:r>
      <w:r w:rsidRPr="0046416D">
        <w:rPr>
          <w:rFonts w:ascii="GHEA Grapalat" w:hAnsi="GHEA Grapalat" w:cs="Arial"/>
          <w:sz w:val="18"/>
          <w:szCs w:val="18"/>
          <w:lang w:val="hy-AM"/>
        </w:rPr>
        <w:t>.</w:t>
      </w:r>
      <w:r w:rsidRPr="0046416D">
        <w:rPr>
          <w:rStyle w:val="FootnoteReference"/>
          <w:rFonts w:ascii="GHEA Grapalat" w:hAnsi="GHEA Grapalat" w:cs="Arial"/>
          <w:color w:val="FFFFFF"/>
          <w:sz w:val="18"/>
          <w:szCs w:val="18"/>
          <w:lang w:val="hy-AM"/>
        </w:rPr>
        <w:footnoteReference w:id="5"/>
      </w:r>
      <w:r w:rsidRPr="0046416D">
        <w:rPr>
          <w:rFonts w:ascii="GHEA Grapalat" w:hAnsi="GHEA Grapalat" w:cs="Arial"/>
          <w:sz w:val="18"/>
          <w:szCs w:val="18"/>
          <w:lang w:val="hy-AM"/>
        </w:rPr>
        <w:tab/>
      </w:r>
      <w:r w:rsidRPr="0046416D">
        <w:rPr>
          <w:rFonts w:ascii="GHEA Grapalat" w:hAnsi="GHEA Grapalat" w:cs="Arial"/>
          <w:sz w:val="18"/>
          <w:szCs w:val="18"/>
          <w:lang w:val="hy-AM"/>
        </w:rPr>
        <w:tab/>
        <w:t xml:space="preserve"> </w:t>
      </w:r>
    </w:p>
    <w:p w14:paraId="0B85464A" w14:textId="77777777" w:rsidR="00B2572B" w:rsidRPr="0046416D" w:rsidRDefault="00B2572B" w:rsidP="00EF3662">
      <w:pPr>
        <w:pStyle w:val="BodyTextIndent3"/>
        <w:spacing w:line="240" w:lineRule="auto"/>
        <w:jc w:val="right"/>
        <w:rPr>
          <w:rFonts w:ascii="GHEA Grapalat" w:hAnsi="GHEA Grapalat"/>
          <w:b/>
          <w:sz w:val="18"/>
          <w:szCs w:val="18"/>
          <w:lang w:val="hy-AM"/>
        </w:rPr>
      </w:pPr>
    </w:p>
    <w:p w14:paraId="5BAFCF32" w14:textId="77777777" w:rsidR="00A52F0E" w:rsidRPr="0046416D" w:rsidRDefault="00A52F0E" w:rsidP="00A52F0E">
      <w:pPr>
        <w:pStyle w:val="Heading3"/>
        <w:spacing w:line="240" w:lineRule="auto"/>
        <w:ind w:firstLine="567"/>
        <w:jc w:val="right"/>
        <w:rPr>
          <w:rFonts w:ascii="GHEA Grapalat" w:hAnsi="GHEA Grapalat" w:cs="Arial"/>
          <w:b/>
          <w:i w:val="0"/>
          <w:sz w:val="18"/>
          <w:szCs w:val="18"/>
          <w:lang w:val="hy-AM"/>
        </w:rPr>
      </w:pPr>
      <w:r w:rsidRPr="0046416D">
        <w:rPr>
          <w:rFonts w:ascii="GHEA Grapalat" w:hAnsi="GHEA Grapalat" w:cs="Sylfaen"/>
          <w:b/>
          <w:i w:val="0"/>
          <w:sz w:val="18"/>
          <w:szCs w:val="18"/>
          <w:lang w:val="hy-AM"/>
        </w:rPr>
        <w:t>Հավելված</w:t>
      </w:r>
      <w:r w:rsidRPr="0046416D">
        <w:rPr>
          <w:rFonts w:ascii="GHEA Grapalat" w:hAnsi="GHEA Grapalat" w:cs="Arial"/>
          <w:b/>
          <w:i w:val="0"/>
          <w:sz w:val="18"/>
          <w:szCs w:val="18"/>
          <w:lang w:val="hy-AM"/>
        </w:rPr>
        <w:t xml:space="preserve"> 1.2**</w:t>
      </w:r>
    </w:p>
    <w:p w14:paraId="02AC9D97" w14:textId="5D5113B2" w:rsidR="00A52F0E" w:rsidRPr="0046416D" w:rsidRDefault="00D50AD9" w:rsidP="00A52F0E">
      <w:pPr>
        <w:pStyle w:val="BodyTextIndent3"/>
        <w:spacing w:line="240" w:lineRule="auto"/>
        <w:jc w:val="right"/>
        <w:rPr>
          <w:rFonts w:ascii="GHEA Grapalat" w:hAnsi="GHEA Grapalat" w:cs="Arial"/>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A52F0E" w:rsidRPr="0046416D">
        <w:rPr>
          <w:rFonts w:ascii="GHEA Grapalat" w:hAnsi="GHEA Grapalat" w:cs="Sylfaen"/>
          <w:b/>
          <w:sz w:val="18"/>
          <w:szCs w:val="18"/>
          <w:lang w:val="hy-AM"/>
        </w:rPr>
        <w:t>ծածկագրով</w:t>
      </w:r>
    </w:p>
    <w:p w14:paraId="332656F7" w14:textId="71010BA2" w:rsidR="00A52F0E" w:rsidRPr="0046416D" w:rsidRDefault="00D50AD9" w:rsidP="00A52F0E">
      <w:pPr>
        <w:pStyle w:val="BodyTextIndent3"/>
        <w:spacing w:line="240" w:lineRule="auto"/>
        <w:jc w:val="right"/>
        <w:rPr>
          <w:rFonts w:ascii="GHEA Grapalat" w:hAnsi="GHEA Grapalat" w:cs="Arial"/>
          <w:b/>
          <w:sz w:val="18"/>
          <w:szCs w:val="18"/>
          <w:lang w:val="hy-AM"/>
        </w:rPr>
      </w:pPr>
      <w:r>
        <w:rPr>
          <w:rFonts w:ascii="GHEA Grapalat" w:hAnsi="GHEA Grapalat" w:cs="Sylfaen"/>
          <w:b/>
          <w:sz w:val="18"/>
          <w:szCs w:val="18"/>
          <w:lang w:val="hy-AM"/>
        </w:rPr>
        <w:t>Գնանշման հարցման</w:t>
      </w:r>
      <w:r w:rsidR="00A52F0E" w:rsidRPr="0046416D">
        <w:rPr>
          <w:rFonts w:ascii="GHEA Grapalat" w:hAnsi="GHEA Grapalat" w:cs="Arial"/>
          <w:b/>
          <w:sz w:val="18"/>
          <w:szCs w:val="18"/>
          <w:lang w:val="hy-AM"/>
        </w:rPr>
        <w:t xml:space="preserve"> </w:t>
      </w:r>
      <w:r w:rsidR="00A52F0E" w:rsidRPr="0046416D">
        <w:rPr>
          <w:rFonts w:ascii="GHEA Grapalat" w:hAnsi="GHEA Grapalat" w:cs="Sylfaen"/>
          <w:b/>
          <w:sz w:val="18"/>
          <w:szCs w:val="18"/>
          <w:lang w:val="hy-AM"/>
        </w:rPr>
        <w:t>հրավերի</w:t>
      </w:r>
    </w:p>
    <w:p w14:paraId="60E3028B" w14:textId="77777777" w:rsidR="00A52F0E" w:rsidRPr="0046416D" w:rsidRDefault="00A52F0E" w:rsidP="000B1088">
      <w:pPr>
        <w:pStyle w:val="BodyTextIndent3"/>
        <w:spacing w:line="240" w:lineRule="auto"/>
        <w:ind w:firstLine="0"/>
        <w:jc w:val="right"/>
        <w:rPr>
          <w:rFonts w:ascii="GHEA Grapalat" w:hAnsi="GHEA Grapalat"/>
          <w:b/>
          <w:sz w:val="18"/>
          <w:szCs w:val="18"/>
          <w:lang w:val="hy-AM"/>
        </w:rPr>
      </w:pPr>
    </w:p>
    <w:p w14:paraId="7FE583E8" w14:textId="77777777" w:rsidR="0091590A" w:rsidRPr="0046416D" w:rsidRDefault="0091590A" w:rsidP="0091590A">
      <w:pPr>
        <w:pStyle w:val="BodyTextIndent3"/>
        <w:spacing w:line="240" w:lineRule="auto"/>
        <w:ind w:firstLine="0"/>
        <w:jc w:val="center"/>
        <w:rPr>
          <w:rFonts w:ascii="GHEA Grapalat" w:hAnsi="GHEA Grapalat"/>
          <w:b/>
          <w:sz w:val="18"/>
          <w:szCs w:val="18"/>
          <w:lang w:val="hy-AM"/>
        </w:rPr>
      </w:pPr>
      <w:r w:rsidRPr="0046416D">
        <w:rPr>
          <w:rFonts w:ascii="GHEA Grapalat" w:hAnsi="GHEA Grapalat"/>
          <w:b/>
          <w:sz w:val="18"/>
          <w:szCs w:val="18"/>
          <w:lang w:val="hy-AM"/>
        </w:rPr>
        <w:t>ՁԵՎ</w:t>
      </w:r>
    </w:p>
    <w:p w14:paraId="23024D53" w14:textId="77777777" w:rsidR="00A52F0E" w:rsidRPr="0046416D" w:rsidRDefault="00A52F0E" w:rsidP="00A52F0E">
      <w:pPr>
        <w:ind w:left="360" w:hanging="360"/>
        <w:jc w:val="center"/>
        <w:rPr>
          <w:rFonts w:ascii="GHEA Grapalat" w:eastAsia="GHEA Grapalat" w:hAnsi="GHEA Grapalat" w:cs="GHEA Grapalat"/>
          <w:sz w:val="18"/>
          <w:szCs w:val="18"/>
          <w:lang w:val="hy-AM"/>
        </w:rPr>
      </w:pPr>
      <w:r w:rsidRPr="0046416D">
        <w:rPr>
          <w:rFonts w:ascii="GHEA Grapalat" w:eastAsia="GHEA Grapalat" w:hAnsi="GHEA Grapalat" w:cs="GHEA Grapalat"/>
          <w:sz w:val="18"/>
          <w:szCs w:val="18"/>
          <w:lang w:val="hy-AM"/>
        </w:rPr>
        <w:t xml:space="preserve">ԻՐԱԿԱՆ ՇԱՀԱՌՈՒՆԵՐԻ ՎԵՐԱԲԵՐՅԱԼ </w:t>
      </w:r>
      <w:r w:rsidR="0091590A" w:rsidRPr="0046416D">
        <w:rPr>
          <w:rFonts w:ascii="GHEA Grapalat" w:eastAsia="GHEA Grapalat" w:hAnsi="GHEA Grapalat" w:cs="GHEA Grapalat"/>
          <w:sz w:val="18"/>
          <w:szCs w:val="18"/>
          <w:lang w:val="hy-AM"/>
        </w:rPr>
        <w:t>ՀԱՅՏԱՐԱՐԱԳՐԻ</w:t>
      </w:r>
    </w:p>
    <w:p w14:paraId="2A5D2E50" w14:textId="77777777" w:rsidR="00A52F0E" w:rsidRPr="0046416D" w:rsidRDefault="00A52F0E" w:rsidP="00A52F0E">
      <w:pPr>
        <w:ind w:left="360" w:hanging="360"/>
        <w:jc w:val="center"/>
        <w:rPr>
          <w:rFonts w:ascii="GHEA Grapalat" w:eastAsia="GHEA Grapalat" w:hAnsi="GHEA Grapalat" w:cs="GHEA Grapalat"/>
          <w:sz w:val="18"/>
          <w:szCs w:val="18"/>
          <w:lang w:val="hy-AM"/>
        </w:rPr>
      </w:pPr>
    </w:p>
    <w:p w14:paraId="53C67FA3" w14:textId="77777777" w:rsidR="00A52F0E" w:rsidRPr="0046416D"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t>Կազմակերպությունը</w:t>
      </w:r>
    </w:p>
    <w:p w14:paraId="011B827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46416D" w14:paraId="0B496B7B" w14:textId="77777777" w:rsidTr="00B1747C">
        <w:tc>
          <w:tcPr>
            <w:tcW w:w="2836" w:type="dxa"/>
            <w:shd w:val="clear" w:color="auto" w:fill="D9E2F3"/>
            <w:vAlign w:val="center"/>
          </w:tcPr>
          <w:p w14:paraId="1769829A"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45C4003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E7D5826" w14:textId="77777777" w:rsidTr="00B1747C">
        <w:tc>
          <w:tcPr>
            <w:tcW w:w="2836" w:type="dxa"/>
            <w:shd w:val="clear" w:color="auto" w:fill="D9E2F3"/>
            <w:vAlign w:val="center"/>
          </w:tcPr>
          <w:p w14:paraId="1AAD048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7A93ADBE"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5C4BAAE" w14:textId="77777777" w:rsidTr="00B1747C">
        <w:tc>
          <w:tcPr>
            <w:tcW w:w="2836" w:type="dxa"/>
            <w:shd w:val="clear" w:color="auto" w:fill="D9E2F3"/>
            <w:vAlign w:val="center"/>
          </w:tcPr>
          <w:p w14:paraId="79AB62A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3EF55B8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BCDA254" w14:textId="77777777" w:rsidTr="00B1747C">
        <w:tc>
          <w:tcPr>
            <w:tcW w:w="2836" w:type="dxa"/>
            <w:shd w:val="clear" w:color="auto" w:fill="D9E2F3"/>
            <w:vAlign w:val="center"/>
          </w:tcPr>
          <w:p w14:paraId="473A9C5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2E8CD4D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FDA3053" w14:textId="77777777" w:rsidTr="00B1747C">
        <w:tc>
          <w:tcPr>
            <w:tcW w:w="2836" w:type="dxa"/>
            <w:shd w:val="clear" w:color="auto" w:fill="D9E2F3"/>
            <w:vAlign w:val="center"/>
          </w:tcPr>
          <w:p w14:paraId="4AD95E23"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0FFD34A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01355DE" w14:textId="77777777" w:rsidTr="00B1747C">
        <w:tc>
          <w:tcPr>
            <w:tcW w:w="2836" w:type="dxa"/>
            <w:shd w:val="clear" w:color="auto" w:fill="D9E2F3"/>
            <w:vAlign w:val="center"/>
          </w:tcPr>
          <w:p w14:paraId="707CE6CC"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02AF09B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E4E9713" w14:textId="77777777" w:rsidTr="00B1747C">
        <w:tc>
          <w:tcPr>
            <w:tcW w:w="2836" w:type="dxa"/>
            <w:shd w:val="clear" w:color="auto" w:fill="D9E2F3"/>
            <w:vAlign w:val="center"/>
          </w:tcPr>
          <w:p w14:paraId="50D1F094"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210740D3" w14:textId="77777777" w:rsidR="00A52F0E" w:rsidRPr="0046416D" w:rsidRDefault="00A52F0E" w:rsidP="00B1747C">
            <w:pPr>
              <w:spacing w:before="240" w:after="240"/>
              <w:rPr>
                <w:rFonts w:ascii="GHEA Grapalat" w:eastAsia="GHEA Grapalat" w:hAnsi="GHEA Grapalat" w:cs="GHEA Grapalat"/>
                <w:sz w:val="18"/>
                <w:szCs w:val="18"/>
              </w:rPr>
            </w:pPr>
          </w:p>
        </w:tc>
      </w:tr>
    </w:tbl>
    <w:p w14:paraId="18068521"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2D5C68FF" w14:textId="77777777" w:rsidTr="00B1747C">
        <w:tc>
          <w:tcPr>
            <w:tcW w:w="2835" w:type="dxa"/>
            <w:shd w:val="clear" w:color="auto" w:fill="D9E2F3"/>
            <w:vAlign w:val="center"/>
          </w:tcPr>
          <w:p w14:paraId="4D2DF29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անունը և ազգանունը</w:t>
            </w:r>
          </w:p>
        </w:tc>
        <w:tc>
          <w:tcPr>
            <w:tcW w:w="6180" w:type="dxa"/>
            <w:vAlign w:val="center"/>
          </w:tcPr>
          <w:p w14:paraId="76BF8BA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74B57EF" w14:textId="77777777" w:rsidTr="00B1747C">
        <w:tc>
          <w:tcPr>
            <w:tcW w:w="2835" w:type="dxa"/>
            <w:shd w:val="clear" w:color="auto" w:fill="D9E2F3"/>
            <w:vAlign w:val="center"/>
          </w:tcPr>
          <w:p w14:paraId="4D34B97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պաշտոնը</w:t>
            </w:r>
          </w:p>
        </w:tc>
        <w:tc>
          <w:tcPr>
            <w:tcW w:w="6180" w:type="dxa"/>
            <w:vAlign w:val="center"/>
          </w:tcPr>
          <w:p w14:paraId="7ABB8788" w14:textId="77777777" w:rsidR="00A52F0E" w:rsidRPr="0046416D" w:rsidRDefault="00A52F0E" w:rsidP="00B1747C">
            <w:pPr>
              <w:spacing w:before="240" w:after="240"/>
              <w:rPr>
                <w:rFonts w:ascii="GHEA Grapalat" w:eastAsia="GHEA Grapalat" w:hAnsi="GHEA Grapalat" w:cs="GHEA Grapalat"/>
                <w:sz w:val="18"/>
                <w:szCs w:val="18"/>
              </w:rPr>
            </w:pPr>
          </w:p>
        </w:tc>
      </w:tr>
    </w:tbl>
    <w:p w14:paraId="707912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4D049C3C" w14:textId="77777777" w:rsidTr="00B1747C">
        <w:tc>
          <w:tcPr>
            <w:tcW w:w="2835" w:type="dxa"/>
            <w:shd w:val="clear" w:color="auto" w:fill="D9E2F3"/>
            <w:vAlign w:val="center"/>
          </w:tcPr>
          <w:p w14:paraId="6FB8B567"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ստորագրման օրը, ամիսը, տարին</w:t>
            </w:r>
          </w:p>
        </w:tc>
        <w:tc>
          <w:tcPr>
            <w:tcW w:w="6180" w:type="dxa"/>
            <w:vAlign w:val="center"/>
          </w:tcPr>
          <w:p w14:paraId="1C142CB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2608A86" w14:textId="77777777" w:rsidTr="00B1747C">
        <w:tc>
          <w:tcPr>
            <w:tcW w:w="2835" w:type="dxa"/>
            <w:shd w:val="clear" w:color="auto" w:fill="D9E2F3"/>
            <w:vAlign w:val="center"/>
          </w:tcPr>
          <w:p w14:paraId="44EA7A4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էջերի քանակը</w:t>
            </w:r>
          </w:p>
        </w:tc>
        <w:tc>
          <w:tcPr>
            <w:tcW w:w="6180" w:type="dxa"/>
            <w:vAlign w:val="center"/>
          </w:tcPr>
          <w:p w14:paraId="7261860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4FEDBC0" w14:textId="77777777" w:rsidTr="00B1747C">
        <w:tc>
          <w:tcPr>
            <w:tcW w:w="2835" w:type="dxa"/>
            <w:shd w:val="clear" w:color="auto" w:fill="D9E2F3"/>
            <w:vAlign w:val="center"/>
          </w:tcPr>
          <w:p w14:paraId="6CAEFC6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Հայտարարագիրը ներկայացնող անձի ստորագրությունը</w:t>
            </w:r>
          </w:p>
        </w:tc>
        <w:tc>
          <w:tcPr>
            <w:tcW w:w="6180" w:type="dxa"/>
            <w:vAlign w:val="center"/>
          </w:tcPr>
          <w:p w14:paraId="101732A7" w14:textId="77777777" w:rsidR="00A52F0E" w:rsidRPr="0046416D" w:rsidRDefault="00A52F0E" w:rsidP="00B1747C">
            <w:pPr>
              <w:spacing w:before="240" w:after="240"/>
              <w:rPr>
                <w:rFonts w:ascii="GHEA Grapalat" w:eastAsia="GHEA Grapalat" w:hAnsi="GHEA Grapalat" w:cs="GHEA Grapalat"/>
                <w:sz w:val="18"/>
                <w:szCs w:val="18"/>
              </w:rPr>
            </w:pPr>
          </w:p>
        </w:tc>
      </w:tr>
    </w:tbl>
    <w:p w14:paraId="20413F9A" w14:textId="77777777" w:rsidR="00A52F0E" w:rsidRPr="0046416D" w:rsidRDefault="00A52F0E" w:rsidP="00A52F0E">
      <w:pPr>
        <w:rPr>
          <w:rFonts w:ascii="GHEA Grapalat" w:eastAsia="GHEA Grapalat" w:hAnsi="GHEA Grapalat" w:cs="GHEA Grapalat"/>
          <w:sz w:val="18"/>
          <w:szCs w:val="18"/>
        </w:rPr>
      </w:pPr>
    </w:p>
    <w:p w14:paraId="0231AB2D" w14:textId="77777777" w:rsidR="00A52F0E" w:rsidRPr="0046416D" w:rsidRDefault="00A52F0E" w:rsidP="00A52F0E">
      <w:pPr>
        <w:rPr>
          <w:rFonts w:ascii="GHEA Grapalat" w:eastAsia="GHEA Grapalat" w:hAnsi="GHEA Grapalat" w:cs="GHEA Grapalat"/>
          <w:sz w:val="18"/>
          <w:szCs w:val="18"/>
        </w:rPr>
      </w:pPr>
      <w:r w:rsidRPr="0046416D">
        <w:rPr>
          <w:rFonts w:ascii="GHEA Grapalat" w:hAnsi="GHEA Grapalat"/>
          <w:sz w:val="18"/>
          <w:szCs w:val="18"/>
        </w:rPr>
        <w:lastRenderedPageBreak/>
        <w:br w:type="page"/>
      </w:r>
    </w:p>
    <w:p w14:paraId="4680819D" w14:textId="77777777" w:rsidR="00A52F0E" w:rsidRPr="0046416D"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r w:rsidRPr="0046416D">
        <w:rPr>
          <w:rFonts w:ascii="GHEA Grapalat" w:eastAsia="GHEA Grapalat" w:hAnsi="GHEA Grapalat" w:cs="GHEA Grapalat"/>
          <w:b/>
          <w:color w:val="000000"/>
          <w:sz w:val="18"/>
          <w:szCs w:val="18"/>
        </w:rPr>
        <w:lastRenderedPageBreak/>
        <w:t>Բաժնետոմսերի</w:t>
      </w:r>
      <w:r w:rsidRPr="0046416D">
        <w:rPr>
          <w:rFonts w:ascii="GHEA Grapalat" w:eastAsia="GHEA Grapalat" w:hAnsi="GHEA Grapalat" w:cs="GHEA Grapalat"/>
          <w:color w:val="000000"/>
          <w:sz w:val="18"/>
          <w:szCs w:val="18"/>
        </w:rPr>
        <w:t xml:space="preserve"> </w:t>
      </w:r>
      <w:r w:rsidRPr="0046416D">
        <w:rPr>
          <w:rFonts w:ascii="GHEA Grapalat" w:eastAsia="GHEA Grapalat" w:hAnsi="GHEA Grapalat" w:cs="GHEA Grapalat"/>
          <w:b/>
          <w:color w:val="000000"/>
          <w:sz w:val="18"/>
          <w:szCs w:val="18"/>
        </w:rPr>
        <w:t>ցուցակման տվյալները</w:t>
      </w:r>
    </w:p>
    <w:p w14:paraId="4AF93A94"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3255A47D" w14:textId="77777777" w:rsidTr="00B1747C">
        <w:tc>
          <w:tcPr>
            <w:tcW w:w="2835" w:type="dxa"/>
            <w:shd w:val="clear" w:color="auto" w:fill="D9E2F3"/>
            <w:vAlign w:val="center"/>
          </w:tcPr>
          <w:p w14:paraId="564928B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Ֆոնդային բորսայի անվանումը</w:t>
            </w:r>
          </w:p>
        </w:tc>
        <w:tc>
          <w:tcPr>
            <w:tcW w:w="6180" w:type="dxa"/>
            <w:vAlign w:val="center"/>
          </w:tcPr>
          <w:p w14:paraId="4FACC6D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0E1489A" w14:textId="77777777" w:rsidTr="00B1747C">
        <w:tc>
          <w:tcPr>
            <w:tcW w:w="2835" w:type="dxa"/>
            <w:shd w:val="clear" w:color="auto" w:fill="D9E2F3"/>
            <w:vAlign w:val="center"/>
          </w:tcPr>
          <w:p w14:paraId="1A941C97"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3F1983C7" w14:textId="77777777" w:rsidR="00A52F0E" w:rsidRPr="0046416D" w:rsidRDefault="00A52F0E" w:rsidP="00B1747C">
            <w:pPr>
              <w:spacing w:before="240" w:after="240"/>
              <w:rPr>
                <w:rFonts w:ascii="GHEA Grapalat" w:eastAsia="GHEA Grapalat" w:hAnsi="GHEA Grapalat" w:cs="GHEA Grapalat"/>
                <w:sz w:val="18"/>
                <w:szCs w:val="18"/>
              </w:rPr>
            </w:pPr>
          </w:p>
        </w:tc>
      </w:tr>
    </w:tbl>
    <w:p w14:paraId="6DAB1795"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5361F522" w14:textId="77777777" w:rsidTr="00B1747C">
        <w:tc>
          <w:tcPr>
            <w:tcW w:w="2835" w:type="dxa"/>
            <w:shd w:val="clear" w:color="auto" w:fill="D9E2F3"/>
            <w:vAlign w:val="center"/>
          </w:tcPr>
          <w:p w14:paraId="57B48E9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44CEFA37"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7DC2B51" w14:textId="77777777" w:rsidTr="00B1747C">
        <w:tc>
          <w:tcPr>
            <w:tcW w:w="2835" w:type="dxa"/>
            <w:shd w:val="clear" w:color="auto" w:fill="D9E2F3"/>
            <w:vAlign w:val="center"/>
          </w:tcPr>
          <w:p w14:paraId="7005FB6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308BA23F"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9BA94D1" w14:textId="77777777" w:rsidTr="00B1747C">
        <w:tc>
          <w:tcPr>
            <w:tcW w:w="2835" w:type="dxa"/>
            <w:shd w:val="clear" w:color="auto" w:fill="D9E2F3"/>
            <w:vAlign w:val="center"/>
          </w:tcPr>
          <w:p w14:paraId="5476B9D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69C51B7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72F7ABD" w14:textId="77777777" w:rsidTr="00B1747C">
        <w:tc>
          <w:tcPr>
            <w:tcW w:w="2835" w:type="dxa"/>
            <w:shd w:val="clear" w:color="auto" w:fill="D9E2F3"/>
            <w:vAlign w:val="center"/>
          </w:tcPr>
          <w:p w14:paraId="15EBFCC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194E2D6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D96572D" w14:textId="77777777" w:rsidTr="00B1747C">
        <w:tc>
          <w:tcPr>
            <w:tcW w:w="2835" w:type="dxa"/>
            <w:shd w:val="clear" w:color="auto" w:fill="D9E2F3"/>
            <w:vAlign w:val="center"/>
          </w:tcPr>
          <w:p w14:paraId="23848DB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2F3D4BE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0021FA9" w14:textId="77777777" w:rsidTr="00B1747C">
        <w:tc>
          <w:tcPr>
            <w:tcW w:w="2835" w:type="dxa"/>
            <w:shd w:val="clear" w:color="auto" w:fill="D9E2F3"/>
            <w:vAlign w:val="center"/>
          </w:tcPr>
          <w:p w14:paraId="6B9B4D4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3FEFDD1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1E2EC07" w14:textId="77777777" w:rsidTr="00B1747C">
        <w:tc>
          <w:tcPr>
            <w:tcW w:w="2835" w:type="dxa"/>
            <w:shd w:val="clear" w:color="auto" w:fill="D9E2F3"/>
            <w:vAlign w:val="center"/>
          </w:tcPr>
          <w:p w14:paraId="1C8581D8"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48D3013A" w14:textId="77777777" w:rsidR="00A52F0E" w:rsidRPr="0046416D" w:rsidRDefault="00A52F0E" w:rsidP="00B1747C">
            <w:pPr>
              <w:spacing w:before="240" w:after="240"/>
              <w:rPr>
                <w:rFonts w:ascii="GHEA Grapalat" w:eastAsia="GHEA Grapalat" w:hAnsi="GHEA Grapalat" w:cs="GHEA Grapalat"/>
                <w:sz w:val="18"/>
                <w:szCs w:val="18"/>
              </w:rPr>
            </w:pPr>
          </w:p>
        </w:tc>
      </w:tr>
    </w:tbl>
    <w:p w14:paraId="5985C034"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r w:rsidRPr="0046416D">
        <w:rPr>
          <w:rFonts w:ascii="GHEA Grapalat" w:eastAsia="GHEA Grapalat" w:hAnsi="GHEA Grapalat"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46416D" w14:paraId="0C10A84B" w14:textId="77777777" w:rsidTr="00B1747C">
        <w:tc>
          <w:tcPr>
            <w:tcW w:w="2836" w:type="dxa"/>
            <w:shd w:val="clear" w:color="auto" w:fill="D9E2F3"/>
            <w:vAlign w:val="center"/>
          </w:tcPr>
          <w:p w14:paraId="7B2B67C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78" w:type="dxa"/>
            <w:vAlign w:val="center"/>
          </w:tcPr>
          <w:p w14:paraId="4B3A064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B054C15" w14:textId="77777777" w:rsidTr="00B1747C">
        <w:tc>
          <w:tcPr>
            <w:tcW w:w="2836" w:type="dxa"/>
            <w:shd w:val="clear" w:color="auto" w:fill="D9E2F3"/>
            <w:vAlign w:val="center"/>
          </w:tcPr>
          <w:p w14:paraId="7615036F"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78" w:type="dxa"/>
            <w:vAlign w:val="center"/>
          </w:tcPr>
          <w:p w14:paraId="1F31B063"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MS Gothic" w:eastAsia="MS Gothic" w:hAnsi="MS Gothic" w:cs="GHEA Grapalat" w:hint="eastAsia"/>
                <w:sz w:val="18"/>
                <w:szCs w:val="18"/>
              </w:rPr>
              <w:t>☐</w:t>
            </w:r>
            <w:r w:rsidRPr="0046416D">
              <w:rPr>
                <w:rFonts w:ascii="GHEA Grapalat" w:eastAsia="GHEA Grapalat" w:hAnsi="GHEA Grapalat" w:cs="GHEA Grapalat"/>
                <w:sz w:val="18"/>
                <w:szCs w:val="18"/>
              </w:rPr>
              <w:tab/>
              <w:t>Ուղղակի մասնակցություն</w:t>
            </w:r>
          </w:p>
          <w:p w14:paraId="50489191"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MS Gothic" w:eastAsia="MS Gothic" w:hAnsi="MS Gothic" w:cs="GHEA Grapalat" w:hint="eastAsia"/>
                <w:sz w:val="18"/>
                <w:szCs w:val="18"/>
              </w:rPr>
              <w:t>☐</w:t>
            </w:r>
            <w:r w:rsidRPr="0046416D">
              <w:rPr>
                <w:rFonts w:ascii="GHEA Grapalat" w:eastAsia="GHEA Grapalat" w:hAnsi="GHEA Grapalat" w:cs="GHEA Grapalat"/>
                <w:sz w:val="18"/>
                <w:szCs w:val="18"/>
              </w:rPr>
              <w:tab/>
              <w:t>Անուղղակի մասնակցություն</w:t>
            </w:r>
          </w:p>
        </w:tc>
      </w:tr>
    </w:tbl>
    <w:p w14:paraId="65448463" w14:textId="77777777" w:rsidR="00A52F0E" w:rsidRPr="0046416D" w:rsidRDefault="00A52F0E" w:rsidP="00A52F0E">
      <w:pPr>
        <w:pBdr>
          <w:top w:val="nil"/>
          <w:left w:val="nil"/>
          <w:bottom w:val="nil"/>
          <w:right w:val="nil"/>
          <w:between w:val="nil"/>
        </w:pBdr>
        <w:spacing w:before="240"/>
        <w:rPr>
          <w:rFonts w:ascii="GHEA Grapalat" w:eastAsia="GHEA Grapalat" w:hAnsi="GHEA Grapalat" w:cs="GHEA Grapalat"/>
          <w:sz w:val="18"/>
          <w:szCs w:val="18"/>
        </w:rPr>
      </w:pPr>
      <w:r w:rsidRPr="0046416D">
        <w:rPr>
          <w:rFonts w:ascii="GHEA Grapalat" w:hAnsi="GHEA Grapalat"/>
          <w:sz w:val="18"/>
          <w:szCs w:val="18"/>
        </w:rPr>
        <w:br w:type="page"/>
      </w:r>
    </w:p>
    <w:p w14:paraId="1097C41A"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Պետության, համայնքի կամ միջազգային կազմակերպության մասնակցությունը</w:t>
      </w:r>
    </w:p>
    <w:p w14:paraId="294ACFC5"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089383EB" w14:textId="77777777" w:rsidTr="00B1747C">
        <w:tc>
          <w:tcPr>
            <w:tcW w:w="2837" w:type="dxa"/>
            <w:shd w:val="clear" w:color="auto" w:fill="D9E2F3"/>
            <w:vAlign w:val="center"/>
          </w:tcPr>
          <w:p w14:paraId="3611867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Պետության անվանումը</w:t>
            </w:r>
          </w:p>
        </w:tc>
        <w:tc>
          <w:tcPr>
            <w:tcW w:w="6180" w:type="dxa"/>
            <w:vAlign w:val="center"/>
          </w:tcPr>
          <w:p w14:paraId="5961660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6515129" w14:textId="77777777" w:rsidTr="00B1747C">
        <w:tc>
          <w:tcPr>
            <w:tcW w:w="2837" w:type="dxa"/>
            <w:shd w:val="clear" w:color="auto" w:fill="D9E2F3"/>
            <w:vAlign w:val="center"/>
          </w:tcPr>
          <w:p w14:paraId="1E38876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Համայնքի անվանումը</w:t>
            </w:r>
          </w:p>
        </w:tc>
        <w:tc>
          <w:tcPr>
            <w:tcW w:w="6180" w:type="dxa"/>
            <w:vAlign w:val="center"/>
          </w:tcPr>
          <w:p w14:paraId="79AEE9EE"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D5B47DF" w14:textId="77777777" w:rsidTr="00B1747C">
        <w:tc>
          <w:tcPr>
            <w:tcW w:w="2837" w:type="dxa"/>
            <w:shd w:val="clear" w:color="auto" w:fill="D9E2F3"/>
            <w:vAlign w:val="center"/>
          </w:tcPr>
          <w:p w14:paraId="38A37BEB"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80" w:type="dxa"/>
            <w:vAlign w:val="center"/>
          </w:tcPr>
          <w:p w14:paraId="72D5C10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0CBD62D" w14:textId="77777777" w:rsidTr="00B1747C">
        <w:tc>
          <w:tcPr>
            <w:tcW w:w="2837" w:type="dxa"/>
            <w:shd w:val="clear" w:color="auto" w:fill="D9E2F3"/>
            <w:vAlign w:val="center"/>
          </w:tcPr>
          <w:p w14:paraId="01E0E226"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80" w:type="dxa"/>
            <w:vAlign w:val="center"/>
          </w:tcPr>
          <w:p w14:paraId="2B507EC2"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4A1B9FB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bl>
    <w:p w14:paraId="46E43EE2"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63D2FB7A" w14:textId="77777777" w:rsidTr="00B1747C">
        <w:tc>
          <w:tcPr>
            <w:tcW w:w="2837" w:type="dxa"/>
            <w:shd w:val="clear" w:color="auto" w:fill="D9E2F3"/>
            <w:vAlign w:val="center"/>
          </w:tcPr>
          <w:p w14:paraId="3D4D495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Միջազգային կազմակերպության անվանումը</w:t>
            </w:r>
          </w:p>
        </w:tc>
        <w:tc>
          <w:tcPr>
            <w:tcW w:w="6180" w:type="dxa"/>
            <w:vAlign w:val="center"/>
          </w:tcPr>
          <w:p w14:paraId="5903049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EE102E6" w14:textId="77777777" w:rsidTr="00B1747C">
        <w:tc>
          <w:tcPr>
            <w:tcW w:w="2837" w:type="dxa"/>
            <w:shd w:val="clear" w:color="auto" w:fill="D9E2F3"/>
            <w:vAlign w:val="center"/>
          </w:tcPr>
          <w:p w14:paraId="30065821"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Միջազգային կազմակերպության անվանումը լատինատառ</w:t>
            </w:r>
          </w:p>
        </w:tc>
        <w:tc>
          <w:tcPr>
            <w:tcW w:w="6180" w:type="dxa"/>
            <w:vAlign w:val="center"/>
          </w:tcPr>
          <w:p w14:paraId="7E6FB78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360560B" w14:textId="77777777" w:rsidTr="00B1747C">
        <w:tc>
          <w:tcPr>
            <w:tcW w:w="2837" w:type="dxa"/>
            <w:shd w:val="clear" w:color="auto" w:fill="D9E2F3"/>
            <w:vAlign w:val="center"/>
          </w:tcPr>
          <w:p w14:paraId="3938FC6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6180" w:type="dxa"/>
            <w:vAlign w:val="center"/>
          </w:tcPr>
          <w:p w14:paraId="5A380D3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AEA1637" w14:textId="77777777" w:rsidTr="00B1747C">
        <w:tc>
          <w:tcPr>
            <w:tcW w:w="2837" w:type="dxa"/>
            <w:shd w:val="clear" w:color="auto" w:fill="D9E2F3"/>
            <w:vAlign w:val="center"/>
          </w:tcPr>
          <w:p w14:paraId="11D1B406"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6180" w:type="dxa"/>
            <w:vAlign w:val="center"/>
          </w:tcPr>
          <w:p w14:paraId="34F3FD5B"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0F4B6839"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bl>
    <w:p w14:paraId="61632F12" w14:textId="77777777" w:rsidR="00A52F0E" w:rsidRPr="0046416D" w:rsidRDefault="00A52F0E" w:rsidP="00A52F0E">
      <w:pPr>
        <w:rPr>
          <w:rFonts w:ascii="GHEA Grapalat" w:eastAsia="GHEA Grapalat" w:hAnsi="GHEA Grapalat" w:cs="GHEA Grapalat"/>
          <w:b/>
          <w:sz w:val="18"/>
          <w:szCs w:val="18"/>
        </w:rPr>
      </w:pPr>
      <w:r w:rsidRPr="0046416D">
        <w:rPr>
          <w:rFonts w:ascii="GHEA Grapalat" w:hAnsi="GHEA Grapalat"/>
          <w:sz w:val="18"/>
          <w:szCs w:val="18"/>
        </w:rPr>
        <w:br w:type="page"/>
      </w:r>
    </w:p>
    <w:p w14:paraId="35119F61"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Իրական շահառուի տվյալները</w:t>
      </w:r>
    </w:p>
    <w:p w14:paraId="001C1DEA"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46416D" w14:paraId="3F778247" w14:textId="77777777" w:rsidTr="00B1747C">
        <w:tc>
          <w:tcPr>
            <w:tcW w:w="2836" w:type="dxa"/>
            <w:shd w:val="clear" w:color="auto" w:fill="D9E2F3"/>
            <w:vAlign w:val="center"/>
          </w:tcPr>
          <w:p w14:paraId="51B44D0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Անունը</w:t>
            </w:r>
          </w:p>
        </w:tc>
        <w:tc>
          <w:tcPr>
            <w:tcW w:w="6178" w:type="dxa"/>
            <w:vAlign w:val="center"/>
          </w:tcPr>
          <w:p w14:paraId="0CFC2080"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74D564B" w14:textId="77777777" w:rsidTr="00B1747C">
        <w:tc>
          <w:tcPr>
            <w:tcW w:w="2836" w:type="dxa"/>
            <w:shd w:val="clear" w:color="auto" w:fill="D9E2F3"/>
            <w:vAlign w:val="center"/>
          </w:tcPr>
          <w:p w14:paraId="66CDA4F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Ազգանունը</w:t>
            </w:r>
          </w:p>
        </w:tc>
        <w:tc>
          <w:tcPr>
            <w:tcW w:w="6178" w:type="dxa"/>
            <w:vAlign w:val="center"/>
          </w:tcPr>
          <w:p w14:paraId="7A3ED3B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34EDA48" w14:textId="77777777" w:rsidTr="00B1747C">
        <w:tc>
          <w:tcPr>
            <w:tcW w:w="2836" w:type="dxa"/>
            <w:shd w:val="clear" w:color="auto" w:fill="D9E2F3"/>
            <w:vAlign w:val="center"/>
          </w:tcPr>
          <w:p w14:paraId="4CF45F4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Անունը (լատինատառ)</w:t>
            </w:r>
          </w:p>
        </w:tc>
        <w:tc>
          <w:tcPr>
            <w:tcW w:w="6178" w:type="dxa"/>
            <w:vAlign w:val="center"/>
          </w:tcPr>
          <w:p w14:paraId="55F7ED1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B526DA5" w14:textId="77777777" w:rsidTr="00B1747C">
        <w:tc>
          <w:tcPr>
            <w:tcW w:w="2836" w:type="dxa"/>
            <w:shd w:val="clear" w:color="auto" w:fill="D9E2F3"/>
            <w:vAlign w:val="center"/>
          </w:tcPr>
          <w:p w14:paraId="2318B09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Ազգանունը (լատինատառ)</w:t>
            </w:r>
          </w:p>
        </w:tc>
        <w:tc>
          <w:tcPr>
            <w:tcW w:w="6178" w:type="dxa"/>
            <w:vAlign w:val="center"/>
          </w:tcPr>
          <w:p w14:paraId="053C09D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B81CBA3" w14:textId="77777777" w:rsidTr="00B1747C">
        <w:tc>
          <w:tcPr>
            <w:tcW w:w="2836" w:type="dxa"/>
            <w:shd w:val="clear" w:color="auto" w:fill="D9E2F3"/>
            <w:vAlign w:val="center"/>
          </w:tcPr>
          <w:p w14:paraId="54454C6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Քաղաքացիությունը</w:t>
            </w:r>
          </w:p>
        </w:tc>
        <w:tc>
          <w:tcPr>
            <w:tcW w:w="6178" w:type="dxa"/>
            <w:vAlign w:val="center"/>
          </w:tcPr>
          <w:p w14:paraId="0190CFD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725A832" w14:textId="77777777" w:rsidTr="00B1747C">
        <w:tc>
          <w:tcPr>
            <w:tcW w:w="2836" w:type="dxa"/>
            <w:shd w:val="clear" w:color="auto" w:fill="D9E2F3"/>
            <w:vAlign w:val="center"/>
          </w:tcPr>
          <w:p w14:paraId="2D6DFAF8"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Ծննդյան օրը, ամիսը, տարին</w:t>
            </w:r>
          </w:p>
        </w:tc>
        <w:tc>
          <w:tcPr>
            <w:tcW w:w="6178" w:type="dxa"/>
            <w:vAlign w:val="center"/>
          </w:tcPr>
          <w:p w14:paraId="6F41B766" w14:textId="77777777" w:rsidR="00A52F0E" w:rsidRPr="0046416D" w:rsidRDefault="00A52F0E" w:rsidP="00B1747C">
            <w:pPr>
              <w:spacing w:before="240" w:after="240"/>
              <w:rPr>
                <w:rFonts w:ascii="GHEA Grapalat" w:eastAsia="GHEA Grapalat" w:hAnsi="GHEA Grapalat" w:cs="GHEA Grapalat"/>
                <w:sz w:val="18"/>
                <w:szCs w:val="18"/>
              </w:rPr>
            </w:pPr>
          </w:p>
        </w:tc>
      </w:tr>
    </w:tbl>
    <w:p w14:paraId="0AB26A32"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54077F45" w14:textId="77777777" w:rsidTr="00B1747C">
        <w:tc>
          <w:tcPr>
            <w:tcW w:w="2837" w:type="dxa"/>
            <w:shd w:val="clear" w:color="auto" w:fill="D9E2F3"/>
            <w:vAlign w:val="center"/>
          </w:tcPr>
          <w:p w14:paraId="79A0C67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Փաստաթղթի տեսակը</w:t>
            </w:r>
          </w:p>
        </w:tc>
        <w:tc>
          <w:tcPr>
            <w:tcW w:w="6178" w:type="dxa"/>
            <w:vAlign w:val="center"/>
          </w:tcPr>
          <w:p w14:paraId="27E9EBC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8169D8E" w14:textId="77777777" w:rsidTr="00B1747C">
        <w:tc>
          <w:tcPr>
            <w:tcW w:w="2837" w:type="dxa"/>
            <w:shd w:val="clear" w:color="auto" w:fill="D9E2F3"/>
            <w:vAlign w:val="center"/>
          </w:tcPr>
          <w:p w14:paraId="3EAA609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Փաստաթղթի համարը</w:t>
            </w:r>
          </w:p>
        </w:tc>
        <w:tc>
          <w:tcPr>
            <w:tcW w:w="6178" w:type="dxa"/>
            <w:vAlign w:val="center"/>
          </w:tcPr>
          <w:p w14:paraId="29478719"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1DC2DFA" w14:textId="77777777" w:rsidTr="00B1747C">
        <w:tc>
          <w:tcPr>
            <w:tcW w:w="2837" w:type="dxa"/>
            <w:shd w:val="clear" w:color="auto" w:fill="D9E2F3"/>
            <w:vAlign w:val="center"/>
          </w:tcPr>
          <w:p w14:paraId="56A7116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Տրամադրման օրը, ամիսը, տարին</w:t>
            </w:r>
          </w:p>
        </w:tc>
        <w:tc>
          <w:tcPr>
            <w:tcW w:w="6178" w:type="dxa"/>
            <w:vAlign w:val="center"/>
          </w:tcPr>
          <w:p w14:paraId="62535476"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6F0FD29" w14:textId="77777777" w:rsidTr="00B1747C">
        <w:tc>
          <w:tcPr>
            <w:tcW w:w="2837" w:type="dxa"/>
            <w:shd w:val="clear" w:color="auto" w:fill="D9E2F3"/>
            <w:vAlign w:val="center"/>
          </w:tcPr>
          <w:p w14:paraId="66DC940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Տրամադրող մարմինը</w:t>
            </w:r>
          </w:p>
        </w:tc>
        <w:tc>
          <w:tcPr>
            <w:tcW w:w="6178" w:type="dxa"/>
            <w:vAlign w:val="center"/>
          </w:tcPr>
          <w:p w14:paraId="3726CF71"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2A99A81" w14:textId="77777777" w:rsidTr="00B1747C">
        <w:tc>
          <w:tcPr>
            <w:tcW w:w="2837" w:type="dxa"/>
            <w:shd w:val="clear" w:color="auto" w:fill="D9E2F3"/>
            <w:vAlign w:val="center"/>
          </w:tcPr>
          <w:p w14:paraId="462D094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ՀԾՀ կամ համարժեք համարը</w:t>
            </w:r>
          </w:p>
        </w:tc>
        <w:tc>
          <w:tcPr>
            <w:tcW w:w="6178" w:type="dxa"/>
            <w:vAlign w:val="center"/>
          </w:tcPr>
          <w:p w14:paraId="48CAAF08" w14:textId="77777777" w:rsidR="00A52F0E" w:rsidRPr="0046416D" w:rsidRDefault="00A52F0E" w:rsidP="00B1747C">
            <w:pPr>
              <w:spacing w:before="240" w:after="240"/>
              <w:rPr>
                <w:rFonts w:ascii="GHEA Grapalat" w:eastAsia="GHEA Grapalat" w:hAnsi="GHEA Grapalat" w:cs="GHEA Grapalat"/>
                <w:sz w:val="18"/>
                <w:szCs w:val="18"/>
              </w:rPr>
            </w:pPr>
          </w:p>
        </w:tc>
      </w:tr>
    </w:tbl>
    <w:p w14:paraId="5F98FD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1B7AAECE" w14:textId="77777777" w:rsidTr="00B1747C">
        <w:tc>
          <w:tcPr>
            <w:tcW w:w="2837" w:type="dxa"/>
            <w:shd w:val="clear" w:color="auto" w:fill="D9E2F3"/>
            <w:vAlign w:val="center"/>
          </w:tcPr>
          <w:p w14:paraId="0B33087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Պետությունը</w:t>
            </w:r>
          </w:p>
        </w:tc>
        <w:tc>
          <w:tcPr>
            <w:tcW w:w="6178" w:type="dxa"/>
            <w:vAlign w:val="center"/>
          </w:tcPr>
          <w:p w14:paraId="3FD9A42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A5CF074" w14:textId="77777777" w:rsidTr="00B1747C">
        <w:tc>
          <w:tcPr>
            <w:tcW w:w="2837" w:type="dxa"/>
            <w:shd w:val="clear" w:color="auto" w:fill="D9E2F3"/>
            <w:vAlign w:val="center"/>
          </w:tcPr>
          <w:p w14:paraId="4C90D161"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Համայնքը</w:t>
            </w:r>
          </w:p>
        </w:tc>
        <w:tc>
          <w:tcPr>
            <w:tcW w:w="6178" w:type="dxa"/>
            <w:vAlign w:val="center"/>
          </w:tcPr>
          <w:p w14:paraId="6ABD471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138A69E" w14:textId="77777777" w:rsidTr="00B1747C">
        <w:tc>
          <w:tcPr>
            <w:tcW w:w="2837" w:type="dxa"/>
            <w:shd w:val="clear" w:color="auto" w:fill="D9E2F3"/>
            <w:vAlign w:val="center"/>
          </w:tcPr>
          <w:p w14:paraId="5A818DB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Վարչատարածքային միավորը</w:t>
            </w:r>
          </w:p>
        </w:tc>
        <w:tc>
          <w:tcPr>
            <w:tcW w:w="6178" w:type="dxa"/>
            <w:vAlign w:val="center"/>
          </w:tcPr>
          <w:p w14:paraId="3725D3B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C75B3A5" w14:textId="77777777" w:rsidTr="00B1747C">
        <w:tc>
          <w:tcPr>
            <w:tcW w:w="2837" w:type="dxa"/>
            <w:shd w:val="clear" w:color="auto" w:fill="D9E2F3"/>
            <w:vAlign w:val="center"/>
          </w:tcPr>
          <w:p w14:paraId="355CD4A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455657DE" w14:textId="77777777" w:rsidR="00A52F0E" w:rsidRPr="0046416D" w:rsidRDefault="00A52F0E" w:rsidP="00B1747C">
            <w:pPr>
              <w:spacing w:before="240" w:after="240"/>
              <w:rPr>
                <w:rFonts w:ascii="GHEA Grapalat" w:eastAsia="GHEA Grapalat" w:hAnsi="GHEA Grapalat" w:cs="GHEA Grapalat"/>
                <w:sz w:val="18"/>
                <w:szCs w:val="18"/>
              </w:rPr>
            </w:pPr>
          </w:p>
        </w:tc>
      </w:tr>
    </w:tbl>
    <w:p w14:paraId="6A798C2B"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46416D" w14:paraId="5B3069F7" w14:textId="77777777" w:rsidTr="00B1747C">
        <w:tc>
          <w:tcPr>
            <w:tcW w:w="2837" w:type="dxa"/>
            <w:shd w:val="clear" w:color="auto" w:fill="D9E2F3"/>
            <w:vAlign w:val="center"/>
          </w:tcPr>
          <w:p w14:paraId="5403358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Պետությունը</w:t>
            </w:r>
          </w:p>
        </w:tc>
        <w:tc>
          <w:tcPr>
            <w:tcW w:w="6178" w:type="dxa"/>
            <w:vAlign w:val="center"/>
          </w:tcPr>
          <w:p w14:paraId="1A2A133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688F47BB" w14:textId="77777777" w:rsidTr="00B1747C">
        <w:tc>
          <w:tcPr>
            <w:tcW w:w="2837" w:type="dxa"/>
            <w:shd w:val="clear" w:color="auto" w:fill="D9E2F3"/>
            <w:vAlign w:val="center"/>
          </w:tcPr>
          <w:p w14:paraId="6B5E1706"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Համայնքը</w:t>
            </w:r>
          </w:p>
        </w:tc>
        <w:tc>
          <w:tcPr>
            <w:tcW w:w="6178" w:type="dxa"/>
            <w:vAlign w:val="center"/>
          </w:tcPr>
          <w:p w14:paraId="13A6296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6DD37D4" w14:textId="77777777" w:rsidTr="00B1747C">
        <w:tc>
          <w:tcPr>
            <w:tcW w:w="2837" w:type="dxa"/>
            <w:shd w:val="clear" w:color="auto" w:fill="D9E2F3"/>
            <w:vAlign w:val="center"/>
          </w:tcPr>
          <w:p w14:paraId="5BBFBFA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lastRenderedPageBreak/>
              <w:t>Վարչատարածքային միավորը</w:t>
            </w:r>
          </w:p>
        </w:tc>
        <w:tc>
          <w:tcPr>
            <w:tcW w:w="6178" w:type="dxa"/>
            <w:vAlign w:val="center"/>
          </w:tcPr>
          <w:p w14:paraId="66293B85"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4F3D615B" w14:textId="77777777" w:rsidTr="00B1747C">
        <w:tc>
          <w:tcPr>
            <w:tcW w:w="2837" w:type="dxa"/>
            <w:shd w:val="clear" w:color="auto" w:fill="D9E2F3"/>
            <w:vAlign w:val="center"/>
          </w:tcPr>
          <w:p w14:paraId="7FB3AA0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2A8F1C4C" w14:textId="77777777" w:rsidR="00A52F0E" w:rsidRPr="0046416D" w:rsidRDefault="00A52F0E" w:rsidP="00B1747C">
            <w:pPr>
              <w:spacing w:before="240" w:after="240"/>
              <w:rPr>
                <w:rFonts w:ascii="GHEA Grapalat" w:eastAsia="GHEA Grapalat" w:hAnsi="GHEA Grapalat" w:cs="GHEA Grapalat"/>
                <w:sz w:val="18"/>
                <w:szCs w:val="18"/>
              </w:rPr>
            </w:pPr>
          </w:p>
        </w:tc>
      </w:tr>
    </w:tbl>
    <w:p w14:paraId="00CCC06C" w14:textId="77777777" w:rsidR="00A52F0E" w:rsidRPr="0046416D"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46416D" w14:paraId="46594CF3" w14:textId="77777777" w:rsidTr="00B1747C">
        <w:trPr>
          <w:trHeight w:val="924"/>
        </w:trPr>
        <w:tc>
          <w:tcPr>
            <w:tcW w:w="9016" w:type="dxa"/>
            <w:gridSpan w:val="2"/>
            <w:vAlign w:val="center"/>
          </w:tcPr>
          <w:p w14:paraId="49FE92FA"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46416D" w14:paraId="3692FD24" w14:textId="77777777" w:rsidTr="00B1747C">
        <w:trPr>
          <w:trHeight w:val="684"/>
        </w:trPr>
        <w:tc>
          <w:tcPr>
            <w:tcW w:w="4508" w:type="dxa"/>
            <w:shd w:val="clear" w:color="auto" w:fill="D9E2F3"/>
            <w:vAlign w:val="center"/>
          </w:tcPr>
          <w:p w14:paraId="6AE9DA3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4508" w:type="dxa"/>
            <w:shd w:val="clear" w:color="auto" w:fill="FFFFFF"/>
            <w:vAlign w:val="center"/>
          </w:tcPr>
          <w:p w14:paraId="28649ACA"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591D659" w14:textId="77777777" w:rsidTr="00B1747C">
        <w:trPr>
          <w:trHeight w:val="1282"/>
        </w:trPr>
        <w:tc>
          <w:tcPr>
            <w:tcW w:w="4508" w:type="dxa"/>
            <w:shd w:val="clear" w:color="auto" w:fill="D9E2F3"/>
            <w:vAlign w:val="center"/>
          </w:tcPr>
          <w:p w14:paraId="40062C0A"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4508" w:type="dxa"/>
            <w:vAlign w:val="center"/>
          </w:tcPr>
          <w:p w14:paraId="47D44CE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3698235F"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r w:rsidR="00A52F0E" w:rsidRPr="0046416D" w14:paraId="0311DD6C" w14:textId="77777777" w:rsidTr="00B1747C">
        <w:tc>
          <w:tcPr>
            <w:tcW w:w="9016" w:type="dxa"/>
            <w:gridSpan w:val="2"/>
            <w:vAlign w:val="center"/>
          </w:tcPr>
          <w:p w14:paraId="46D8B7D9"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բ</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A52F0E" w:rsidRPr="0046416D" w14:paraId="39A11F75" w14:textId="77777777" w:rsidTr="00B1747C">
        <w:tc>
          <w:tcPr>
            <w:tcW w:w="9016" w:type="dxa"/>
            <w:gridSpan w:val="2"/>
            <w:vAlign w:val="center"/>
          </w:tcPr>
          <w:p w14:paraId="5F6826B0"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գ</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46416D">
              <w:rPr>
                <w:rFonts w:ascii="GHEA Grapalat" w:hAnsi="GHEA Grapalat"/>
                <w:sz w:val="18"/>
                <w:szCs w:val="18"/>
              </w:rPr>
              <w:t xml:space="preserve"> </w:t>
            </w:r>
            <w:r w:rsidRPr="0046416D">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75409D19"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46416D" w14:paraId="520ED6FE" w14:textId="77777777" w:rsidTr="00B1747C">
        <w:trPr>
          <w:trHeight w:val="924"/>
        </w:trPr>
        <w:tc>
          <w:tcPr>
            <w:tcW w:w="9016" w:type="dxa"/>
            <w:gridSpan w:val="2"/>
            <w:vAlign w:val="center"/>
          </w:tcPr>
          <w:p w14:paraId="4AD7C0D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46416D" w14:paraId="0180E7C5" w14:textId="77777777" w:rsidTr="00B1747C">
        <w:trPr>
          <w:trHeight w:val="684"/>
        </w:trPr>
        <w:tc>
          <w:tcPr>
            <w:tcW w:w="4508" w:type="dxa"/>
            <w:shd w:val="clear" w:color="auto" w:fill="D9E2F3"/>
            <w:vAlign w:val="center"/>
          </w:tcPr>
          <w:p w14:paraId="1E5AC004"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չափը (%)</w:t>
            </w:r>
          </w:p>
        </w:tc>
        <w:tc>
          <w:tcPr>
            <w:tcW w:w="4508" w:type="dxa"/>
            <w:shd w:val="clear" w:color="auto" w:fill="auto"/>
            <w:vAlign w:val="center"/>
          </w:tcPr>
          <w:p w14:paraId="1A8528F4"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EE940B7" w14:textId="77777777" w:rsidTr="00B1747C">
        <w:trPr>
          <w:trHeight w:val="1282"/>
        </w:trPr>
        <w:tc>
          <w:tcPr>
            <w:tcW w:w="4508" w:type="dxa"/>
            <w:shd w:val="clear" w:color="auto" w:fill="D9E2F3"/>
            <w:vAlign w:val="center"/>
          </w:tcPr>
          <w:p w14:paraId="49481CD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Մասնակցության տեսակը</w:t>
            </w:r>
          </w:p>
        </w:tc>
        <w:tc>
          <w:tcPr>
            <w:tcW w:w="4508" w:type="dxa"/>
            <w:vAlign w:val="center"/>
          </w:tcPr>
          <w:p w14:paraId="6E879815"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Ուղղակի մասնակցություն</w:t>
            </w:r>
          </w:p>
          <w:p w14:paraId="62E24E78"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Անուղղակի մասնակցություն</w:t>
            </w:r>
          </w:p>
        </w:tc>
      </w:tr>
      <w:tr w:rsidR="00A52F0E" w:rsidRPr="0046416D" w14:paraId="28E712FA" w14:textId="77777777" w:rsidTr="00B1747C">
        <w:tc>
          <w:tcPr>
            <w:tcW w:w="9016" w:type="dxa"/>
            <w:gridSpan w:val="2"/>
            <w:vAlign w:val="center"/>
          </w:tcPr>
          <w:p w14:paraId="75646E44"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բ</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A52F0E" w:rsidRPr="0046416D" w14:paraId="14FC39FD" w14:textId="77777777" w:rsidTr="00B1747C">
        <w:tc>
          <w:tcPr>
            <w:tcW w:w="9016" w:type="dxa"/>
            <w:gridSpan w:val="2"/>
            <w:vAlign w:val="center"/>
          </w:tcPr>
          <w:p w14:paraId="43CFC66E"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գ</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46416D" w14:paraId="36DEF228" w14:textId="77777777" w:rsidTr="00B1747C">
        <w:tc>
          <w:tcPr>
            <w:tcW w:w="9016" w:type="dxa"/>
            <w:gridSpan w:val="2"/>
            <w:vAlign w:val="center"/>
          </w:tcPr>
          <w:p w14:paraId="2B495216"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դ</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A52F0E" w:rsidRPr="0046416D" w14:paraId="7560EEB8" w14:textId="77777777" w:rsidTr="00B1747C">
        <w:tc>
          <w:tcPr>
            <w:tcW w:w="9016" w:type="dxa"/>
            <w:gridSpan w:val="2"/>
            <w:vAlign w:val="center"/>
          </w:tcPr>
          <w:p w14:paraId="21FCAC0B"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lastRenderedPageBreak/>
              <w:t>☐</w:t>
            </w:r>
            <w:r w:rsidRPr="0046416D">
              <w:rPr>
                <w:rFonts w:ascii="GHEA Grapalat" w:eastAsia="GHEA Grapalat" w:hAnsi="GHEA Grapalat" w:cs="GHEA Grapalat"/>
                <w:sz w:val="18"/>
                <w:szCs w:val="18"/>
              </w:rPr>
              <w:tab/>
              <w:t>ե</w:t>
            </w:r>
            <w:r w:rsidRPr="0046416D">
              <w:rPr>
                <w:rFonts w:ascii="Cambria Math" w:eastAsia="Cambria Math" w:hAnsi="Cambria Math" w:cs="Cambria Math"/>
                <w:sz w:val="18"/>
                <w:szCs w:val="18"/>
              </w:rPr>
              <w:t>․</w:t>
            </w:r>
            <w:r w:rsidRPr="0046416D">
              <w:rPr>
                <w:rFonts w:ascii="GHEA Grapalat" w:eastAsia="Cambria Math" w:hAnsi="GHEA Grapalat" w:cs="Cambria Math"/>
                <w:sz w:val="18"/>
                <w:szCs w:val="18"/>
              </w:rPr>
              <w:t xml:space="preserve"> </w:t>
            </w:r>
            <w:r w:rsidRPr="0046416D">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55E832B9" w14:textId="77777777" w:rsidTr="00B1747C">
        <w:tc>
          <w:tcPr>
            <w:tcW w:w="2837" w:type="dxa"/>
            <w:shd w:val="clear" w:color="auto" w:fill="D9E2F3"/>
            <w:vAlign w:val="center"/>
          </w:tcPr>
          <w:p w14:paraId="496EE31B"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Իրական շահառու դառնալու օրը, ամիսը, տարին</w:t>
            </w:r>
          </w:p>
        </w:tc>
        <w:tc>
          <w:tcPr>
            <w:tcW w:w="6180" w:type="dxa"/>
            <w:vAlign w:val="center"/>
          </w:tcPr>
          <w:p w14:paraId="3E0B632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F7F5F8B" w14:textId="77777777" w:rsidTr="00B1747C">
        <w:tc>
          <w:tcPr>
            <w:tcW w:w="2837" w:type="dxa"/>
            <w:shd w:val="clear" w:color="auto" w:fill="D9E2F3"/>
            <w:vAlign w:val="center"/>
          </w:tcPr>
          <w:p w14:paraId="47EED5B3"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Կազմակերպության նկատմամբ վերահսկողության իրականացումը</w:t>
            </w:r>
          </w:p>
        </w:tc>
        <w:tc>
          <w:tcPr>
            <w:tcW w:w="6180" w:type="dxa"/>
            <w:vAlign w:val="center"/>
          </w:tcPr>
          <w:p w14:paraId="3088FC7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 xml:space="preserve">Առանձին </w:t>
            </w:r>
          </w:p>
          <w:p w14:paraId="124AED54" w14:textId="77777777" w:rsidR="00A52F0E" w:rsidRPr="0046416D" w:rsidRDefault="00A52F0E" w:rsidP="00B1747C">
            <w:pPr>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Փոխկապակցված անձանց հետ համատեղ</w:t>
            </w:r>
          </w:p>
        </w:tc>
      </w:tr>
      <w:tr w:rsidR="00A52F0E" w:rsidRPr="0046416D" w14:paraId="56019F17" w14:textId="77777777" w:rsidTr="00B1747C">
        <w:tc>
          <w:tcPr>
            <w:tcW w:w="2837" w:type="dxa"/>
            <w:shd w:val="clear" w:color="auto" w:fill="D9E2F3"/>
            <w:vAlign w:val="center"/>
          </w:tcPr>
          <w:p w14:paraId="348141E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Այո</w:t>
            </w:r>
          </w:p>
          <w:p w14:paraId="20A4313C" w14:textId="77777777" w:rsidR="00A52F0E" w:rsidRPr="0046416D" w:rsidRDefault="00A52F0E" w:rsidP="00B1747C">
            <w:pPr>
              <w:spacing w:before="240" w:after="240"/>
              <w:rPr>
                <w:rFonts w:ascii="GHEA Grapalat" w:eastAsia="GHEA Grapalat" w:hAnsi="GHEA Grapalat" w:cs="GHEA Grapalat"/>
                <w:sz w:val="18"/>
                <w:szCs w:val="18"/>
              </w:rPr>
            </w:pPr>
            <w:r w:rsidRPr="0046416D">
              <w:rPr>
                <w:rFonts w:ascii="Segoe UI Symbol" w:eastAsia="MS Gothic" w:hAnsi="Segoe UI Symbol" w:cs="Segoe UI Symbol"/>
                <w:sz w:val="18"/>
                <w:szCs w:val="18"/>
              </w:rPr>
              <w:t>☐</w:t>
            </w:r>
            <w:r w:rsidRPr="0046416D">
              <w:rPr>
                <w:rFonts w:ascii="GHEA Grapalat" w:eastAsia="GHEA Grapalat" w:hAnsi="GHEA Grapalat" w:cs="GHEA Grapalat"/>
                <w:sz w:val="18"/>
                <w:szCs w:val="18"/>
              </w:rPr>
              <w:tab/>
              <w:t>Ոչ</w:t>
            </w:r>
          </w:p>
        </w:tc>
      </w:tr>
    </w:tbl>
    <w:p w14:paraId="17411C76"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46416D" w14:paraId="444B0B77" w14:textId="77777777" w:rsidTr="00B1747C">
        <w:tc>
          <w:tcPr>
            <w:tcW w:w="2837" w:type="dxa"/>
            <w:shd w:val="clear" w:color="auto" w:fill="D9E2F3"/>
            <w:vAlign w:val="center"/>
          </w:tcPr>
          <w:p w14:paraId="37ED8BF2"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Էլ</w:t>
            </w:r>
            <w:r w:rsidRPr="0046416D">
              <w:rPr>
                <w:rFonts w:ascii="Cambria Math" w:eastAsia="Cambria Math" w:hAnsi="Cambria Math" w:cs="Cambria Math"/>
                <w:color w:val="000000"/>
                <w:sz w:val="18"/>
                <w:szCs w:val="18"/>
              </w:rPr>
              <w:t>․</w:t>
            </w:r>
            <w:r w:rsidRPr="0046416D">
              <w:rPr>
                <w:rFonts w:ascii="GHEA Grapalat" w:eastAsia="GHEA Grapalat" w:hAnsi="GHEA Grapalat" w:cs="GHEA Grapalat"/>
                <w:color w:val="000000"/>
                <w:sz w:val="18"/>
                <w:szCs w:val="18"/>
              </w:rPr>
              <w:t xml:space="preserve"> փոստի հասցեն</w:t>
            </w:r>
          </w:p>
        </w:tc>
        <w:tc>
          <w:tcPr>
            <w:tcW w:w="6180" w:type="dxa"/>
            <w:vAlign w:val="center"/>
          </w:tcPr>
          <w:p w14:paraId="2F1E9BC8"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3D8FF78" w14:textId="77777777" w:rsidTr="00B1747C">
        <w:tc>
          <w:tcPr>
            <w:tcW w:w="2837" w:type="dxa"/>
            <w:shd w:val="clear" w:color="auto" w:fill="D9E2F3"/>
            <w:vAlign w:val="center"/>
          </w:tcPr>
          <w:p w14:paraId="0E03BCD5"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Հեռախոսահամարը</w:t>
            </w:r>
          </w:p>
        </w:tc>
        <w:tc>
          <w:tcPr>
            <w:tcW w:w="6180" w:type="dxa"/>
            <w:vAlign w:val="center"/>
          </w:tcPr>
          <w:p w14:paraId="407000BC" w14:textId="77777777" w:rsidR="00A52F0E" w:rsidRPr="0046416D" w:rsidRDefault="00A52F0E" w:rsidP="00B1747C">
            <w:pPr>
              <w:spacing w:before="240" w:after="240"/>
              <w:rPr>
                <w:rFonts w:ascii="GHEA Grapalat" w:eastAsia="GHEA Grapalat" w:hAnsi="GHEA Grapalat" w:cs="GHEA Grapalat"/>
                <w:sz w:val="18"/>
                <w:szCs w:val="18"/>
              </w:rPr>
            </w:pPr>
          </w:p>
        </w:tc>
      </w:tr>
    </w:tbl>
    <w:p w14:paraId="56CD69E5" w14:textId="77777777" w:rsidR="00A52F0E" w:rsidRPr="0046416D" w:rsidRDefault="00A52F0E" w:rsidP="00A52F0E">
      <w:pPr>
        <w:pBdr>
          <w:top w:val="nil"/>
          <w:left w:val="nil"/>
          <w:bottom w:val="nil"/>
          <w:right w:val="nil"/>
          <w:between w:val="nil"/>
        </w:pBdr>
        <w:ind w:left="792"/>
        <w:rPr>
          <w:rFonts w:ascii="GHEA Grapalat" w:eastAsia="GHEA Grapalat" w:hAnsi="GHEA Grapalat" w:cs="GHEA Grapalat"/>
          <w:i/>
          <w:color w:val="000000"/>
          <w:sz w:val="18"/>
          <w:szCs w:val="18"/>
        </w:rPr>
      </w:pPr>
      <w:r w:rsidRPr="0046416D">
        <w:rPr>
          <w:rFonts w:ascii="GHEA Grapalat" w:hAnsi="GHEA Grapalat"/>
          <w:sz w:val="18"/>
          <w:szCs w:val="18"/>
        </w:rPr>
        <w:br w:type="page"/>
      </w:r>
    </w:p>
    <w:p w14:paraId="21646516"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Միջանկյալ իրավաբանական անձինք</w:t>
      </w:r>
    </w:p>
    <w:p w14:paraId="2386D03D"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4AF943EB" w14:textId="77777777" w:rsidTr="00B1747C">
        <w:tc>
          <w:tcPr>
            <w:tcW w:w="2835" w:type="dxa"/>
            <w:shd w:val="clear" w:color="auto" w:fill="D9E2F3"/>
            <w:vAlign w:val="center"/>
          </w:tcPr>
          <w:p w14:paraId="05EF866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w:t>
            </w:r>
          </w:p>
        </w:tc>
        <w:tc>
          <w:tcPr>
            <w:tcW w:w="6180" w:type="dxa"/>
            <w:vAlign w:val="center"/>
          </w:tcPr>
          <w:p w14:paraId="510514B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C120574" w14:textId="77777777" w:rsidTr="00B1747C">
        <w:tc>
          <w:tcPr>
            <w:tcW w:w="2835" w:type="dxa"/>
            <w:shd w:val="clear" w:color="auto" w:fill="D9E2F3"/>
            <w:vAlign w:val="center"/>
          </w:tcPr>
          <w:p w14:paraId="57AF5D1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Անվանումը լատինատառ</w:t>
            </w:r>
          </w:p>
        </w:tc>
        <w:tc>
          <w:tcPr>
            <w:tcW w:w="6180" w:type="dxa"/>
            <w:vAlign w:val="center"/>
          </w:tcPr>
          <w:p w14:paraId="7D94446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7922D2BB" w14:textId="77777777" w:rsidTr="00B1747C">
        <w:tc>
          <w:tcPr>
            <w:tcW w:w="2835" w:type="dxa"/>
            <w:shd w:val="clear" w:color="auto" w:fill="D9E2F3"/>
            <w:vAlign w:val="center"/>
          </w:tcPr>
          <w:p w14:paraId="1A6816B9"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Պետական գրանցման համարը</w:t>
            </w:r>
          </w:p>
        </w:tc>
        <w:tc>
          <w:tcPr>
            <w:tcW w:w="6180" w:type="dxa"/>
            <w:vAlign w:val="center"/>
          </w:tcPr>
          <w:p w14:paraId="263C7A0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0AC606F5" w14:textId="77777777" w:rsidTr="00B1747C">
        <w:tc>
          <w:tcPr>
            <w:tcW w:w="2835" w:type="dxa"/>
            <w:shd w:val="clear" w:color="auto" w:fill="D9E2F3"/>
            <w:vAlign w:val="center"/>
          </w:tcPr>
          <w:p w14:paraId="47FB4ED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օրը, ամիսը, տարին</w:t>
            </w:r>
          </w:p>
        </w:tc>
        <w:tc>
          <w:tcPr>
            <w:tcW w:w="6180" w:type="dxa"/>
            <w:vAlign w:val="center"/>
          </w:tcPr>
          <w:p w14:paraId="0F0D42BD"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92016BD" w14:textId="77777777" w:rsidTr="00B1747C">
        <w:tc>
          <w:tcPr>
            <w:tcW w:w="2835" w:type="dxa"/>
            <w:shd w:val="clear" w:color="auto" w:fill="D9E2F3"/>
            <w:vAlign w:val="center"/>
          </w:tcPr>
          <w:p w14:paraId="6A05A49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հասցեն</w:t>
            </w:r>
          </w:p>
        </w:tc>
        <w:tc>
          <w:tcPr>
            <w:tcW w:w="6180" w:type="dxa"/>
            <w:vAlign w:val="center"/>
          </w:tcPr>
          <w:p w14:paraId="75892367"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E1B339C" w14:textId="77777777" w:rsidTr="00B1747C">
        <w:tc>
          <w:tcPr>
            <w:tcW w:w="2835" w:type="dxa"/>
            <w:shd w:val="clear" w:color="auto" w:fill="D9E2F3"/>
            <w:vAlign w:val="center"/>
          </w:tcPr>
          <w:p w14:paraId="4F150EED"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Գրանցման պետությունը</w:t>
            </w:r>
          </w:p>
        </w:tc>
        <w:tc>
          <w:tcPr>
            <w:tcW w:w="6180" w:type="dxa"/>
            <w:vAlign w:val="center"/>
          </w:tcPr>
          <w:p w14:paraId="75EA71C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D7089D3" w14:textId="77777777" w:rsidTr="00B1747C">
        <w:tc>
          <w:tcPr>
            <w:tcW w:w="2835" w:type="dxa"/>
            <w:shd w:val="clear" w:color="auto" w:fill="D9E2F3"/>
            <w:vAlign w:val="center"/>
          </w:tcPr>
          <w:p w14:paraId="3497C58F"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3D82C947" w14:textId="77777777" w:rsidR="00A52F0E" w:rsidRPr="0046416D" w:rsidRDefault="00A52F0E" w:rsidP="00B1747C">
            <w:pPr>
              <w:spacing w:before="240" w:after="240"/>
              <w:rPr>
                <w:rFonts w:ascii="GHEA Grapalat" w:eastAsia="GHEA Grapalat" w:hAnsi="GHEA Grapalat" w:cs="GHEA Grapalat"/>
                <w:sz w:val="18"/>
                <w:szCs w:val="18"/>
              </w:rPr>
            </w:pPr>
          </w:p>
        </w:tc>
      </w:tr>
    </w:tbl>
    <w:p w14:paraId="4164461C"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7F4EE660" w14:textId="77777777" w:rsidTr="00B1747C">
        <w:trPr>
          <w:trHeight w:val="853"/>
        </w:trPr>
        <w:tc>
          <w:tcPr>
            <w:tcW w:w="2835" w:type="dxa"/>
            <w:vMerge w:val="restart"/>
            <w:shd w:val="clear" w:color="auto" w:fill="D9E2F3"/>
            <w:vAlign w:val="center"/>
          </w:tcPr>
          <w:p w14:paraId="3EE26D93"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5617B0E" w14:textId="77777777" w:rsidTr="00B1747C">
        <w:trPr>
          <w:trHeight w:val="850"/>
        </w:trPr>
        <w:tc>
          <w:tcPr>
            <w:tcW w:w="2835" w:type="dxa"/>
            <w:vMerge/>
            <w:shd w:val="clear" w:color="auto" w:fill="D9E2F3"/>
            <w:vAlign w:val="center"/>
          </w:tcPr>
          <w:p w14:paraId="10E8F401"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53E5790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1A7BB49D" w14:textId="77777777" w:rsidTr="00B1747C">
        <w:trPr>
          <w:trHeight w:val="850"/>
        </w:trPr>
        <w:tc>
          <w:tcPr>
            <w:tcW w:w="2835" w:type="dxa"/>
            <w:vMerge/>
            <w:shd w:val="clear" w:color="auto" w:fill="D9E2F3"/>
            <w:vAlign w:val="center"/>
          </w:tcPr>
          <w:p w14:paraId="27BA9CAF"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3D199BD3"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242D9DF7" w14:textId="77777777" w:rsidTr="00B1747C">
        <w:trPr>
          <w:trHeight w:val="850"/>
        </w:trPr>
        <w:tc>
          <w:tcPr>
            <w:tcW w:w="2835" w:type="dxa"/>
            <w:vMerge/>
            <w:shd w:val="clear" w:color="auto" w:fill="D9E2F3"/>
            <w:vAlign w:val="center"/>
          </w:tcPr>
          <w:p w14:paraId="16CC9F0A"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2FDF85B"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3808BCA1" w14:textId="77777777" w:rsidTr="00B1747C">
        <w:trPr>
          <w:trHeight w:val="850"/>
        </w:trPr>
        <w:tc>
          <w:tcPr>
            <w:tcW w:w="2835" w:type="dxa"/>
            <w:vMerge/>
            <w:shd w:val="clear" w:color="auto" w:fill="D9E2F3"/>
            <w:vAlign w:val="center"/>
          </w:tcPr>
          <w:p w14:paraId="0511DD95" w14:textId="77777777" w:rsidR="00A52F0E" w:rsidRPr="0046416D"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6E503C" w14:textId="77777777" w:rsidR="00A52F0E" w:rsidRPr="0046416D" w:rsidRDefault="00A52F0E" w:rsidP="00B1747C">
            <w:pPr>
              <w:spacing w:before="240" w:after="240"/>
              <w:rPr>
                <w:rFonts w:ascii="GHEA Grapalat" w:eastAsia="GHEA Grapalat" w:hAnsi="GHEA Grapalat" w:cs="GHEA Grapalat"/>
                <w:sz w:val="18"/>
                <w:szCs w:val="18"/>
              </w:rPr>
            </w:pPr>
          </w:p>
        </w:tc>
      </w:tr>
    </w:tbl>
    <w:p w14:paraId="4239341F" w14:textId="77777777" w:rsidR="00A52F0E" w:rsidRPr="0046416D"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r w:rsidRPr="0046416D">
        <w:rPr>
          <w:rFonts w:ascii="GHEA Grapalat" w:eastAsia="GHEA Grapalat" w:hAnsi="GHEA Grapalat"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46416D" w14:paraId="260919F8" w14:textId="77777777" w:rsidTr="00B1747C">
        <w:tc>
          <w:tcPr>
            <w:tcW w:w="2835" w:type="dxa"/>
            <w:shd w:val="clear" w:color="auto" w:fill="D9E2F3"/>
            <w:vAlign w:val="center"/>
          </w:tcPr>
          <w:p w14:paraId="2791559E"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Ֆոնդային բորսայի անվանումը</w:t>
            </w:r>
          </w:p>
        </w:tc>
        <w:tc>
          <w:tcPr>
            <w:tcW w:w="6180" w:type="dxa"/>
            <w:vAlign w:val="center"/>
          </w:tcPr>
          <w:p w14:paraId="0D8E4566" w14:textId="77777777" w:rsidR="00A52F0E" w:rsidRPr="0046416D" w:rsidRDefault="00A52F0E" w:rsidP="00B1747C">
            <w:pPr>
              <w:spacing w:before="240" w:after="240"/>
              <w:rPr>
                <w:rFonts w:ascii="GHEA Grapalat" w:eastAsia="GHEA Grapalat" w:hAnsi="GHEA Grapalat" w:cs="GHEA Grapalat"/>
                <w:sz w:val="18"/>
                <w:szCs w:val="18"/>
              </w:rPr>
            </w:pPr>
          </w:p>
        </w:tc>
      </w:tr>
      <w:tr w:rsidR="00A52F0E" w:rsidRPr="0046416D" w14:paraId="5180C0EA" w14:textId="77777777" w:rsidTr="00B1747C">
        <w:tc>
          <w:tcPr>
            <w:tcW w:w="2835" w:type="dxa"/>
            <w:shd w:val="clear" w:color="auto" w:fill="D9E2F3"/>
            <w:vAlign w:val="center"/>
          </w:tcPr>
          <w:p w14:paraId="4636169C" w14:textId="77777777" w:rsidR="00A52F0E" w:rsidRPr="0046416D"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240E3E82" w14:textId="77777777" w:rsidR="00A52F0E" w:rsidRPr="0046416D" w:rsidRDefault="00A52F0E" w:rsidP="00B1747C">
            <w:pPr>
              <w:spacing w:before="240" w:after="240"/>
              <w:rPr>
                <w:rFonts w:ascii="GHEA Grapalat" w:eastAsia="GHEA Grapalat" w:hAnsi="GHEA Grapalat" w:cs="GHEA Grapalat"/>
                <w:sz w:val="18"/>
                <w:szCs w:val="18"/>
              </w:rPr>
            </w:pPr>
          </w:p>
        </w:tc>
      </w:tr>
    </w:tbl>
    <w:p w14:paraId="5375B9FB" w14:textId="77777777" w:rsidR="00A52F0E" w:rsidRPr="0046416D" w:rsidRDefault="00A52F0E" w:rsidP="00A52F0E">
      <w:pPr>
        <w:pBdr>
          <w:top w:val="nil"/>
          <w:left w:val="nil"/>
          <w:bottom w:val="nil"/>
          <w:right w:val="nil"/>
          <w:between w:val="nil"/>
        </w:pBdr>
        <w:spacing w:before="240"/>
        <w:rPr>
          <w:rFonts w:ascii="GHEA Grapalat" w:eastAsia="GHEA Grapalat" w:hAnsi="GHEA Grapalat" w:cs="GHEA Grapalat"/>
          <w:i/>
          <w:sz w:val="18"/>
          <w:szCs w:val="18"/>
        </w:rPr>
      </w:pPr>
      <w:r w:rsidRPr="0046416D">
        <w:rPr>
          <w:rFonts w:ascii="GHEA Grapalat" w:eastAsia="GHEA Grapalat" w:hAnsi="GHEA Grapalat" w:cs="GHEA Grapalat"/>
          <w:i/>
          <w:sz w:val="18"/>
          <w:szCs w:val="18"/>
        </w:rPr>
        <w:br w:type="page"/>
      </w:r>
    </w:p>
    <w:p w14:paraId="666CBE61" w14:textId="77777777" w:rsidR="00A52F0E" w:rsidRPr="0046416D"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46416D">
        <w:rPr>
          <w:rFonts w:ascii="GHEA Grapalat" w:eastAsia="GHEA Grapalat" w:hAnsi="GHEA Grapalat" w:cs="GHEA Grapalat"/>
          <w:b/>
          <w:color w:val="000000"/>
          <w:sz w:val="18"/>
          <w:szCs w:val="18"/>
        </w:rPr>
        <w:lastRenderedPageBreak/>
        <w:t>Լրացուցիչ նշումներ</w:t>
      </w:r>
    </w:p>
    <w:p w14:paraId="74D0742A" w14:textId="77777777" w:rsidR="00A52F0E" w:rsidRPr="0046416D"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46416D" w14:paraId="75AC098B" w14:textId="77777777" w:rsidTr="00B1747C">
        <w:tc>
          <w:tcPr>
            <w:tcW w:w="9016" w:type="dxa"/>
            <w:shd w:val="clear" w:color="auto" w:fill="DEEAF6"/>
          </w:tcPr>
          <w:p w14:paraId="7C0562CB" w14:textId="77777777" w:rsidR="00A52F0E" w:rsidRPr="0046416D" w:rsidRDefault="00A52F0E" w:rsidP="00B1747C">
            <w:pPr>
              <w:spacing w:before="240" w:after="160" w:line="259" w:lineRule="auto"/>
              <w:rPr>
                <w:rFonts w:ascii="GHEA Grapalat" w:eastAsia="GHEA Grapalat" w:hAnsi="GHEA Grapalat" w:cs="GHEA Grapalat"/>
                <w:i/>
                <w:color w:val="000000"/>
                <w:sz w:val="18"/>
                <w:szCs w:val="18"/>
              </w:rPr>
            </w:pPr>
            <w:r w:rsidRPr="0046416D">
              <w:rPr>
                <w:rFonts w:ascii="GHEA Grapalat" w:eastAsia="GHEA Grapalat" w:hAnsi="GHEA Grapalat"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46416D" w14:paraId="16CD5A5E" w14:textId="77777777" w:rsidTr="00B1747C">
        <w:trPr>
          <w:trHeight w:val="10187"/>
        </w:trPr>
        <w:tc>
          <w:tcPr>
            <w:tcW w:w="9016" w:type="dxa"/>
            <w:shd w:val="clear" w:color="auto" w:fill="auto"/>
          </w:tcPr>
          <w:p w14:paraId="63F706D1" w14:textId="77777777" w:rsidR="00A52F0E" w:rsidRPr="0046416D" w:rsidRDefault="00A52F0E" w:rsidP="00B1747C">
            <w:pPr>
              <w:rPr>
                <w:rFonts w:ascii="GHEA Grapalat" w:eastAsia="GHEA Grapalat" w:hAnsi="GHEA Grapalat" w:cs="GHEA Grapalat"/>
                <w:b/>
                <w:color w:val="000000"/>
                <w:sz w:val="18"/>
                <w:szCs w:val="18"/>
              </w:rPr>
            </w:pPr>
          </w:p>
        </w:tc>
      </w:tr>
    </w:tbl>
    <w:p w14:paraId="5F1084D7" w14:textId="77777777" w:rsidR="00A52F0E" w:rsidRPr="0046416D"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p w14:paraId="17C50AE4" w14:textId="77777777" w:rsidR="00A52F0E" w:rsidRPr="0046416D" w:rsidRDefault="00A52F0E" w:rsidP="00A52F0E">
      <w:pPr>
        <w:pStyle w:val="BodyTextIndent3"/>
        <w:spacing w:line="240" w:lineRule="auto"/>
        <w:jc w:val="right"/>
        <w:rPr>
          <w:rFonts w:ascii="GHEA Grapalat" w:hAnsi="GHEA Grapalat" w:cs="Arial"/>
          <w:b/>
          <w:sz w:val="18"/>
          <w:szCs w:val="18"/>
        </w:rPr>
      </w:pPr>
    </w:p>
    <w:p w14:paraId="7D3F9E0C"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0C9F2EAB"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51CE16C9"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6A4CED7E" w14:textId="77777777" w:rsidR="00A52F0E" w:rsidRPr="0046416D" w:rsidRDefault="00A52F0E" w:rsidP="00A52F0E">
      <w:pPr>
        <w:pStyle w:val="BodyTextIndent3"/>
        <w:spacing w:line="240" w:lineRule="auto"/>
        <w:ind w:firstLine="0"/>
        <w:jc w:val="left"/>
        <w:rPr>
          <w:rFonts w:ascii="GHEA Grapalat" w:hAnsi="GHEA Grapalat"/>
          <w:i/>
          <w:sz w:val="18"/>
          <w:szCs w:val="18"/>
          <w:lang w:val="hy-AM"/>
        </w:rPr>
      </w:pPr>
    </w:p>
    <w:p w14:paraId="243FD7C3"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40451747"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359AC48D"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0D733330" w14:textId="77777777" w:rsidR="00A52F0E" w:rsidRPr="0046416D" w:rsidRDefault="00A52F0E" w:rsidP="00A52F0E">
      <w:pPr>
        <w:pStyle w:val="BodyTextIndent3"/>
        <w:spacing w:line="240" w:lineRule="auto"/>
        <w:ind w:firstLine="0"/>
        <w:jc w:val="left"/>
        <w:rPr>
          <w:rFonts w:ascii="GHEA Grapalat" w:hAnsi="GHEA Grapalat"/>
          <w:b/>
          <w:sz w:val="18"/>
          <w:szCs w:val="18"/>
          <w:lang w:val="hy-AM"/>
        </w:rPr>
      </w:pPr>
    </w:p>
    <w:p w14:paraId="177F6360" w14:textId="77777777" w:rsidR="00A52F0E" w:rsidRPr="0046416D" w:rsidRDefault="00A52F0E" w:rsidP="00A52F0E">
      <w:pPr>
        <w:spacing w:line="360" w:lineRule="auto"/>
        <w:jc w:val="center"/>
        <w:rPr>
          <w:rFonts w:ascii="GHEA Grapalat" w:eastAsia="GHEA Grapalat" w:hAnsi="GHEA Grapalat" w:cs="GHEA Grapalat"/>
          <w:b/>
          <w:sz w:val="18"/>
          <w:szCs w:val="18"/>
        </w:rPr>
      </w:pPr>
    </w:p>
    <w:p w14:paraId="0D14106D" w14:textId="77777777" w:rsidR="00A52F0E" w:rsidRPr="0046416D" w:rsidRDefault="00A52F0E" w:rsidP="00A52F0E">
      <w:pPr>
        <w:spacing w:line="360" w:lineRule="auto"/>
        <w:jc w:val="center"/>
        <w:rPr>
          <w:rFonts w:ascii="GHEA Grapalat" w:eastAsia="GHEA Grapalat" w:hAnsi="GHEA Grapalat" w:cs="GHEA Grapalat"/>
          <w:b/>
          <w:sz w:val="18"/>
          <w:szCs w:val="18"/>
        </w:rPr>
      </w:pPr>
    </w:p>
    <w:p w14:paraId="55C6E210" w14:textId="77777777" w:rsidR="00A52F0E" w:rsidRPr="0046416D" w:rsidRDefault="00A52F0E" w:rsidP="00A52F0E">
      <w:pPr>
        <w:spacing w:line="360" w:lineRule="auto"/>
        <w:jc w:val="center"/>
        <w:rPr>
          <w:rFonts w:ascii="GHEA Grapalat" w:eastAsia="GHEA Grapalat" w:hAnsi="GHEA Grapalat" w:cs="GHEA Grapalat"/>
          <w:b/>
          <w:sz w:val="18"/>
          <w:szCs w:val="18"/>
        </w:rPr>
      </w:pPr>
      <w:r w:rsidRPr="0046416D">
        <w:rPr>
          <w:rFonts w:ascii="GHEA Grapalat" w:eastAsia="GHEA Grapalat" w:hAnsi="GHEA Grapalat" w:cs="GHEA Grapalat"/>
          <w:b/>
          <w:sz w:val="18"/>
          <w:szCs w:val="18"/>
        </w:rPr>
        <w:t>I. Հայտարարագրի լրացման կարգը</w:t>
      </w:r>
    </w:p>
    <w:p w14:paraId="49DB700E" w14:textId="77777777" w:rsidR="00A52F0E" w:rsidRPr="0046416D"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0266A6AD"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3714E94E"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46416D" w:rsidRDefault="00A52F0E" w:rsidP="00A52F0E">
      <w:pPr>
        <w:numPr>
          <w:ilvl w:val="1"/>
          <w:numId w:val="30"/>
        </w:numP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6416D">
        <w:rPr>
          <w:rFonts w:ascii="GHEA Grapalat" w:eastAsia="GHEA Grapalat" w:hAnsi="GHEA Grapalat" w:cs="GHEA Grapalat"/>
          <w:sz w:val="18"/>
          <w:szCs w:val="18"/>
          <w:lang w:val="hy-AM"/>
        </w:rPr>
        <w:t xml:space="preserve">սույն ընթացակարգի </w:t>
      </w:r>
      <w:r w:rsidRPr="0046416D">
        <w:rPr>
          <w:rFonts w:ascii="GHEA Grapalat" w:eastAsia="GHEA Grapalat" w:hAnsi="GHEA Grapalat" w:cs="GHEA Grapalat"/>
          <w:sz w:val="18"/>
          <w:szCs w:val="18"/>
        </w:rPr>
        <w:t>հայտում ներառվող փաստաթղթերը.</w:t>
      </w:r>
    </w:p>
    <w:p w14:paraId="1BB6535F" w14:textId="77777777" w:rsidR="00A52F0E" w:rsidRPr="0046416D" w:rsidRDefault="00A52F0E" w:rsidP="00A52F0E">
      <w:pPr>
        <w:numPr>
          <w:ilvl w:val="1"/>
          <w:numId w:val="30"/>
        </w:numP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46416D" w:rsidRDefault="00A52F0E" w:rsidP="00A52F0E">
      <w:pPr>
        <w:spacing w:line="276" w:lineRule="auto"/>
        <w:ind w:firstLine="567"/>
        <w:jc w:val="both"/>
        <w:rPr>
          <w:rFonts w:ascii="GHEA Grapalat" w:eastAsia="GHEA Grapalat" w:hAnsi="GHEA Grapalat" w:cs="GHEA Grapalat"/>
          <w:sz w:val="18"/>
          <w:szCs w:val="18"/>
        </w:rPr>
      </w:pPr>
    </w:p>
    <w:p w14:paraId="4286E42C"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w:t>
      </w:r>
      <w:r w:rsidRPr="0046416D">
        <w:rPr>
          <w:rFonts w:ascii="GHEA Grapalat" w:eastAsia="GHEA Grapalat" w:hAnsi="GHEA Grapalat" w:cs="GHEA Grapalat"/>
          <w:color w:val="000000"/>
          <w:sz w:val="18"/>
          <w:szCs w:val="18"/>
        </w:rPr>
        <w:t xml:space="preserve"> 2-րդ բաժինը (Բաժնետոմսերի ցուցակման տվյալները)</w:t>
      </w:r>
      <w:r w:rsidRPr="0046416D">
        <w:rPr>
          <w:rFonts w:ascii="GHEA Grapalat" w:eastAsia="GHEA Grapalat" w:hAnsi="GHEA Grapalat" w:cs="GHEA Grapalat"/>
          <w:b/>
          <w:color w:val="000000"/>
          <w:sz w:val="18"/>
          <w:szCs w:val="18"/>
        </w:rPr>
        <w:t xml:space="preserve"> </w:t>
      </w:r>
      <w:r w:rsidRPr="0046416D">
        <w:rPr>
          <w:rFonts w:ascii="GHEA Grapalat" w:eastAsia="GHEA Grapalat" w:hAnsi="GHEA Grapalat" w:cs="GHEA Grapalat"/>
          <w:color w:val="000000"/>
          <w:sz w:val="18"/>
          <w:szCs w:val="18"/>
        </w:rPr>
        <w:t>լրացվում է, եթե Կազմակերպության կամ Կազմակերպություն</w:t>
      </w:r>
      <w:r w:rsidRPr="0046416D">
        <w:rPr>
          <w:rFonts w:ascii="GHEA Grapalat" w:eastAsia="GHEA Grapalat" w:hAnsi="GHEA Grapalat" w:cs="GHEA Grapalat"/>
          <w:sz w:val="18"/>
          <w:szCs w:val="18"/>
        </w:rPr>
        <w:t xml:space="preserve">ն </w:t>
      </w:r>
      <w:r w:rsidRPr="0046416D">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6416D">
        <w:rPr>
          <w:rFonts w:ascii="GHEA Grapalat" w:eastAsia="GHEA Grapalat" w:hAnsi="GHEA Grapalat" w:cs="GHEA Grapalat"/>
          <w:sz w:val="18"/>
          <w:szCs w:val="18"/>
        </w:rPr>
        <w:t>այս</w:t>
      </w:r>
      <w:r w:rsidRPr="0046416D">
        <w:rPr>
          <w:rFonts w:ascii="GHEA Grapalat" w:eastAsia="GHEA Grapalat" w:hAnsi="GHEA Grapalat" w:cs="GHEA Grapalat"/>
          <w:color w:val="000000"/>
          <w:sz w:val="18"/>
          <w:szCs w:val="18"/>
        </w:rPr>
        <w:t xml:space="preserve"> բաժինը լրացվում է Կազմակերպության կամ </w:t>
      </w:r>
      <w:r w:rsidRPr="0046416D">
        <w:rPr>
          <w:rFonts w:ascii="GHEA Grapalat" w:eastAsia="GHEA Grapalat" w:hAnsi="GHEA Grapalat" w:cs="GHEA Grapalat"/>
          <w:sz w:val="18"/>
          <w:szCs w:val="18"/>
        </w:rPr>
        <w:t>Կազմակերպությունն</w:t>
      </w:r>
      <w:r w:rsidRPr="0046416D">
        <w:rPr>
          <w:rFonts w:ascii="GHEA Grapalat" w:eastAsia="GHEA Grapalat" w:hAnsi="GHEA Grapalat" w:cs="GHEA Grapalat"/>
          <w:color w:val="000000"/>
          <w:sz w:val="18"/>
          <w:szCs w:val="18"/>
        </w:rPr>
        <w:t xml:space="preserve"> ամբողջությամբ վերահսկող այլ իրավաբանական անձի համար։ </w:t>
      </w:r>
      <w:r w:rsidRPr="0046416D">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6416D">
        <w:rPr>
          <w:rFonts w:ascii="GHEA Grapalat" w:eastAsia="GHEA Grapalat" w:hAnsi="GHEA Grapalat" w:cs="GHEA Grapalat"/>
          <w:color w:val="000000"/>
          <w:sz w:val="18"/>
          <w:szCs w:val="18"/>
        </w:rPr>
        <w:t>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4BEC375D"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«Վերահսկողության մակարդակը» ենթաբաժինը լրացվում է, եթե հայտարարագրի 2</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18EED6D2"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46416D">
        <w:rPr>
          <w:rFonts w:ascii="GHEA Grapalat" w:eastAsia="GHEA Grapalat" w:hAnsi="GHEA Grapalat" w:cs="GHEA Grapalat"/>
          <w:b/>
          <w:color w:val="000000"/>
          <w:sz w:val="18"/>
          <w:szCs w:val="18"/>
        </w:rPr>
        <w:t xml:space="preserve"> </w:t>
      </w:r>
      <w:r w:rsidRPr="0046416D">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1DB3FC46"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w:t>
      </w:r>
      <w:r w:rsidRPr="0046416D">
        <w:rPr>
          <w:rFonts w:ascii="GHEA Grapalat" w:eastAsia="GHEA Grapalat" w:hAnsi="GHEA Grapalat" w:cs="GHEA Grapalat"/>
          <w:sz w:val="18"/>
          <w:szCs w:val="18"/>
        </w:rPr>
        <w:lastRenderedPageBreak/>
        <w:t>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047F4E84"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22F3CFDC"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00F5AE7F"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6416D">
        <w:rPr>
          <w:rFonts w:ascii="Cambria Math" w:eastAsia="GHEA Grapalat" w:hAnsi="Cambria Math" w:cs="GHEA Grapalat"/>
          <w:sz w:val="18"/>
          <w:szCs w:val="18"/>
        </w:rPr>
        <w:t>․</w:t>
      </w:r>
    </w:p>
    <w:p w14:paraId="1D4222CF"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w:t>
      </w:r>
      <w:r w:rsidRPr="0046416D">
        <w:rPr>
          <w:rFonts w:ascii="Cambria Math" w:eastAsia="GHEA Grapalat" w:hAnsi="Cambria Math" w:cs="GHEA Grapalat"/>
          <w:sz w:val="18"/>
          <w:szCs w:val="18"/>
        </w:rPr>
        <w:t>․</w:t>
      </w:r>
      <w:r w:rsidRPr="0046416D">
        <w:rPr>
          <w:rFonts w:ascii="GHEA Grapalat" w:eastAsia="GHEA Grapalat" w:hAnsi="GHEA Grapalat" w:cs="GHEA Grapalat"/>
          <w:sz w:val="18"/>
          <w:szCs w:val="18"/>
        </w:rPr>
        <w:t xml:space="preserve"> Այս ենթաբաժնի «</w:t>
      </w:r>
      <w:r w:rsidRPr="0046416D">
        <w:rPr>
          <w:rFonts w:ascii="GHEA Grapalat" w:eastAsia="GHEA Grapalat" w:hAnsi="GHEA Grapalat" w:cs="GHEA Grapalat"/>
          <w:b/>
          <w:sz w:val="18"/>
          <w:szCs w:val="18"/>
        </w:rPr>
        <w:t>ա</w:t>
      </w:r>
      <w:r w:rsidRPr="0046416D">
        <w:rPr>
          <w:rFonts w:ascii="GHEA Grapalat" w:eastAsia="GHEA Grapalat" w:hAnsi="GHEA Grapalat"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w:t>
      </w:r>
      <w:r w:rsidRPr="0046416D">
        <w:rPr>
          <w:rFonts w:ascii="GHEA Grapalat" w:eastAsia="GHEA Grapalat" w:hAnsi="GHEA Grapalat" w:cs="GHEA Grapalat"/>
          <w:sz w:val="18"/>
          <w:szCs w:val="18"/>
        </w:rPr>
        <w:lastRenderedPageBreak/>
        <w:t>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բ</w:t>
      </w:r>
      <w:r w:rsidRPr="0046416D">
        <w:rPr>
          <w:rFonts w:ascii="Cambria Math" w:eastAsia="GHEA Grapalat" w:hAnsi="Cambria Math" w:cs="GHEA Grapalat"/>
          <w:sz w:val="18"/>
          <w:szCs w:val="18"/>
        </w:rPr>
        <w:t>․</w:t>
      </w:r>
      <w:r w:rsidRPr="0046416D">
        <w:rPr>
          <w:rFonts w:ascii="GHEA Grapalat" w:eastAsia="GHEA Grapalat" w:hAnsi="GHEA Grapalat" w:cs="GHEA Grapalat"/>
          <w:sz w:val="18"/>
          <w:szCs w:val="18"/>
        </w:rPr>
        <w:t xml:space="preserve"> Այս ենթաբաժնի «</w:t>
      </w:r>
      <w:r w:rsidRPr="0046416D">
        <w:rPr>
          <w:rFonts w:ascii="GHEA Grapalat" w:eastAsia="GHEA Grapalat" w:hAnsi="GHEA Grapalat" w:cs="GHEA Grapalat"/>
          <w:b/>
          <w:sz w:val="18"/>
          <w:szCs w:val="18"/>
        </w:rPr>
        <w:t>բ</w:t>
      </w:r>
      <w:r w:rsidRPr="0046416D">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գ</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գ</w:t>
      </w:r>
      <w:r w:rsidRPr="0046416D">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7" w:name="_heading=h.gjdgxs" w:colFirst="0" w:colLast="0"/>
      <w:bookmarkEnd w:id="7"/>
      <w:r w:rsidRPr="0046416D">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6416D">
        <w:rPr>
          <w:rFonts w:ascii="Cambria Math" w:eastAsia="Cambria Math" w:hAnsi="Cambria Math" w:cs="Cambria Math"/>
          <w:sz w:val="18"/>
          <w:szCs w:val="18"/>
        </w:rPr>
        <w:t>․</w:t>
      </w:r>
      <w:r w:rsidRPr="0046416D">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6416D">
        <w:rPr>
          <w:rFonts w:ascii="Cambria Math" w:eastAsia="GHEA Grapalat" w:hAnsi="Cambria Math" w:cs="GHEA Grapalat"/>
          <w:sz w:val="18"/>
          <w:szCs w:val="18"/>
        </w:rPr>
        <w:t>․</w:t>
      </w:r>
    </w:p>
    <w:p w14:paraId="21EBB0D6"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ա</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ա</w:t>
      </w:r>
      <w:r w:rsidRPr="0046416D">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բ</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բ</w:t>
      </w:r>
      <w:r w:rsidRPr="0046416D">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գ</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գ</w:t>
      </w:r>
      <w:r w:rsidRPr="0046416D">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դ</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դ</w:t>
      </w:r>
      <w:r w:rsidRPr="0046416D">
        <w:rPr>
          <w:rFonts w:ascii="GHEA Grapalat" w:eastAsia="GHEA Grapalat" w:hAnsi="GHEA Grapalat" w:cs="GHEA Grapalat"/>
          <w:sz w:val="18"/>
          <w:szCs w:val="18"/>
        </w:rPr>
        <w:t>»</w:t>
      </w:r>
      <w:r w:rsidRPr="0046416D">
        <w:rPr>
          <w:rFonts w:ascii="GHEA Grapalat" w:eastAsia="GHEA Grapalat" w:hAnsi="GHEA Grapalat" w:cs="GHEA Grapalat"/>
          <w:b/>
          <w:sz w:val="18"/>
          <w:szCs w:val="18"/>
        </w:rPr>
        <w:t xml:space="preserve"> </w:t>
      </w:r>
      <w:r w:rsidRPr="0046416D">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46416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ե</w:t>
      </w:r>
      <w:r w:rsidRPr="0046416D">
        <w:rPr>
          <w:rFonts w:ascii="Cambria Math" w:eastAsia="GHEA Grapalat" w:hAnsi="Cambria Math" w:cs="GHEA Grapalat"/>
          <w:sz w:val="18"/>
          <w:szCs w:val="18"/>
        </w:rPr>
        <w:t xml:space="preserve">․ </w:t>
      </w:r>
      <w:r w:rsidRPr="0046416D">
        <w:rPr>
          <w:rFonts w:ascii="GHEA Grapalat" w:eastAsia="GHEA Grapalat" w:hAnsi="GHEA Grapalat" w:cs="GHEA Grapalat"/>
          <w:sz w:val="18"/>
          <w:szCs w:val="18"/>
        </w:rPr>
        <w:t>Այս ենթաբաժնի «</w:t>
      </w:r>
      <w:r w:rsidRPr="0046416D">
        <w:rPr>
          <w:rFonts w:ascii="GHEA Grapalat" w:eastAsia="GHEA Grapalat" w:hAnsi="GHEA Grapalat" w:cs="GHEA Grapalat"/>
          <w:b/>
          <w:sz w:val="18"/>
          <w:szCs w:val="18"/>
        </w:rPr>
        <w:t>ե</w:t>
      </w:r>
      <w:r w:rsidRPr="0046416D">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w:t>
      </w:r>
      <w:r w:rsidRPr="0046416D">
        <w:rPr>
          <w:rFonts w:ascii="GHEA Grapalat" w:eastAsia="GHEA Grapalat" w:hAnsi="GHEA Grapalat" w:cs="GHEA Grapalat"/>
          <w:sz w:val="18"/>
          <w:szCs w:val="18"/>
        </w:rPr>
        <w:lastRenderedPageBreak/>
        <w:t>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A37843B"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6416D">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6416D">
        <w:rPr>
          <w:rFonts w:ascii="GHEA Grapalat" w:eastAsia="GHEA Grapalat" w:hAnsi="GHEA Grapalat" w:cs="GHEA Grapalat"/>
          <w:color w:val="000000"/>
          <w:sz w:val="18"/>
          <w:szCs w:val="18"/>
        </w:rPr>
        <w:t xml:space="preserve">ենթակա է լրացման յուրաքանչյուր </w:t>
      </w:r>
      <w:r w:rsidRPr="0046416D">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6416D">
        <w:rPr>
          <w:rFonts w:ascii="GHEA Grapalat" w:eastAsia="GHEA Grapalat" w:hAnsi="GHEA Grapalat" w:cs="GHEA Grapalat"/>
          <w:color w:val="000000"/>
          <w:sz w:val="18"/>
          <w:szCs w:val="18"/>
        </w:rPr>
        <w:t>Այս բաժնում ենթաբաժինները լրացվում են հետևյալ կանոններով</w:t>
      </w:r>
      <w:r w:rsidRPr="0046416D">
        <w:rPr>
          <w:rFonts w:ascii="Cambria Math" w:eastAsia="GHEA Grapalat" w:hAnsi="Cambria Math" w:cs="GHEA Grapalat"/>
          <w:color w:val="000000"/>
          <w:sz w:val="18"/>
          <w:szCs w:val="18"/>
        </w:rPr>
        <w:t>․</w:t>
      </w:r>
    </w:p>
    <w:p w14:paraId="2ED89FE1"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46416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46416D"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0835D448"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46416D"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6416D">
        <w:rPr>
          <w:rFonts w:ascii="GHEA Grapalat" w:eastAsia="GHEA Grapalat" w:hAnsi="GHEA Grapalat" w:cs="GHEA Grapalat"/>
          <w:sz w:val="18"/>
          <w:szCs w:val="18"/>
        </w:rPr>
        <w:t xml:space="preserve">Հայտարարագիրը լրացնում և ստորագրում է հայտը ներկայացնող անձը։ </w:t>
      </w:r>
    </w:p>
    <w:p w14:paraId="4CCC00F6"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94DB3AF"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4F32401"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3EB915A0"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5D7F7E1B"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7F15A99F"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7D193477"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p>
    <w:p w14:paraId="4AFEB53D" w14:textId="77777777" w:rsidR="00A52F0E" w:rsidRPr="0046416D" w:rsidRDefault="00A52F0E" w:rsidP="00A52F0E">
      <w:pPr>
        <w:pStyle w:val="BodyTextIndent3"/>
        <w:spacing w:line="240" w:lineRule="auto"/>
        <w:ind w:left="360" w:firstLine="0"/>
        <w:rPr>
          <w:rFonts w:ascii="GHEA Grapalat" w:hAnsi="GHEA Grapalat"/>
          <w:i/>
          <w:sz w:val="18"/>
          <w:szCs w:val="18"/>
          <w:lang w:val="hy-AM"/>
        </w:rPr>
      </w:pPr>
      <w:r w:rsidRPr="0046416D">
        <w:rPr>
          <w:rFonts w:ascii="GHEA Grapalat" w:hAnsi="GHEA Grapalat" w:cs="Sylfaen"/>
          <w:i/>
          <w:sz w:val="18"/>
          <w:szCs w:val="18"/>
          <w:lang w:val="hy-AM" w:eastAsia="ru-RU"/>
        </w:rPr>
        <w:t>*</w:t>
      </w:r>
      <w:r w:rsidRPr="0046416D">
        <w:rPr>
          <w:rFonts w:ascii="GHEA Grapalat" w:hAnsi="GHEA Grapalat"/>
          <w:i/>
          <w:sz w:val="18"/>
          <w:szCs w:val="18"/>
          <w:lang w:val="af-ZA"/>
        </w:rPr>
        <w:t xml:space="preserve"> </w:t>
      </w:r>
      <w:r w:rsidRPr="0046416D">
        <w:rPr>
          <w:rFonts w:ascii="GHEA Grapalat" w:hAnsi="GHEA Grapalat"/>
          <w:i/>
          <w:sz w:val="18"/>
          <w:szCs w:val="18"/>
          <w:lang w:val="hy-AM"/>
        </w:rPr>
        <w:t>լրացվում</w:t>
      </w:r>
      <w:r w:rsidRPr="0046416D">
        <w:rPr>
          <w:rFonts w:ascii="GHEA Grapalat" w:hAnsi="GHEA Grapalat"/>
          <w:i/>
          <w:sz w:val="18"/>
          <w:szCs w:val="18"/>
          <w:lang w:val="af-ZA"/>
        </w:rPr>
        <w:t xml:space="preserve"> </w:t>
      </w:r>
      <w:r w:rsidRPr="0046416D">
        <w:rPr>
          <w:rFonts w:ascii="GHEA Grapalat" w:hAnsi="GHEA Grapalat"/>
          <w:i/>
          <w:sz w:val="18"/>
          <w:szCs w:val="18"/>
          <w:lang w:val="hy-AM"/>
        </w:rPr>
        <w:t>է</w:t>
      </w:r>
      <w:r w:rsidRPr="0046416D">
        <w:rPr>
          <w:rFonts w:ascii="GHEA Grapalat" w:hAnsi="GHEA Grapalat"/>
          <w:i/>
          <w:sz w:val="18"/>
          <w:szCs w:val="18"/>
          <w:lang w:val="af-ZA"/>
        </w:rPr>
        <w:t xml:space="preserve"> </w:t>
      </w:r>
      <w:r w:rsidRPr="0046416D">
        <w:rPr>
          <w:rFonts w:ascii="GHEA Grapalat" w:hAnsi="GHEA Grapalat"/>
          <w:i/>
          <w:sz w:val="18"/>
          <w:szCs w:val="18"/>
          <w:lang w:val="hy-AM"/>
        </w:rPr>
        <w:t>հանձնաժողովի</w:t>
      </w:r>
      <w:r w:rsidRPr="0046416D">
        <w:rPr>
          <w:rFonts w:ascii="GHEA Grapalat" w:hAnsi="GHEA Grapalat"/>
          <w:i/>
          <w:sz w:val="18"/>
          <w:szCs w:val="18"/>
          <w:lang w:val="af-ZA"/>
        </w:rPr>
        <w:t xml:space="preserve"> </w:t>
      </w:r>
      <w:r w:rsidRPr="0046416D">
        <w:rPr>
          <w:rFonts w:ascii="GHEA Grapalat" w:hAnsi="GHEA Grapalat"/>
          <w:i/>
          <w:sz w:val="18"/>
          <w:szCs w:val="18"/>
          <w:lang w:val="hy-AM"/>
        </w:rPr>
        <w:t>քարտուղարի</w:t>
      </w:r>
      <w:r w:rsidRPr="0046416D">
        <w:rPr>
          <w:rFonts w:ascii="GHEA Grapalat" w:hAnsi="GHEA Grapalat"/>
          <w:i/>
          <w:sz w:val="18"/>
          <w:szCs w:val="18"/>
          <w:lang w:val="af-ZA"/>
        </w:rPr>
        <w:t xml:space="preserve"> </w:t>
      </w:r>
      <w:r w:rsidRPr="0046416D">
        <w:rPr>
          <w:rFonts w:ascii="GHEA Grapalat" w:hAnsi="GHEA Grapalat"/>
          <w:i/>
          <w:sz w:val="18"/>
          <w:szCs w:val="18"/>
          <w:lang w:val="hy-AM"/>
        </w:rPr>
        <w:t>կողմից</w:t>
      </w:r>
      <w:r w:rsidRPr="0046416D">
        <w:rPr>
          <w:rFonts w:ascii="GHEA Grapalat" w:hAnsi="GHEA Grapalat"/>
          <w:i/>
          <w:sz w:val="18"/>
          <w:szCs w:val="18"/>
          <w:lang w:val="af-ZA"/>
        </w:rPr>
        <w:t xml:space="preserve">` </w:t>
      </w:r>
      <w:r w:rsidRPr="0046416D">
        <w:rPr>
          <w:rFonts w:ascii="GHEA Grapalat" w:hAnsi="GHEA Grapalat"/>
          <w:i/>
          <w:sz w:val="18"/>
          <w:szCs w:val="18"/>
          <w:lang w:val="hy-AM"/>
        </w:rPr>
        <w:t>մինչև</w:t>
      </w:r>
      <w:r w:rsidRPr="0046416D">
        <w:rPr>
          <w:rFonts w:ascii="GHEA Grapalat" w:hAnsi="GHEA Grapalat"/>
          <w:i/>
          <w:sz w:val="18"/>
          <w:szCs w:val="18"/>
          <w:lang w:val="af-ZA"/>
        </w:rPr>
        <w:t xml:space="preserve"> </w:t>
      </w:r>
      <w:r w:rsidRPr="0046416D">
        <w:rPr>
          <w:rFonts w:ascii="GHEA Grapalat" w:hAnsi="GHEA Grapalat"/>
          <w:i/>
          <w:sz w:val="18"/>
          <w:szCs w:val="18"/>
          <w:lang w:val="hy-AM"/>
        </w:rPr>
        <w:t>հրավերը</w:t>
      </w:r>
      <w:r w:rsidRPr="0046416D">
        <w:rPr>
          <w:rFonts w:ascii="GHEA Grapalat" w:hAnsi="GHEA Grapalat"/>
          <w:i/>
          <w:sz w:val="18"/>
          <w:szCs w:val="18"/>
          <w:lang w:val="af-ZA"/>
        </w:rPr>
        <w:t xml:space="preserve"> </w:t>
      </w:r>
      <w:r w:rsidRPr="0046416D">
        <w:rPr>
          <w:rFonts w:ascii="GHEA Grapalat" w:hAnsi="GHEA Grapalat"/>
          <w:i/>
          <w:sz w:val="18"/>
          <w:szCs w:val="18"/>
          <w:lang w:val="hy-AM"/>
        </w:rPr>
        <w:t>տեղեկագրում</w:t>
      </w:r>
      <w:r w:rsidRPr="0046416D">
        <w:rPr>
          <w:rFonts w:ascii="GHEA Grapalat" w:hAnsi="GHEA Grapalat"/>
          <w:i/>
          <w:sz w:val="18"/>
          <w:szCs w:val="18"/>
          <w:lang w:val="af-ZA"/>
        </w:rPr>
        <w:t xml:space="preserve"> </w:t>
      </w:r>
      <w:r w:rsidRPr="0046416D">
        <w:rPr>
          <w:rFonts w:ascii="GHEA Grapalat" w:hAnsi="GHEA Grapalat"/>
          <w:i/>
          <w:sz w:val="18"/>
          <w:szCs w:val="18"/>
          <w:lang w:val="hy-AM"/>
        </w:rPr>
        <w:t>հրապարակելը:</w:t>
      </w:r>
    </w:p>
    <w:p w14:paraId="287BB051" w14:textId="77777777" w:rsidR="00A52F0E" w:rsidRPr="0046416D" w:rsidRDefault="00A52F0E" w:rsidP="00A52F0E">
      <w:pPr>
        <w:pStyle w:val="BodyTextIndent3"/>
        <w:spacing w:line="240" w:lineRule="auto"/>
        <w:ind w:left="360" w:firstLine="0"/>
        <w:rPr>
          <w:rFonts w:ascii="GHEA Grapalat" w:hAnsi="GHEA Grapalat" w:cs="Sylfaen"/>
          <w:i/>
          <w:sz w:val="18"/>
          <w:szCs w:val="18"/>
          <w:lang w:val="hy-AM" w:eastAsia="ru-RU"/>
        </w:rPr>
      </w:pPr>
      <w:r w:rsidRPr="0046416D">
        <w:rPr>
          <w:rFonts w:ascii="GHEA Grapalat" w:hAnsi="GHEA Grapalat" w:cs="Sylfaen"/>
          <w:i/>
          <w:sz w:val="18"/>
          <w:szCs w:val="18"/>
          <w:lang w:val="hy-AM" w:eastAsia="ru-RU"/>
        </w:rPr>
        <w:t>** 1.2</w:t>
      </w:r>
      <w:r w:rsidRPr="0046416D">
        <w:rPr>
          <w:rFonts w:ascii="GHEA Grapalat" w:hAnsi="GHEA Grapalat"/>
          <w:i/>
          <w:sz w:val="18"/>
          <w:szCs w:val="18"/>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46416D">
        <w:rPr>
          <w:rFonts w:ascii="GHEA Grapalat" w:hAnsi="GHEA Grapalat"/>
          <w:i/>
          <w:sz w:val="18"/>
          <w:szCs w:val="18"/>
          <w:lang w:val="hy-AM"/>
        </w:rPr>
        <w:t xml:space="preserve">մը, ինչպես նաև եթե մասնակիցը անհատ ձեռնարկատեր </w:t>
      </w:r>
      <w:r w:rsidRPr="0046416D">
        <w:rPr>
          <w:rFonts w:ascii="GHEA Grapalat" w:hAnsi="GHEA Grapalat"/>
          <w:i/>
          <w:sz w:val="18"/>
          <w:szCs w:val="18"/>
          <w:lang w:val="hy-AM"/>
        </w:rPr>
        <w:t>է կամ ֆիզիկական անձ։</w:t>
      </w:r>
    </w:p>
    <w:p w14:paraId="2C27CE05" w14:textId="77777777" w:rsidR="00B2572B" w:rsidRPr="0046416D" w:rsidRDefault="000B1088" w:rsidP="000B1088">
      <w:pPr>
        <w:pStyle w:val="BodyTextIndent3"/>
        <w:spacing w:line="240" w:lineRule="auto"/>
        <w:ind w:firstLine="0"/>
        <w:jc w:val="right"/>
        <w:rPr>
          <w:rFonts w:ascii="GHEA Grapalat" w:hAnsi="GHEA Grapalat" w:cs="Arial"/>
          <w:b/>
          <w:sz w:val="18"/>
          <w:szCs w:val="18"/>
          <w:lang w:val="hy-AM"/>
        </w:rPr>
      </w:pPr>
      <w:r w:rsidRPr="0046416D">
        <w:rPr>
          <w:rFonts w:ascii="GHEA Grapalat" w:hAnsi="GHEA Grapalat"/>
          <w:b/>
          <w:sz w:val="18"/>
          <w:szCs w:val="18"/>
          <w:lang w:val="hy-AM"/>
        </w:rPr>
        <w:t xml:space="preserve"> </w:t>
      </w:r>
      <w:r w:rsidRPr="0046416D">
        <w:rPr>
          <w:rFonts w:ascii="GHEA Grapalat" w:hAnsi="GHEA Grapalat"/>
          <w:b/>
          <w:sz w:val="18"/>
          <w:szCs w:val="18"/>
          <w:lang w:val="hy-AM"/>
        </w:rPr>
        <w:br w:type="page"/>
      </w:r>
      <w:r w:rsidR="00B2572B" w:rsidRPr="0046416D">
        <w:rPr>
          <w:rFonts w:ascii="GHEA Grapalat" w:hAnsi="GHEA Grapalat" w:cs="Sylfaen"/>
          <w:b/>
          <w:sz w:val="18"/>
          <w:szCs w:val="18"/>
          <w:lang w:val="hy-AM"/>
        </w:rPr>
        <w:lastRenderedPageBreak/>
        <w:t>Հավելված</w:t>
      </w:r>
      <w:r w:rsidR="00B2572B" w:rsidRPr="0046416D">
        <w:rPr>
          <w:rFonts w:ascii="GHEA Grapalat" w:hAnsi="GHEA Grapalat" w:cs="Arial"/>
          <w:b/>
          <w:sz w:val="18"/>
          <w:szCs w:val="18"/>
          <w:lang w:val="hy-AM"/>
        </w:rPr>
        <w:t xml:space="preserve"> </w:t>
      </w:r>
      <w:r w:rsidR="007B5542" w:rsidRPr="0046416D">
        <w:rPr>
          <w:rFonts w:ascii="GHEA Grapalat" w:hAnsi="GHEA Grapalat" w:cs="Arial"/>
          <w:b/>
          <w:sz w:val="18"/>
          <w:szCs w:val="18"/>
          <w:lang w:val="hy-AM"/>
        </w:rPr>
        <w:t>2</w:t>
      </w:r>
    </w:p>
    <w:p w14:paraId="0E17714F" w14:textId="29E1A7DA" w:rsidR="00B2572B" w:rsidRPr="0046416D" w:rsidRDefault="00A568CF" w:rsidP="00EF3662">
      <w:pPr>
        <w:pStyle w:val="BodyTextIndent3"/>
        <w:spacing w:line="240" w:lineRule="auto"/>
        <w:jc w:val="right"/>
        <w:rPr>
          <w:rFonts w:ascii="GHEA Grapalat" w:hAnsi="GHEA Grapalat" w:cs="Arial"/>
          <w:b/>
          <w:sz w:val="18"/>
          <w:szCs w:val="18"/>
          <w:lang w:val="hy-AM"/>
        </w:rPr>
      </w:pPr>
      <w:r w:rsidRPr="00A568CF">
        <w:rPr>
          <w:rFonts w:ascii="GHEA Grapalat" w:hAnsi="GHEA Grapalat"/>
          <w:b/>
          <w:sz w:val="18"/>
          <w:szCs w:val="18"/>
          <w:lang w:val="hy-AM"/>
        </w:rPr>
        <w:t>«ԿՄՀՔ-ԳՀԱՇՁԲ-22/52»</w:t>
      </w:r>
      <w:r w:rsidRPr="00A568CF">
        <w:rPr>
          <w:rFonts w:ascii="GHEA Grapalat" w:hAnsi="GHEA Grapalat"/>
          <w:i/>
          <w:sz w:val="18"/>
          <w:szCs w:val="18"/>
          <w:lang w:val="af-ZA"/>
        </w:rPr>
        <w:t xml:space="preserve"> </w:t>
      </w:r>
      <w:r w:rsidR="00B2572B" w:rsidRPr="00A568CF">
        <w:rPr>
          <w:rFonts w:ascii="GHEA Grapalat" w:hAnsi="GHEA Grapalat" w:cs="Sylfaen"/>
          <w:b/>
          <w:sz w:val="18"/>
          <w:szCs w:val="18"/>
          <w:lang w:val="hy-AM"/>
        </w:rPr>
        <w:t>ծ</w:t>
      </w:r>
      <w:r w:rsidR="00B2572B" w:rsidRPr="0046416D">
        <w:rPr>
          <w:rFonts w:ascii="GHEA Grapalat" w:hAnsi="GHEA Grapalat" w:cs="Sylfaen"/>
          <w:b/>
          <w:sz w:val="18"/>
          <w:szCs w:val="18"/>
          <w:lang w:val="hy-AM"/>
        </w:rPr>
        <w:t>ածկագրով</w:t>
      </w:r>
    </w:p>
    <w:p w14:paraId="34628EDC" w14:textId="70120E03" w:rsidR="00B2572B" w:rsidRPr="0046416D" w:rsidRDefault="00906338" w:rsidP="00EF3662">
      <w:pPr>
        <w:pStyle w:val="BodyTextIndent3"/>
        <w:spacing w:line="240" w:lineRule="auto"/>
        <w:jc w:val="right"/>
        <w:rPr>
          <w:rFonts w:ascii="GHEA Grapalat" w:hAnsi="GHEA Grapalat" w:cs="Arial"/>
          <w:b/>
          <w:sz w:val="18"/>
          <w:szCs w:val="18"/>
          <w:lang w:val="hy-AM"/>
        </w:rPr>
      </w:pPr>
      <w:r>
        <w:rPr>
          <w:rFonts w:ascii="GHEA Grapalat" w:hAnsi="GHEA Grapalat" w:cs="Sylfaen"/>
          <w:b/>
          <w:sz w:val="18"/>
          <w:szCs w:val="18"/>
          <w:lang w:val="hy-AM"/>
        </w:rPr>
        <w:t>Գնանշման հարցման</w:t>
      </w:r>
      <w:r w:rsidR="00B2572B" w:rsidRPr="0046416D">
        <w:rPr>
          <w:rFonts w:ascii="GHEA Grapalat" w:hAnsi="GHEA Grapalat" w:cs="Arial"/>
          <w:b/>
          <w:sz w:val="18"/>
          <w:szCs w:val="18"/>
          <w:lang w:val="hy-AM"/>
        </w:rPr>
        <w:t xml:space="preserve"> </w:t>
      </w:r>
      <w:r w:rsidR="00B2572B" w:rsidRPr="0046416D">
        <w:rPr>
          <w:rFonts w:ascii="GHEA Grapalat" w:hAnsi="GHEA Grapalat" w:cs="Sylfaen"/>
          <w:b/>
          <w:sz w:val="18"/>
          <w:szCs w:val="18"/>
          <w:lang w:val="hy-AM"/>
        </w:rPr>
        <w:t>հրավերի</w:t>
      </w:r>
    </w:p>
    <w:p w14:paraId="440F5960" w14:textId="77777777" w:rsidR="00B2572B" w:rsidRPr="0046416D" w:rsidRDefault="00B2572B" w:rsidP="00EF3662">
      <w:pPr>
        <w:rPr>
          <w:rFonts w:ascii="GHEA Grapalat" w:hAnsi="GHEA Grapalat"/>
          <w:sz w:val="18"/>
          <w:szCs w:val="18"/>
          <w:lang w:val="hy-AM"/>
        </w:rPr>
      </w:pPr>
    </w:p>
    <w:p w14:paraId="1BE48E58" w14:textId="77777777" w:rsidR="00B2572B" w:rsidRPr="0046416D" w:rsidRDefault="00B2572B" w:rsidP="00EF3662">
      <w:pPr>
        <w:ind w:firstLine="567"/>
        <w:jc w:val="center"/>
        <w:rPr>
          <w:rFonts w:ascii="GHEA Grapalat" w:hAnsi="GHEA Grapalat"/>
          <w:sz w:val="18"/>
          <w:szCs w:val="18"/>
          <w:lang w:val="hy-AM"/>
        </w:rPr>
      </w:pPr>
    </w:p>
    <w:p w14:paraId="2A3590F9" w14:textId="77777777" w:rsidR="00B2572B" w:rsidRPr="0046416D" w:rsidRDefault="00B2572B" w:rsidP="00EF3662">
      <w:pPr>
        <w:ind w:left="-66"/>
        <w:jc w:val="center"/>
        <w:rPr>
          <w:rFonts w:ascii="GHEA Grapalat" w:hAnsi="GHEA Grapalat"/>
          <w:b/>
          <w:sz w:val="18"/>
          <w:szCs w:val="18"/>
          <w:lang w:val="hy-AM"/>
        </w:rPr>
      </w:pPr>
      <w:r w:rsidRPr="0046416D">
        <w:rPr>
          <w:rFonts w:ascii="GHEA Grapalat" w:hAnsi="GHEA Grapalat"/>
          <w:b/>
          <w:sz w:val="18"/>
          <w:szCs w:val="18"/>
          <w:lang w:val="hy-AM"/>
        </w:rPr>
        <w:t>Գ Ն Ա Յ Ի Ն   Ա Ռ Ա Ջ Ա Ր Կ</w:t>
      </w:r>
    </w:p>
    <w:p w14:paraId="6407737A" w14:textId="77777777" w:rsidR="00B2572B" w:rsidRPr="0046416D" w:rsidRDefault="00B2572B" w:rsidP="00EF3662">
      <w:pPr>
        <w:ind w:firstLine="567"/>
        <w:rPr>
          <w:rFonts w:ascii="GHEA Grapalat" w:hAnsi="GHEA Grapalat"/>
          <w:sz w:val="18"/>
          <w:szCs w:val="18"/>
          <w:lang w:val="hy-AM"/>
        </w:rPr>
      </w:pPr>
    </w:p>
    <w:p w14:paraId="0CE5F30E" w14:textId="5F4C23EF" w:rsidR="00B2572B" w:rsidRPr="0046416D" w:rsidRDefault="00B2572B" w:rsidP="00EF3662">
      <w:pPr>
        <w:ind w:firstLine="567"/>
        <w:jc w:val="both"/>
        <w:rPr>
          <w:rFonts w:ascii="GHEA Grapalat" w:hAnsi="GHEA Grapalat" w:cs="Arial"/>
          <w:sz w:val="18"/>
          <w:szCs w:val="18"/>
          <w:lang w:val="hy-AM"/>
        </w:rPr>
      </w:pPr>
      <w:r w:rsidRPr="0046416D">
        <w:rPr>
          <w:rFonts w:ascii="GHEA Grapalat" w:hAnsi="GHEA Grapalat" w:cs="Arial"/>
          <w:sz w:val="18"/>
          <w:szCs w:val="18"/>
          <w:lang w:val="es-ES"/>
        </w:rPr>
        <w:t>Ուսումնասիրելով</w:t>
      </w:r>
      <w:r w:rsidR="00906338">
        <w:rPr>
          <w:rFonts w:ascii="GHEA Grapalat" w:hAnsi="GHEA Grapalat" w:cs="Arial"/>
          <w:sz w:val="18"/>
          <w:szCs w:val="18"/>
          <w:lang w:val="hy-AM"/>
        </w:rPr>
        <w:t xml:space="preserve"> </w:t>
      </w:r>
      <w:r w:rsidR="00906338" w:rsidRPr="00A568CF">
        <w:rPr>
          <w:rFonts w:ascii="GHEA Grapalat" w:hAnsi="GHEA Grapalat"/>
          <w:b/>
          <w:sz w:val="18"/>
          <w:szCs w:val="18"/>
          <w:lang w:val="hy-AM"/>
        </w:rPr>
        <w:t>«ԿՄՀՔ-ԳՀԱՇՁԲ-22/52»</w:t>
      </w:r>
      <w:r w:rsidR="00906338" w:rsidRPr="00A568CF">
        <w:rPr>
          <w:rFonts w:ascii="GHEA Grapalat" w:hAnsi="GHEA Grapalat"/>
          <w:i/>
          <w:sz w:val="18"/>
          <w:szCs w:val="18"/>
          <w:lang w:val="af-ZA"/>
        </w:rPr>
        <w:t xml:space="preserve"> </w:t>
      </w:r>
      <w:r w:rsidRPr="0046416D">
        <w:rPr>
          <w:rFonts w:ascii="GHEA Grapalat" w:hAnsi="GHEA Grapalat" w:cs="Arial"/>
          <w:sz w:val="18"/>
          <w:szCs w:val="18"/>
          <w:lang w:val="es-ES"/>
        </w:rPr>
        <w:t xml:space="preserve">ծածկագրով </w:t>
      </w:r>
      <w:r w:rsidR="00906338">
        <w:rPr>
          <w:rFonts w:ascii="GHEA Grapalat" w:hAnsi="GHEA Grapalat" w:cs="Arial"/>
          <w:sz w:val="18"/>
          <w:szCs w:val="18"/>
          <w:lang w:val="hy-AM"/>
        </w:rPr>
        <w:t>գնանշման հարցման</w:t>
      </w:r>
      <w:r w:rsidRPr="0046416D">
        <w:rPr>
          <w:rFonts w:ascii="GHEA Grapalat" w:hAnsi="GHEA Grapalat" w:cs="Arial"/>
          <w:sz w:val="18"/>
          <w:szCs w:val="18"/>
          <w:lang w:val="es-ES"/>
        </w:rPr>
        <w:t xml:space="preserve"> հրավերը, այդ թվում կնքվելիք  պայմանագրի նախագիծը</w:t>
      </w:r>
      <w:r w:rsidRPr="0046416D">
        <w:rPr>
          <w:rFonts w:ascii="GHEA Grapalat" w:hAnsi="GHEA Grapalat" w:cs="Arial"/>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t xml:space="preserve">     </w:t>
      </w:r>
      <w:r w:rsidRPr="0046416D">
        <w:rPr>
          <w:rFonts w:ascii="GHEA Grapalat" w:hAnsi="GHEA Grapalat"/>
          <w:sz w:val="18"/>
          <w:szCs w:val="18"/>
          <w:u w:val="single"/>
          <w:lang w:val="hy-AM"/>
        </w:rPr>
        <w:tab/>
      </w:r>
      <w:r w:rsidRPr="0046416D">
        <w:rPr>
          <w:rFonts w:ascii="GHEA Grapalat" w:hAnsi="GHEA Grapalat"/>
          <w:sz w:val="18"/>
          <w:szCs w:val="18"/>
          <w:u w:val="single"/>
          <w:lang w:val="hy-AM"/>
        </w:rPr>
        <w:tab/>
        <w:t xml:space="preserve">           </w:t>
      </w:r>
      <w:r w:rsidRPr="0046416D">
        <w:rPr>
          <w:rFonts w:ascii="GHEA Grapalat" w:hAnsi="GHEA Grapalat" w:cs="Arial"/>
          <w:sz w:val="18"/>
          <w:szCs w:val="18"/>
          <w:lang w:val="es-ES"/>
        </w:rPr>
        <w:t>-ն առաջարկում է</w:t>
      </w:r>
      <w:r w:rsidRPr="0046416D">
        <w:rPr>
          <w:rFonts w:ascii="GHEA Grapalat" w:hAnsi="GHEA Grapalat" w:cs="Arial"/>
          <w:sz w:val="18"/>
          <w:szCs w:val="18"/>
          <w:lang w:val="hy-AM"/>
        </w:rPr>
        <w:t xml:space="preserve">   </w:t>
      </w:r>
    </w:p>
    <w:p w14:paraId="6CAA0A7E" w14:textId="77777777" w:rsidR="00B2572B" w:rsidRPr="0046416D" w:rsidRDefault="00B2572B" w:rsidP="00EF3662">
      <w:pPr>
        <w:ind w:firstLine="567"/>
        <w:jc w:val="both"/>
        <w:rPr>
          <w:rFonts w:ascii="GHEA Grapalat" w:hAnsi="GHEA Grapalat" w:cs="Arial"/>
          <w:sz w:val="18"/>
          <w:szCs w:val="18"/>
        </w:rPr>
      </w:pPr>
      <w:bookmarkStart w:id="8" w:name="_Hlk23147299"/>
      <w:r w:rsidRPr="0046416D">
        <w:rPr>
          <w:rFonts w:ascii="GHEA Grapalat" w:hAnsi="GHEA Grapalat" w:cs="Sylfaen"/>
          <w:sz w:val="18"/>
          <w:szCs w:val="18"/>
          <w:vertAlign w:val="superscript"/>
          <w:lang w:val="hy-AM"/>
        </w:rPr>
        <w:t xml:space="preserve">                                                                                     մասնակցի անվանումը</w:t>
      </w:r>
    </w:p>
    <w:bookmarkEnd w:id="8"/>
    <w:p w14:paraId="52617CA2" w14:textId="77777777" w:rsidR="00B2572B" w:rsidRPr="0046416D" w:rsidRDefault="00B2572B" w:rsidP="00EF3662">
      <w:pPr>
        <w:jc w:val="both"/>
        <w:rPr>
          <w:rFonts w:ascii="GHEA Grapalat" w:hAnsi="GHEA Grapalat"/>
          <w:sz w:val="18"/>
          <w:szCs w:val="18"/>
          <w:lang w:val="hy-AM"/>
        </w:rPr>
      </w:pPr>
      <w:r w:rsidRPr="0046416D">
        <w:rPr>
          <w:rFonts w:ascii="GHEA Grapalat" w:hAnsi="GHEA Grapalat" w:cs="Arial"/>
          <w:sz w:val="18"/>
          <w:szCs w:val="18"/>
          <w:lang w:val="es-ES"/>
        </w:rPr>
        <w:t>պայմանագիրը կատարել ներքոհիշյալ ընդհանուր գներով.</w:t>
      </w:r>
    </w:p>
    <w:p w14:paraId="00F72C3F" w14:textId="77777777" w:rsidR="00B2572B" w:rsidRPr="0046416D" w:rsidRDefault="00B2572B" w:rsidP="00EF3662">
      <w:pPr>
        <w:jc w:val="center"/>
        <w:rPr>
          <w:rFonts w:ascii="GHEA Grapalat" w:hAnsi="GHEA Grapalat"/>
          <w:sz w:val="18"/>
          <w:szCs w:val="18"/>
          <w:lang w:val="hy-AM"/>
        </w:rPr>
      </w:pPr>
      <w:r w:rsidRPr="0046416D">
        <w:rPr>
          <w:rFonts w:ascii="GHEA Grapalat" w:hAnsi="GHEA Grapalat"/>
          <w:sz w:val="18"/>
          <w:szCs w:val="18"/>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46416D"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Չափա-</w:t>
            </w:r>
          </w:p>
          <w:p w14:paraId="4B4DD581"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46416D" w:rsidRDefault="0053699F" w:rsidP="00EF3662">
            <w:pPr>
              <w:jc w:val="center"/>
              <w:rPr>
                <w:rFonts w:ascii="GHEA Grapalat" w:hAnsi="GHEA Grapalat"/>
                <w:bCs/>
                <w:sz w:val="18"/>
                <w:szCs w:val="18"/>
                <w:lang w:val="es-ES"/>
              </w:rPr>
            </w:pPr>
            <w:r w:rsidRPr="0046416D">
              <w:rPr>
                <w:rFonts w:ascii="GHEA Grapalat" w:hAnsi="GHEA Grapalat"/>
                <w:b/>
                <w:bCs/>
                <w:sz w:val="18"/>
                <w:szCs w:val="18"/>
                <w:lang w:val="es-ES"/>
              </w:rPr>
              <w:t xml:space="preserve">Արժեք </w:t>
            </w:r>
            <w:r w:rsidRPr="0046416D">
              <w:rPr>
                <w:rFonts w:ascii="GHEA Grapalat" w:hAnsi="GHEA Grapalat"/>
                <w:bCs/>
                <w:sz w:val="18"/>
                <w:szCs w:val="18"/>
                <w:lang w:val="es-ES"/>
              </w:rPr>
              <w:t>(ինքնարժեքի և կանխատեսվող շահույթի հանրագումարը)</w:t>
            </w:r>
          </w:p>
          <w:p w14:paraId="0521CDB7"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ԱԱՀ**</w:t>
            </w:r>
          </w:p>
          <w:p w14:paraId="5BEE646D"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Ընդհանուր գինը</w:t>
            </w:r>
          </w:p>
          <w:p w14:paraId="144D6A61"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 xml:space="preserve"> /տառերով և թվերով/</w:t>
            </w:r>
          </w:p>
        </w:tc>
      </w:tr>
      <w:tr w:rsidR="0053699F" w:rsidRPr="0046416D"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46416D" w:rsidRDefault="0053699F" w:rsidP="00EF3662">
            <w:pPr>
              <w:jc w:val="center"/>
              <w:rPr>
                <w:rFonts w:ascii="GHEA Grapalat" w:hAnsi="GHEA Grapalat"/>
                <w:b/>
                <w:i/>
                <w:sz w:val="18"/>
                <w:szCs w:val="18"/>
                <w:lang w:val="es-ES"/>
              </w:rPr>
            </w:pPr>
            <w:r w:rsidRPr="0046416D">
              <w:rPr>
                <w:rFonts w:ascii="GHEA Grapalat" w:hAnsi="GHEA Grapalat"/>
                <w:b/>
                <w:i/>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46416D" w:rsidRDefault="0053699F" w:rsidP="00EF3662">
            <w:pPr>
              <w:jc w:val="center"/>
              <w:rPr>
                <w:rFonts w:ascii="GHEA Grapalat" w:hAnsi="GHEA Grapalat"/>
                <w:b/>
                <w:i/>
                <w:sz w:val="18"/>
                <w:szCs w:val="18"/>
                <w:lang w:val="es-ES"/>
              </w:rPr>
            </w:pPr>
            <w:r w:rsidRPr="0046416D">
              <w:rPr>
                <w:rFonts w:ascii="GHEA Grapalat" w:hAnsi="GHEA Grapalat"/>
                <w:b/>
                <w:i/>
                <w:sz w:val="18"/>
                <w:szCs w:val="18"/>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46416D" w:rsidRDefault="0053699F" w:rsidP="00EF3662">
            <w:pPr>
              <w:jc w:val="center"/>
              <w:rPr>
                <w:rFonts w:ascii="GHEA Grapalat" w:hAnsi="GHEA Grapalat"/>
                <w:i/>
                <w:sz w:val="18"/>
                <w:szCs w:val="18"/>
                <w:lang w:val="es-ES"/>
              </w:rPr>
            </w:pPr>
            <w:r w:rsidRPr="0046416D">
              <w:rPr>
                <w:rFonts w:ascii="GHEA Grapalat" w:hAnsi="GHEA Grapalat"/>
                <w:b/>
                <w:i/>
                <w:sz w:val="18"/>
                <w:szCs w:val="18"/>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46416D" w:rsidRDefault="0053699F" w:rsidP="00EF3662">
            <w:pPr>
              <w:jc w:val="center"/>
              <w:rPr>
                <w:rFonts w:ascii="GHEA Grapalat" w:hAnsi="GHEA Grapalat"/>
                <w:i/>
                <w:sz w:val="18"/>
                <w:szCs w:val="18"/>
                <w:lang w:val="es-ES"/>
              </w:rPr>
            </w:pPr>
            <w:r w:rsidRPr="0046416D">
              <w:rPr>
                <w:rFonts w:ascii="GHEA Grapalat" w:hAnsi="GHEA Grapalat"/>
                <w:b/>
                <w:i/>
                <w:sz w:val="18"/>
                <w:szCs w:val="18"/>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46416D" w:rsidRDefault="0053699F" w:rsidP="0053699F">
            <w:pPr>
              <w:jc w:val="center"/>
              <w:rPr>
                <w:rFonts w:ascii="GHEA Grapalat" w:hAnsi="GHEA Grapalat"/>
                <w:i/>
                <w:sz w:val="18"/>
                <w:szCs w:val="18"/>
                <w:lang w:val="es-ES"/>
              </w:rPr>
            </w:pPr>
            <w:r w:rsidRPr="0046416D">
              <w:rPr>
                <w:rFonts w:ascii="GHEA Grapalat" w:hAnsi="GHEA Grapalat"/>
                <w:b/>
                <w:i/>
                <w:sz w:val="18"/>
                <w:szCs w:val="18"/>
                <w:lang w:val="es-ES"/>
              </w:rPr>
              <w:t>5=3+4</w:t>
            </w:r>
          </w:p>
        </w:tc>
      </w:tr>
      <w:tr w:rsidR="0053699F" w:rsidRPr="0046416D" w14:paraId="505AA654" w14:textId="77777777" w:rsidTr="00FA31FC">
        <w:trPr>
          <w:trHeight w:val="744"/>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46416D" w:rsidRDefault="0053699F" w:rsidP="00EF3662">
            <w:pPr>
              <w:jc w:val="center"/>
              <w:rPr>
                <w:rFonts w:ascii="GHEA Grapalat" w:hAnsi="GHEA Grapalat"/>
                <w:b/>
                <w:bCs/>
                <w:sz w:val="18"/>
                <w:szCs w:val="18"/>
                <w:lang w:val="es-ES"/>
              </w:rPr>
            </w:pPr>
            <w:r w:rsidRPr="0046416D">
              <w:rPr>
                <w:rFonts w:ascii="GHEA Grapalat" w:hAnsi="GHEA Grapalat"/>
                <w:b/>
                <w:bCs/>
                <w:sz w:val="18"/>
                <w:szCs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0A26870" w:rsidR="0053699F" w:rsidRPr="0046416D" w:rsidRDefault="0053699F" w:rsidP="00EF3662">
            <w:pPr>
              <w:rPr>
                <w:rFonts w:ascii="GHEA Grapalat" w:hAnsi="GHEA Grapalat"/>
                <w:sz w:val="18"/>
                <w:szCs w:val="18"/>
                <w:lang w:val="es-ES"/>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46416D" w:rsidRDefault="0053699F" w:rsidP="00EF3662">
            <w:pPr>
              <w:jc w:val="center"/>
              <w:rPr>
                <w:rFonts w:ascii="GHEA Grapalat" w:hAnsi="GHEA Grapalat"/>
                <w:sz w:val="18"/>
                <w:szCs w:val="18"/>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46416D" w:rsidRDefault="0053699F" w:rsidP="00EF3662">
            <w:pPr>
              <w:jc w:val="center"/>
              <w:rPr>
                <w:rFonts w:ascii="GHEA Grapalat" w:hAnsi="GHEA Grapalat"/>
                <w:sz w:val="18"/>
                <w:szCs w:val="18"/>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46416D" w:rsidRDefault="0053699F" w:rsidP="00EF3662">
            <w:pPr>
              <w:jc w:val="center"/>
              <w:rPr>
                <w:rFonts w:ascii="GHEA Grapalat" w:hAnsi="GHEA Grapalat"/>
                <w:sz w:val="18"/>
                <w:szCs w:val="18"/>
                <w:lang w:val="es-ES"/>
              </w:rPr>
            </w:pPr>
          </w:p>
        </w:tc>
      </w:tr>
    </w:tbl>
    <w:p w14:paraId="01A4E512" w14:textId="77777777" w:rsidR="00B2572B" w:rsidRPr="0046416D" w:rsidRDefault="00B2572B" w:rsidP="00EF3662">
      <w:pPr>
        <w:rPr>
          <w:rFonts w:ascii="GHEA Grapalat" w:hAnsi="GHEA Grapalat"/>
          <w:sz w:val="18"/>
          <w:szCs w:val="18"/>
          <w:lang w:val="es-ES"/>
        </w:rPr>
      </w:pPr>
    </w:p>
    <w:p w14:paraId="2DF487BB" w14:textId="77777777" w:rsidR="00B2572B" w:rsidRPr="0046416D" w:rsidRDefault="00B2572B" w:rsidP="00EF3662">
      <w:pPr>
        <w:rPr>
          <w:rFonts w:ascii="GHEA Grapalat" w:hAnsi="GHEA Grapalat"/>
          <w:sz w:val="18"/>
          <w:szCs w:val="18"/>
          <w:lang w:val="es-ES"/>
        </w:rPr>
      </w:pPr>
    </w:p>
    <w:p w14:paraId="1907E083" w14:textId="77777777" w:rsidR="00B2572B" w:rsidRPr="0046416D" w:rsidRDefault="00B2572B" w:rsidP="00EF3662">
      <w:pPr>
        <w:rPr>
          <w:rFonts w:ascii="GHEA Grapalat" w:hAnsi="GHEA Grapalat"/>
          <w:sz w:val="18"/>
          <w:szCs w:val="18"/>
          <w:lang w:val="hy-AM"/>
        </w:rPr>
      </w:pPr>
    </w:p>
    <w:p w14:paraId="5E3CBCD2" w14:textId="77777777" w:rsidR="00B2572B" w:rsidRPr="0046416D" w:rsidRDefault="00B2572B" w:rsidP="00EF3662">
      <w:pPr>
        <w:ind w:left="720" w:firstLine="720"/>
        <w:jc w:val="both"/>
        <w:rPr>
          <w:rFonts w:ascii="GHEA Grapalat" w:hAnsi="GHEA Grapalat"/>
          <w:sz w:val="18"/>
          <w:szCs w:val="18"/>
          <w:lang w:val="hy-AM"/>
        </w:rPr>
      </w:pPr>
      <w:r w:rsidRPr="0046416D">
        <w:rPr>
          <w:rFonts w:ascii="GHEA Grapalat" w:hAnsi="GHEA Grapalat"/>
          <w:sz w:val="18"/>
          <w:szCs w:val="18"/>
        </w:rPr>
        <w:t xml:space="preserve">     </w:t>
      </w:r>
      <w:r w:rsidRPr="0046416D">
        <w:rPr>
          <w:rFonts w:ascii="GHEA Grapalat" w:hAnsi="GHEA Grapalat"/>
          <w:sz w:val="18"/>
          <w:szCs w:val="18"/>
          <w:lang w:val="hy-AM"/>
        </w:rPr>
        <w:t xml:space="preserve">___________________________________________ </w:t>
      </w:r>
      <w:r w:rsidRPr="0046416D">
        <w:rPr>
          <w:rFonts w:ascii="GHEA Grapalat" w:hAnsi="GHEA Grapalat"/>
          <w:sz w:val="18"/>
          <w:szCs w:val="18"/>
          <w:lang w:val="hy-AM"/>
        </w:rPr>
        <w:tab/>
        <w:t xml:space="preserve">                </w:t>
      </w:r>
      <w:r w:rsidRPr="0046416D">
        <w:rPr>
          <w:rFonts w:ascii="GHEA Grapalat" w:hAnsi="GHEA Grapalat"/>
          <w:sz w:val="18"/>
          <w:szCs w:val="18"/>
        </w:rPr>
        <w:t xml:space="preserve">       </w:t>
      </w:r>
      <w:r w:rsidRPr="0046416D">
        <w:rPr>
          <w:rFonts w:ascii="GHEA Grapalat" w:hAnsi="GHEA Grapalat"/>
          <w:sz w:val="18"/>
          <w:szCs w:val="18"/>
          <w:lang w:val="hy-AM"/>
        </w:rPr>
        <w:t xml:space="preserve">_____________ </w:t>
      </w:r>
    </w:p>
    <w:p w14:paraId="5B24A176" w14:textId="77777777" w:rsidR="00B2572B" w:rsidRPr="0046416D" w:rsidRDefault="00B2572B" w:rsidP="00EF3662">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մասնակցի անվանումը (ղեկավարի պաշտոնը, անուն ազգանունը)                                                       ստորագրությունը</w:t>
      </w:r>
      <w:r w:rsidRPr="0046416D">
        <w:rPr>
          <w:rFonts w:ascii="GHEA Grapalat" w:hAnsi="GHEA Grapalat"/>
          <w:sz w:val="18"/>
          <w:szCs w:val="18"/>
          <w:vertAlign w:val="superscript"/>
          <w:lang w:val="hy-AM"/>
        </w:rPr>
        <w:tab/>
      </w:r>
    </w:p>
    <w:p w14:paraId="275313DF" w14:textId="77777777" w:rsidR="00B2572B" w:rsidRPr="0046416D" w:rsidRDefault="00B2572B" w:rsidP="00EF3662">
      <w:pPr>
        <w:jc w:val="right"/>
        <w:rPr>
          <w:rFonts w:ascii="GHEA Grapalat" w:hAnsi="GHEA Grapalat"/>
          <w:sz w:val="18"/>
          <w:szCs w:val="18"/>
          <w:lang w:val="hy-AM"/>
        </w:rPr>
      </w:pPr>
      <w:r w:rsidRPr="0046416D">
        <w:rPr>
          <w:rFonts w:ascii="GHEA Grapalat" w:hAnsi="GHEA Grapalat"/>
          <w:sz w:val="18"/>
          <w:szCs w:val="18"/>
          <w:lang w:val="hy-AM"/>
        </w:rPr>
        <w:t xml:space="preserve">    </w:t>
      </w:r>
    </w:p>
    <w:p w14:paraId="392E09FC" w14:textId="77777777" w:rsidR="00B2572B" w:rsidRPr="0046416D" w:rsidRDefault="00B2572B" w:rsidP="00EF3662">
      <w:pPr>
        <w:jc w:val="right"/>
        <w:rPr>
          <w:rFonts w:ascii="GHEA Grapalat" w:hAnsi="GHEA Grapalat"/>
          <w:sz w:val="18"/>
          <w:szCs w:val="18"/>
          <w:lang w:val="hy-AM"/>
        </w:rPr>
      </w:pPr>
      <w:r w:rsidRPr="0046416D">
        <w:rPr>
          <w:rFonts w:ascii="GHEA Grapalat" w:hAnsi="GHEA Grapalat"/>
          <w:sz w:val="18"/>
          <w:szCs w:val="18"/>
          <w:lang w:val="hy-AM"/>
        </w:rPr>
        <w:t>Կ. Տ.</w:t>
      </w:r>
      <w:r w:rsidRPr="0046416D">
        <w:rPr>
          <w:rStyle w:val="FootnoteReference"/>
          <w:rFonts w:ascii="GHEA Grapalat" w:hAnsi="GHEA Grapalat"/>
          <w:color w:val="FFFFFF"/>
          <w:sz w:val="18"/>
          <w:szCs w:val="18"/>
          <w:lang w:val="hy-AM"/>
        </w:rPr>
        <w:footnoteReference w:id="6"/>
      </w:r>
      <w:r w:rsidRPr="0046416D">
        <w:rPr>
          <w:rFonts w:ascii="GHEA Grapalat" w:hAnsi="GHEA Grapalat"/>
          <w:sz w:val="18"/>
          <w:szCs w:val="18"/>
          <w:lang w:val="hy-AM"/>
        </w:rPr>
        <w:tab/>
      </w:r>
      <w:r w:rsidRPr="0046416D">
        <w:rPr>
          <w:rFonts w:ascii="GHEA Grapalat" w:hAnsi="GHEA Grapalat"/>
          <w:sz w:val="18"/>
          <w:szCs w:val="18"/>
          <w:lang w:val="hy-AM"/>
        </w:rPr>
        <w:tab/>
        <w:t xml:space="preserve"> </w:t>
      </w:r>
    </w:p>
    <w:p w14:paraId="3641D653" w14:textId="77777777" w:rsidR="00B2572B" w:rsidRPr="0046416D" w:rsidRDefault="00B2572B" w:rsidP="00EF3662">
      <w:pPr>
        <w:jc w:val="right"/>
        <w:rPr>
          <w:rFonts w:ascii="GHEA Grapalat" w:hAnsi="GHEA Grapalat"/>
          <w:sz w:val="18"/>
          <w:szCs w:val="18"/>
          <w:lang w:val="hy-AM"/>
        </w:rPr>
      </w:pPr>
    </w:p>
    <w:p w14:paraId="16C7F676" w14:textId="77777777" w:rsidR="00B2572B" w:rsidRPr="0046416D" w:rsidRDefault="00B2572B" w:rsidP="00EF3662">
      <w:pPr>
        <w:rPr>
          <w:rFonts w:ascii="GHEA Grapalat" w:hAnsi="GHEA Grapalat" w:cs="Sylfaen"/>
          <w:i/>
          <w:sz w:val="18"/>
          <w:szCs w:val="18"/>
          <w:lang w:val="hy-AM" w:eastAsia="ru-RU"/>
        </w:rPr>
      </w:pPr>
    </w:p>
    <w:p w14:paraId="1046CB36" w14:textId="77777777" w:rsidR="00B2572B" w:rsidRPr="0046416D" w:rsidRDefault="00B2572B" w:rsidP="00EF3662">
      <w:pPr>
        <w:rPr>
          <w:rFonts w:ascii="GHEA Grapalat" w:hAnsi="GHEA Grapalat" w:cs="Sylfaen"/>
          <w:i/>
          <w:sz w:val="18"/>
          <w:szCs w:val="18"/>
          <w:lang w:val="hy-AM" w:eastAsia="ru-RU"/>
        </w:rPr>
      </w:pPr>
    </w:p>
    <w:p w14:paraId="06EE8EE4" w14:textId="77777777" w:rsidR="00B2572B" w:rsidRPr="0046416D" w:rsidRDefault="00B2572B" w:rsidP="00EF3662">
      <w:pPr>
        <w:rPr>
          <w:rFonts w:ascii="GHEA Grapalat" w:hAnsi="GHEA Grapalat" w:cs="Sylfaen"/>
          <w:i/>
          <w:sz w:val="18"/>
          <w:szCs w:val="18"/>
          <w:lang w:val="hy-AM" w:eastAsia="ru-RU"/>
        </w:rPr>
      </w:pPr>
    </w:p>
    <w:p w14:paraId="08EC841E" w14:textId="77777777" w:rsidR="00B2572B" w:rsidRPr="0046416D" w:rsidRDefault="00B2572B" w:rsidP="00EF3662">
      <w:pPr>
        <w:rPr>
          <w:rFonts w:ascii="GHEA Grapalat" w:hAnsi="GHEA Grapalat" w:cs="Sylfaen"/>
          <w:i/>
          <w:sz w:val="18"/>
          <w:szCs w:val="18"/>
          <w:lang w:val="hy-AM" w:eastAsia="ru-RU"/>
        </w:rPr>
      </w:pPr>
    </w:p>
    <w:p w14:paraId="74952AB8" w14:textId="77777777" w:rsidR="00B2572B" w:rsidRPr="0046416D" w:rsidRDefault="00B2572B" w:rsidP="00EF3662">
      <w:pPr>
        <w:rPr>
          <w:rFonts w:ascii="GHEA Grapalat" w:hAnsi="GHEA Grapalat" w:cs="Sylfaen"/>
          <w:i/>
          <w:sz w:val="18"/>
          <w:szCs w:val="18"/>
          <w:lang w:val="hy-AM" w:eastAsia="ru-RU"/>
        </w:rPr>
      </w:pPr>
    </w:p>
    <w:p w14:paraId="1994BB0C" w14:textId="77777777" w:rsidR="00B2572B" w:rsidRPr="0046416D" w:rsidRDefault="00B2572B" w:rsidP="00EF3662">
      <w:pPr>
        <w:rPr>
          <w:rFonts w:ascii="GHEA Grapalat" w:hAnsi="GHEA Grapalat" w:cs="Sylfaen"/>
          <w:i/>
          <w:sz w:val="18"/>
          <w:szCs w:val="18"/>
          <w:lang w:val="hy-AM" w:eastAsia="ru-RU"/>
        </w:rPr>
      </w:pPr>
    </w:p>
    <w:p w14:paraId="79D88BE7" w14:textId="77777777" w:rsidR="00B2572B" w:rsidRPr="0046416D" w:rsidRDefault="00B2572B" w:rsidP="00EF3662">
      <w:pPr>
        <w:rPr>
          <w:rFonts w:ascii="GHEA Grapalat" w:hAnsi="GHEA Grapalat" w:cs="Sylfaen"/>
          <w:i/>
          <w:sz w:val="18"/>
          <w:szCs w:val="18"/>
          <w:lang w:val="hy-AM" w:eastAsia="ru-RU"/>
        </w:rPr>
      </w:pPr>
    </w:p>
    <w:p w14:paraId="037C273D" w14:textId="77777777" w:rsidR="00B2572B" w:rsidRPr="0046416D" w:rsidRDefault="00B2572B" w:rsidP="00EF3662">
      <w:pPr>
        <w:rPr>
          <w:rFonts w:ascii="GHEA Grapalat" w:hAnsi="GHEA Grapalat" w:cs="Sylfaen"/>
          <w:i/>
          <w:sz w:val="18"/>
          <w:szCs w:val="18"/>
          <w:lang w:val="hy-AM" w:eastAsia="ru-RU"/>
        </w:rPr>
      </w:pPr>
    </w:p>
    <w:p w14:paraId="4CFA0EA0" w14:textId="77777777" w:rsidR="00B2572B" w:rsidRPr="0046416D" w:rsidRDefault="00B2572B" w:rsidP="00EF3662">
      <w:pPr>
        <w:rPr>
          <w:rFonts w:ascii="GHEA Grapalat" w:hAnsi="GHEA Grapalat" w:cs="Sylfaen"/>
          <w:i/>
          <w:sz w:val="18"/>
          <w:szCs w:val="18"/>
          <w:lang w:val="hy-AM" w:eastAsia="ru-RU"/>
        </w:rPr>
      </w:pPr>
    </w:p>
    <w:p w14:paraId="300FE432" w14:textId="77777777" w:rsidR="00B2572B" w:rsidRPr="0046416D" w:rsidRDefault="00B2572B" w:rsidP="00EF3662">
      <w:pPr>
        <w:rPr>
          <w:rFonts w:ascii="GHEA Grapalat" w:hAnsi="GHEA Grapalat" w:cs="Sylfaen"/>
          <w:i/>
          <w:sz w:val="18"/>
          <w:szCs w:val="18"/>
          <w:lang w:val="hy-AM" w:eastAsia="ru-RU"/>
        </w:rPr>
      </w:pPr>
    </w:p>
    <w:p w14:paraId="6CB2245C" w14:textId="77777777" w:rsidR="00B2572B" w:rsidRPr="0046416D" w:rsidRDefault="00B2572B" w:rsidP="00EF3662">
      <w:pPr>
        <w:rPr>
          <w:rFonts w:ascii="GHEA Grapalat" w:hAnsi="GHEA Grapalat" w:cs="Sylfaen"/>
          <w:i/>
          <w:sz w:val="18"/>
          <w:szCs w:val="18"/>
          <w:lang w:val="hy-AM" w:eastAsia="ru-RU"/>
        </w:rPr>
      </w:pPr>
    </w:p>
    <w:p w14:paraId="0929C13B" w14:textId="77777777" w:rsidR="00B2572B" w:rsidRPr="0046416D" w:rsidRDefault="00B2572B" w:rsidP="00EF3662">
      <w:pPr>
        <w:rPr>
          <w:rFonts w:ascii="GHEA Grapalat" w:hAnsi="GHEA Grapalat" w:cs="Sylfaen"/>
          <w:i/>
          <w:sz w:val="18"/>
          <w:szCs w:val="18"/>
          <w:lang w:val="hy-AM" w:eastAsia="ru-RU"/>
        </w:rPr>
      </w:pPr>
    </w:p>
    <w:p w14:paraId="21E6A5D0"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2873EAF0"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0208D2E1" w14:textId="77777777" w:rsidR="00B2572B" w:rsidRPr="0046416D" w:rsidRDefault="00B2572B" w:rsidP="00EF3662">
      <w:pPr>
        <w:pStyle w:val="BodyTextIndent3"/>
        <w:spacing w:line="240" w:lineRule="auto"/>
        <w:jc w:val="right"/>
        <w:rPr>
          <w:rFonts w:ascii="GHEA Grapalat" w:hAnsi="GHEA Grapalat"/>
          <w:i/>
          <w:sz w:val="18"/>
          <w:szCs w:val="18"/>
          <w:lang w:val="hy-AM"/>
        </w:rPr>
      </w:pPr>
    </w:p>
    <w:p w14:paraId="278EC57A" w14:textId="77777777" w:rsidR="00B2572B" w:rsidRPr="0046416D" w:rsidRDefault="00B2572B" w:rsidP="00EF3662">
      <w:pPr>
        <w:pStyle w:val="BodyTextIndent3"/>
        <w:spacing w:line="240" w:lineRule="auto"/>
        <w:jc w:val="right"/>
        <w:rPr>
          <w:rFonts w:ascii="GHEA Grapalat" w:hAnsi="GHEA Grapalat"/>
          <w:i/>
          <w:sz w:val="18"/>
          <w:szCs w:val="18"/>
          <w:lang w:val="es-ES" w:eastAsia="ru-RU"/>
        </w:rPr>
      </w:pPr>
    </w:p>
    <w:p w14:paraId="2B3A9498" w14:textId="77777777" w:rsidR="000B1088" w:rsidRPr="0046416D" w:rsidDel="000B1088" w:rsidRDefault="00B2572B" w:rsidP="000B1088">
      <w:pPr>
        <w:pStyle w:val="BodyTextIndent3"/>
        <w:spacing w:line="240" w:lineRule="auto"/>
        <w:jc w:val="right"/>
        <w:rPr>
          <w:rFonts w:ascii="GHEA Grapalat" w:hAnsi="GHEA Grapalat"/>
          <w:i/>
          <w:sz w:val="18"/>
          <w:szCs w:val="18"/>
          <w:lang w:val="es-ES" w:eastAsia="ru-RU"/>
        </w:rPr>
      </w:pPr>
      <w:r w:rsidRPr="0046416D">
        <w:rPr>
          <w:rFonts w:ascii="GHEA Grapalat" w:hAnsi="GHEA Grapalat"/>
          <w:i/>
          <w:sz w:val="18"/>
          <w:szCs w:val="18"/>
          <w:lang w:val="es-ES" w:eastAsia="ru-RU"/>
        </w:rPr>
        <w:br w:type="page"/>
      </w:r>
    </w:p>
    <w:p w14:paraId="55FF5800" w14:textId="75F9D045" w:rsidR="00D50AD9" w:rsidRPr="0046416D" w:rsidRDefault="00D50AD9" w:rsidP="00D50AD9">
      <w:pPr>
        <w:pStyle w:val="BodyTextIndent3"/>
        <w:spacing w:line="240" w:lineRule="auto"/>
        <w:jc w:val="right"/>
        <w:rPr>
          <w:rFonts w:ascii="GHEA Grapalat" w:hAnsi="GHEA Grapalat" w:cs="Sylfaen"/>
          <w:b/>
          <w:sz w:val="18"/>
          <w:szCs w:val="18"/>
          <w:lang w:val="hy-AM"/>
        </w:rPr>
      </w:pPr>
    </w:p>
    <w:p w14:paraId="21ABF326" w14:textId="50282AEE" w:rsidR="007862B1" w:rsidRPr="0046416D" w:rsidRDefault="007862B1" w:rsidP="00F70B7C">
      <w:pPr>
        <w:pStyle w:val="BodyTextIndent3"/>
        <w:spacing w:line="240" w:lineRule="auto"/>
        <w:jc w:val="right"/>
        <w:rPr>
          <w:rFonts w:ascii="GHEA Grapalat" w:hAnsi="GHEA Grapalat" w:cs="Arial"/>
          <w:b/>
          <w:sz w:val="18"/>
          <w:szCs w:val="18"/>
          <w:lang w:val="hy-AM"/>
        </w:rPr>
      </w:pPr>
      <w:r w:rsidRPr="0046416D">
        <w:rPr>
          <w:rFonts w:ascii="GHEA Grapalat" w:hAnsi="GHEA Grapalat" w:cs="Sylfaen"/>
          <w:b/>
          <w:sz w:val="18"/>
          <w:szCs w:val="18"/>
          <w:lang w:val="hy-AM"/>
        </w:rPr>
        <w:t>Հավելված</w:t>
      </w:r>
      <w:r w:rsidRPr="0046416D">
        <w:rPr>
          <w:rFonts w:ascii="GHEA Grapalat" w:hAnsi="GHEA Grapalat" w:cs="Arial"/>
          <w:b/>
          <w:sz w:val="18"/>
          <w:szCs w:val="18"/>
          <w:lang w:val="hy-AM"/>
        </w:rPr>
        <w:t xml:space="preserve"> 4.</w:t>
      </w:r>
      <w:r w:rsidR="00003DF9" w:rsidRPr="0046416D">
        <w:rPr>
          <w:rFonts w:ascii="GHEA Grapalat" w:hAnsi="GHEA Grapalat" w:cs="Arial"/>
          <w:b/>
          <w:sz w:val="18"/>
          <w:szCs w:val="18"/>
          <w:lang w:val="hy-AM"/>
        </w:rPr>
        <w:t>2</w:t>
      </w:r>
    </w:p>
    <w:p w14:paraId="5C9BC8E7" w14:textId="77A15333" w:rsidR="007862B1" w:rsidRPr="0046416D" w:rsidRDefault="00D50AD9" w:rsidP="007862B1">
      <w:pPr>
        <w:pStyle w:val="BodyTextIndent3"/>
        <w:spacing w:line="240" w:lineRule="auto"/>
        <w:jc w:val="right"/>
        <w:rPr>
          <w:rFonts w:ascii="GHEA Grapalat" w:hAnsi="GHEA Grapalat" w:cs="Arial"/>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7862B1" w:rsidRPr="0046416D">
        <w:rPr>
          <w:rFonts w:ascii="GHEA Grapalat" w:hAnsi="GHEA Grapalat" w:cs="Sylfaen"/>
          <w:b/>
          <w:sz w:val="18"/>
          <w:szCs w:val="18"/>
          <w:lang w:val="hy-AM"/>
        </w:rPr>
        <w:t>ծածկագրով</w:t>
      </w:r>
    </w:p>
    <w:p w14:paraId="5F77266D" w14:textId="2E5975AB" w:rsidR="007862B1" w:rsidRPr="0046416D" w:rsidRDefault="00F534F9" w:rsidP="007862B1">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Գնանշման հարցման հրավեր</w:t>
      </w:r>
    </w:p>
    <w:p w14:paraId="7909FBA3" w14:textId="77777777" w:rsidR="007862B1" w:rsidRPr="0046416D" w:rsidRDefault="007862B1" w:rsidP="007862B1">
      <w:pPr>
        <w:pStyle w:val="BodyTextIndent3"/>
        <w:spacing w:line="240" w:lineRule="auto"/>
        <w:jc w:val="right"/>
        <w:rPr>
          <w:rFonts w:ascii="GHEA Grapalat" w:hAnsi="GHEA Grapalat" w:cs="Sylfaen"/>
          <w:b/>
          <w:sz w:val="18"/>
          <w:szCs w:val="18"/>
          <w:lang w:val="hy-AM"/>
        </w:rPr>
      </w:pPr>
    </w:p>
    <w:p w14:paraId="0F078677" w14:textId="77777777" w:rsidR="007862B1" w:rsidRPr="0046416D" w:rsidRDefault="007862B1" w:rsidP="007862B1">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ՏՈւԺԱՆՔԻ ՄԱՍԻՆ ՀԱՄԱՁԱՅՆԱԳԻՐ </w:t>
      </w:r>
    </w:p>
    <w:p w14:paraId="2EBE4C96" w14:textId="77777777" w:rsidR="00631658" w:rsidRPr="0046416D" w:rsidRDefault="00631658" w:rsidP="007862B1">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w:t>
      </w:r>
      <w:r w:rsidR="001C7C1A" w:rsidRPr="0046416D">
        <w:rPr>
          <w:rFonts w:ascii="GHEA Grapalat" w:hAnsi="GHEA Grapalat" w:cs="GHEA Grapalat"/>
          <w:b/>
          <w:sz w:val="18"/>
          <w:szCs w:val="18"/>
          <w:lang w:val="hy-AM"/>
        </w:rPr>
        <w:t xml:space="preserve">որակավորման </w:t>
      </w:r>
      <w:r w:rsidRPr="0046416D">
        <w:rPr>
          <w:rFonts w:ascii="GHEA Grapalat" w:hAnsi="GHEA Grapalat" w:cs="GHEA Grapalat"/>
          <w:b/>
          <w:sz w:val="18"/>
          <w:szCs w:val="18"/>
          <w:lang w:val="hy-AM"/>
        </w:rPr>
        <w:t>ապահովում)</w:t>
      </w:r>
    </w:p>
    <w:p w14:paraId="558CE9A9" w14:textId="77777777" w:rsidR="007862B1" w:rsidRPr="0046416D" w:rsidRDefault="007862B1" w:rsidP="007862B1">
      <w:pPr>
        <w:rPr>
          <w:rFonts w:ascii="GHEA Grapalat" w:hAnsi="GHEA Grapalat" w:cs="GHEA Grapalat"/>
          <w:b/>
          <w:sz w:val="18"/>
          <w:szCs w:val="18"/>
          <w:lang w:val="hy-AM"/>
        </w:rPr>
      </w:pPr>
      <w:r w:rsidRPr="0046416D">
        <w:rPr>
          <w:rFonts w:ascii="GHEA Grapalat" w:hAnsi="GHEA Grapalat" w:cs="GHEA Grapalat"/>
          <w:color w:val="FF0000"/>
          <w:sz w:val="18"/>
          <w:szCs w:val="18"/>
          <w:shd w:val="clear" w:color="auto" w:fill="92CDDC"/>
          <w:lang w:val="hy-AM"/>
        </w:rPr>
        <w:t xml:space="preserve">                                                              </w:t>
      </w:r>
    </w:p>
    <w:p w14:paraId="19ECEA10" w14:textId="77777777" w:rsidR="007862B1" w:rsidRPr="0046416D" w:rsidRDefault="007862B1" w:rsidP="007862B1">
      <w:pPr>
        <w:rPr>
          <w:rFonts w:ascii="GHEA Grapalat" w:hAnsi="GHEA Grapalat" w:cs="GHEA Grapalat"/>
          <w:sz w:val="18"/>
          <w:szCs w:val="18"/>
          <w:lang w:val="hy-AM"/>
        </w:rPr>
      </w:pPr>
      <w:r w:rsidRPr="0046416D">
        <w:rPr>
          <w:rFonts w:ascii="GHEA Grapalat" w:hAnsi="GHEA Grapalat" w:cs="GHEA Grapalat"/>
          <w:sz w:val="18"/>
          <w:szCs w:val="18"/>
          <w:lang w:val="hy-AM"/>
        </w:rPr>
        <w:t xml:space="preserve">     ք. Երևան</w:t>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lang w:val="hy-AM"/>
        </w:rPr>
        <w:t xml:space="preserve"> 20   թ.**</w:t>
      </w:r>
    </w:p>
    <w:p w14:paraId="30DC3058" w14:textId="77777777" w:rsidR="007862B1" w:rsidRPr="0046416D" w:rsidRDefault="007862B1" w:rsidP="007862B1">
      <w:pPr>
        <w:rPr>
          <w:rFonts w:ascii="GHEA Grapalat" w:hAnsi="GHEA Grapalat" w:cs="GHEA Grapalat"/>
          <w:sz w:val="18"/>
          <w:szCs w:val="18"/>
          <w:lang w:val="hy-AM"/>
        </w:rPr>
      </w:pPr>
    </w:p>
    <w:p w14:paraId="0A377338" w14:textId="77777777" w:rsidR="007862B1" w:rsidRPr="0046416D" w:rsidRDefault="007862B1" w:rsidP="007862B1">
      <w:pPr>
        <w:jc w:val="both"/>
        <w:rPr>
          <w:rFonts w:ascii="GHEA Grapalat" w:hAnsi="GHEA Grapalat" w:cs="GHEA Grapalat"/>
          <w:sz w:val="18"/>
          <w:szCs w:val="18"/>
          <w:u w:val="single"/>
          <w:vertAlign w:val="subscript"/>
          <w:lang w:val="hy-AM"/>
        </w:rPr>
      </w:pP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 xml:space="preserve">ի դեմս Ընկերության տնօրեն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0C4BD741" w14:textId="77777777" w:rsidR="007862B1" w:rsidRPr="0046416D" w:rsidRDefault="007862B1" w:rsidP="007862B1">
      <w:pPr>
        <w:jc w:val="both"/>
        <w:rPr>
          <w:rFonts w:ascii="GHEA Grapalat" w:hAnsi="GHEA Grapalat" w:cs="GHEA Grapalat"/>
          <w:sz w:val="18"/>
          <w:szCs w:val="18"/>
          <w:lang w:val="hy-AM"/>
        </w:rPr>
      </w:pPr>
      <w:r w:rsidRPr="0046416D">
        <w:rPr>
          <w:rFonts w:ascii="GHEA Grapalat" w:hAnsi="GHEA Grapalat"/>
          <w:sz w:val="18"/>
          <w:szCs w:val="18"/>
          <w:vertAlign w:val="superscript"/>
          <w:lang w:val="hy-AM"/>
        </w:rPr>
        <w:t xml:space="preserve">       Ընկերության անվանումը</w:t>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t xml:space="preserve">    </w:t>
      </w:r>
      <w:r w:rsidRPr="0046416D">
        <w:rPr>
          <w:rFonts w:ascii="GHEA Grapalat" w:hAnsi="GHEA Grapalat"/>
          <w:sz w:val="18"/>
          <w:szCs w:val="18"/>
          <w:vertAlign w:val="superscript"/>
          <w:lang w:val="hy-AM"/>
        </w:rPr>
        <w:t>Ընկերության տնօրենի անուն ազգանունը, անձնագրային տվյալները</w:t>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46416D" w:rsidRDefault="007862B1" w:rsidP="007862B1">
      <w:pPr>
        <w:ind w:firstLine="708"/>
        <w:jc w:val="both"/>
        <w:rPr>
          <w:rFonts w:ascii="GHEA Grapalat" w:hAnsi="GHEA Grapalat" w:cs="GHEA Grapalat"/>
          <w:sz w:val="18"/>
          <w:szCs w:val="18"/>
          <w:lang w:val="hy-AM"/>
        </w:rPr>
      </w:pPr>
    </w:p>
    <w:p w14:paraId="57CDC2CC" w14:textId="77777777" w:rsidR="007862B1" w:rsidRPr="0046416D" w:rsidRDefault="007862B1" w:rsidP="007862B1">
      <w:pPr>
        <w:numPr>
          <w:ilvl w:val="0"/>
          <w:numId w:val="6"/>
        </w:numPr>
        <w:jc w:val="center"/>
        <w:rPr>
          <w:rFonts w:ascii="GHEA Grapalat" w:hAnsi="GHEA Grapalat" w:cs="GHEA Grapalat"/>
          <w:b/>
          <w:bCs/>
          <w:sz w:val="18"/>
          <w:szCs w:val="18"/>
          <w:lang w:val="pt-BR"/>
        </w:rPr>
      </w:pPr>
      <w:r w:rsidRPr="0046416D">
        <w:rPr>
          <w:rFonts w:ascii="GHEA Grapalat" w:hAnsi="GHEA Grapalat" w:cs="GHEA Grapalat"/>
          <w:b/>
          <w:sz w:val="18"/>
          <w:szCs w:val="18"/>
          <w:lang w:val="hy-AM"/>
        </w:rPr>
        <w:t xml:space="preserve"> Հ</w:t>
      </w:r>
      <w:r w:rsidRPr="0046416D">
        <w:rPr>
          <w:rFonts w:ascii="GHEA Grapalat" w:hAnsi="GHEA Grapalat" w:cs="GHEA Grapalat"/>
          <w:b/>
          <w:sz w:val="18"/>
          <w:szCs w:val="18"/>
        </w:rPr>
        <w:t>ամաձայնության առարկան</w:t>
      </w:r>
    </w:p>
    <w:p w14:paraId="0BB7013A" w14:textId="77777777" w:rsidR="007862B1" w:rsidRPr="0046416D" w:rsidRDefault="007862B1" w:rsidP="007862B1">
      <w:pPr>
        <w:jc w:val="both"/>
        <w:rPr>
          <w:rFonts w:ascii="GHEA Grapalat" w:hAnsi="GHEA Grapalat" w:cs="GHEA Grapalat"/>
          <w:b/>
          <w:bCs/>
          <w:sz w:val="18"/>
          <w:szCs w:val="18"/>
          <w:lang w:val="pt-BR"/>
        </w:rPr>
      </w:pPr>
      <w:r w:rsidRPr="0046416D">
        <w:rPr>
          <w:rFonts w:ascii="GHEA Grapalat" w:hAnsi="GHEA Grapalat" w:cs="GHEA Grapalat"/>
          <w:sz w:val="18"/>
          <w:szCs w:val="18"/>
          <w:lang w:val="pt-BR"/>
        </w:rPr>
        <w:tab/>
      </w:r>
      <w:r w:rsidRPr="0046416D">
        <w:rPr>
          <w:rFonts w:ascii="GHEA Grapalat" w:hAnsi="GHEA Grapalat" w:cs="GHEA Grapalat"/>
          <w:sz w:val="18"/>
          <w:szCs w:val="18"/>
          <w:lang w:val="pt-BR"/>
        </w:rPr>
        <w:tab/>
        <w:t xml:space="preserve">                               </w:t>
      </w:r>
    </w:p>
    <w:p w14:paraId="10309B28" w14:textId="21A7C7F5" w:rsidR="007862B1" w:rsidRPr="008766D6" w:rsidRDefault="007862B1" w:rsidP="008766D6">
      <w:pPr>
        <w:numPr>
          <w:ilvl w:val="1"/>
          <w:numId w:val="7"/>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Ընկերությունը մասնակցում է </w:t>
      </w:r>
      <w:r w:rsidR="008766D6" w:rsidRPr="008766D6">
        <w:rPr>
          <w:rFonts w:ascii="GHEA Grapalat" w:hAnsi="GHEA Grapalat" w:cs="Sylfaen"/>
          <w:b/>
          <w:sz w:val="18"/>
          <w:szCs w:val="18"/>
          <w:lang w:val="pt-BR"/>
        </w:rPr>
        <w:t>&lt;&lt;</w:t>
      </w:r>
      <w:r w:rsidR="008766D6" w:rsidRPr="008766D6">
        <w:rPr>
          <w:rFonts w:ascii="GHEA Grapalat" w:hAnsi="GHEA Grapalat" w:cs="Sylfaen"/>
          <w:b/>
          <w:sz w:val="18"/>
          <w:szCs w:val="18"/>
          <w:lang w:val="hy-AM"/>
        </w:rPr>
        <w:t xml:space="preserve">Հուղարկավորությունների կազմակերպման, գերեզմանների և հուշարձանների պահպանման, շահագործման </w:t>
      </w:r>
      <w:r w:rsidR="008766D6" w:rsidRPr="008766D6">
        <w:rPr>
          <w:rFonts w:ascii="GHEA Grapalat" w:hAnsi="GHEA Grapalat"/>
          <w:b/>
          <w:sz w:val="18"/>
          <w:szCs w:val="18"/>
          <w:lang w:val="pt-BR"/>
        </w:rPr>
        <w:t>&gt;&gt;</w:t>
      </w:r>
      <w:r w:rsidR="008766D6" w:rsidRPr="008766D6">
        <w:rPr>
          <w:rFonts w:ascii="GHEA Grapalat" w:hAnsi="GHEA Grapalat"/>
          <w:b/>
          <w:sz w:val="18"/>
          <w:szCs w:val="18"/>
          <w:lang w:val="hy-AM"/>
        </w:rPr>
        <w:t>ՀՈԱԿ</w:t>
      </w:r>
      <w:r w:rsidR="008766D6" w:rsidRPr="0046416D">
        <w:rPr>
          <w:rFonts w:ascii="GHEA Grapalat" w:hAnsi="GHEA Grapalat" w:cs="GHEA Grapalat"/>
          <w:sz w:val="18"/>
          <w:szCs w:val="18"/>
          <w:lang w:val="pt-BR"/>
        </w:rPr>
        <w:t xml:space="preserve"> </w:t>
      </w:r>
      <w:r w:rsidRPr="0046416D">
        <w:rPr>
          <w:rFonts w:ascii="GHEA Grapalat" w:hAnsi="GHEA Grapalat" w:cs="GHEA Grapalat"/>
          <w:sz w:val="18"/>
          <w:szCs w:val="18"/>
          <w:lang w:val="pt-BR"/>
        </w:rPr>
        <w:t xml:space="preserve">(այսուհետ` Պատվիրատու) կողմից </w:t>
      </w:r>
      <w:r w:rsidRPr="008766D6">
        <w:rPr>
          <w:rFonts w:ascii="GHEA Grapalat" w:hAnsi="GHEA Grapalat" w:cs="GHEA Grapalat"/>
          <w:sz w:val="18"/>
          <w:szCs w:val="18"/>
          <w:lang w:val="pt-BR"/>
        </w:rPr>
        <w:t>կազմակերպված</w:t>
      </w:r>
      <w:r w:rsidR="00D50AD9" w:rsidRPr="008766D6">
        <w:rPr>
          <w:rFonts w:ascii="GHEA Grapalat" w:hAnsi="GHEA Grapalat" w:cs="GHEA Grapalat"/>
          <w:sz w:val="18"/>
          <w:szCs w:val="18"/>
          <w:lang w:val="hy-AM"/>
        </w:rPr>
        <w:t xml:space="preserve">՝ </w:t>
      </w:r>
      <w:r w:rsidR="00D50AD9" w:rsidRPr="008766D6">
        <w:rPr>
          <w:rFonts w:ascii="GHEA Grapalat" w:hAnsi="GHEA Grapalat"/>
          <w:b/>
          <w:sz w:val="16"/>
          <w:szCs w:val="16"/>
          <w:lang w:val="hy-AM"/>
        </w:rPr>
        <w:t xml:space="preserve">«ԿՄՀՔ-ԳՀԱՇՁԲ-22/52» </w:t>
      </w:r>
      <w:r w:rsidRPr="008766D6">
        <w:rPr>
          <w:rFonts w:ascii="GHEA Grapalat" w:hAnsi="GHEA Grapalat" w:cs="GHEA Grapalat"/>
          <w:sz w:val="18"/>
          <w:szCs w:val="18"/>
          <w:lang w:val="pt-BR"/>
        </w:rPr>
        <w:t>ծածկագրով գնման ընթացակարգին:</w:t>
      </w:r>
    </w:p>
    <w:p w14:paraId="761E6CE9" w14:textId="77777777" w:rsidR="007862B1" w:rsidRPr="0046416D" w:rsidRDefault="006E35C3" w:rsidP="006E35C3">
      <w:pPr>
        <w:ind w:firstLine="360"/>
        <w:jc w:val="both"/>
        <w:rPr>
          <w:rFonts w:ascii="GHEA Grapalat" w:hAnsi="GHEA Grapalat" w:cs="GHEA Grapalat"/>
          <w:color w:val="5B9BD5"/>
          <w:sz w:val="18"/>
          <w:szCs w:val="18"/>
          <w:lang w:val="hy-AM"/>
        </w:rPr>
      </w:pPr>
      <w:r w:rsidRPr="0046416D">
        <w:rPr>
          <w:rFonts w:ascii="GHEA Grapalat" w:hAnsi="GHEA Grapalat" w:cs="GHEA Grapalat"/>
          <w:sz w:val="18"/>
          <w:szCs w:val="18"/>
          <w:lang w:val="pt-BR"/>
        </w:rPr>
        <w:t>1.</w:t>
      </w:r>
      <w:r w:rsidR="000149F3" w:rsidRPr="0046416D">
        <w:rPr>
          <w:rFonts w:ascii="GHEA Grapalat" w:hAnsi="GHEA Grapalat" w:cs="GHEA Grapalat"/>
          <w:sz w:val="18"/>
          <w:szCs w:val="18"/>
          <w:lang w:val="pt-BR"/>
        </w:rPr>
        <w:t>2</w:t>
      </w:r>
      <w:r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pt-BR"/>
        </w:rPr>
        <w:t xml:space="preserve">Որպես գնման ընթացակարգի արդյունքում </w:t>
      </w:r>
      <w:r w:rsidRPr="0046416D">
        <w:rPr>
          <w:rFonts w:ascii="GHEA Grapalat" w:hAnsi="GHEA Grapalat" w:cs="GHEA Grapalat"/>
          <w:sz w:val="18"/>
          <w:szCs w:val="18"/>
          <w:lang w:val="pt-BR"/>
        </w:rPr>
        <w:t xml:space="preserve">ընտրված մասնակից, կնքվելիք պայմանագրով նախատեսված պարտավորությունների </w:t>
      </w:r>
      <w:r w:rsidR="007862B1" w:rsidRPr="0046416D">
        <w:rPr>
          <w:rFonts w:ascii="GHEA Grapalat" w:hAnsi="GHEA Grapalat" w:cs="GHEA Grapalat"/>
          <w:sz w:val="18"/>
          <w:szCs w:val="18"/>
          <w:lang w:val="pt-BR"/>
        </w:rPr>
        <w:t xml:space="preserve">կատարման </w:t>
      </w:r>
      <w:r w:rsidRPr="0046416D">
        <w:rPr>
          <w:rFonts w:ascii="GHEA Grapalat" w:hAnsi="GHEA Grapalat" w:cs="GHEA Grapalat"/>
          <w:sz w:val="18"/>
          <w:szCs w:val="18"/>
          <w:lang w:val="pt-BR"/>
        </w:rPr>
        <w:t xml:space="preserve">համար անհրաժեշտ որակավորման </w:t>
      </w:r>
      <w:r w:rsidR="007862B1" w:rsidRPr="0046416D">
        <w:rPr>
          <w:rFonts w:ascii="GHEA Grapalat" w:hAnsi="GHEA Grapalat" w:cs="GHEA Grapalat"/>
          <w:sz w:val="18"/>
          <w:szCs w:val="18"/>
          <w:lang w:val="pt-BR"/>
        </w:rPr>
        <w:t>ապահովում, Ընկերությունը</w:t>
      </w:r>
      <w:r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46416D" w:rsidRDefault="000149F3" w:rsidP="000149F3">
      <w:pPr>
        <w:ind w:firstLine="360"/>
        <w:jc w:val="both"/>
        <w:rPr>
          <w:rFonts w:ascii="GHEA Grapalat" w:hAnsi="GHEA Grapalat" w:cs="GHEA Grapalat"/>
          <w:color w:val="000000"/>
          <w:sz w:val="18"/>
          <w:szCs w:val="18"/>
          <w:lang w:val="pt-BR"/>
        </w:rPr>
      </w:pPr>
      <w:r w:rsidRPr="0046416D">
        <w:rPr>
          <w:rFonts w:ascii="GHEA Grapalat" w:hAnsi="GHEA Grapalat" w:cs="GHEA Grapalat"/>
          <w:color w:val="000000"/>
          <w:sz w:val="18"/>
          <w:szCs w:val="18"/>
          <w:lang w:val="pt-BR"/>
        </w:rPr>
        <w:t xml:space="preserve">1.3 </w:t>
      </w:r>
      <w:r w:rsidR="007862B1" w:rsidRPr="0046416D">
        <w:rPr>
          <w:rFonts w:ascii="GHEA Grapalat" w:hAnsi="GHEA Grapalat" w:cs="GHEA Grapalat"/>
          <w:color w:val="000000"/>
          <w:sz w:val="18"/>
          <w:szCs w:val="18"/>
          <w:lang w:val="pt-BR"/>
        </w:rPr>
        <w:t>Ընկերությունը</w:t>
      </w:r>
      <w:r w:rsidR="007862B1" w:rsidRPr="0046416D">
        <w:rPr>
          <w:rFonts w:ascii="GHEA Grapalat" w:hAnsi="GHEA Grapalat" w:cs="GHEA Grapalat"/>
          <w:color w:val="000000"/>
          <w:sz w:val="18"/>
          <w:szCs w:val="18"/>
          <w:lang w:val="hy-AM"/>
        </w:rPr>
        <w:t xml:space="preserve"> սույն </w:t>
      </w:r>
      <w:r w:rsidR="007862B1" w:rsidRPr="0046416D">
        <w:rPr>
          <w:rFonts w:ascii="GHEA Grapalat" w:hAnsi="GHEA Grapalat" w:cs="GHEA Grapalat"/>
          <w:color w:val="000000"/>
          <w:sz w:val="18"/>
          <w:szCs w:val="18"/>
          <w:lang w:val="pt-BR"/>
        </w:rPr>
        <w:t>տուժանքի համաձայնագ</w:t>
      </w:r>
      <w:r w:rsidR="007862B1" w:rsidRPr="0046416D">
        <w:rPr>
          <w:rFonts w:ascii="GHEA Grapalat" w:hAnsi="GHEA Grapalat" w:cs="GHEA Grapalat"/>
          <w:color w:val="000000"/>
          <w:sz w:val="18"/>
          <w:szCs w:val="18"/>
          <w:lang w:val="hy-AM"/>
        </w:rPr>
        <w:t>ր</w:t>
      </w:r>
      <w:r w:rsidR="007862B1" w:rsidRPr="0046416D">
        <w:rPr>
          <w:rFonts w:ascii="GHEA Grapalat" w:hAnsi="GHEA Grapalat" w:cs="GHEA Grapalat"/>
          <w:color w:val="000000"/>
          <w:sz w:val="18"/>
          <w:szCs w:val="18"/>
          <w:lang w:val="pt-BR"/>
        </w:rPr>
        <w:t>ի</w:t>
      </w:r>
      <w:r w:rsidR="007862B1" w:rsidRPr="0046416D">
        <w:rPr>
          <w:rFonts w:ascii="GHEA Grapalat" w:hAnsi="GHEA Grapalat" w:cs="GHEA Grapalat"/>
          <w:color w:val="000000"/>
          <w:sz w:val="18"/>
          <w:szCs w:val="18"/>
          <w:lang w:val="hy-AM"/>
        </w:rPr>
        <w:t xml:space="preserve">ն կից ներկայացվող վճարման պահանջագրի </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այսուհետ` Պահանջագիր</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 xml:space="preserve"> ստորագրմամբ անհետկանչելիորեն  համաձայնվում է, որ</w:t>
      </w:r>
      <w:r w:rsidR="006E35C3" w:rsidRPr="0046416D">
        <w:rPr>
          <w:rFonts w:ascii="GHEA Grapalat" w:hAnsi="GHEA Grapalat" w:cs="GHEA Grapalat"/>
          <w:color w:val="000000"/>
          <w:sz w:val="18"/>
          <w:szCs w:val="18"/>
          <w:lang w:val="hy-AM"/>
        </w:rPr>
        <w:t>՝</w:t>
      </w:r>
      <w:r w:rsidR="007862B1" w:rsidRPr="0046416D">
        <w:rPr>
          <w:rFonts w:ascii="GHEA Grapalat" w:hAnsi="GHEA Grapalat" w:cs="GHEA Grapalat"/>
          <w:color w:val="000000"/>
          <w:sz w:val="18"/>
          <w:szCs w:val="18"/>
          <w:lang w:val="hy-AM"/>
        </w:rPr>
        <w:t xml:space="preserve"> </w:t>
      </w:r>
    </w:p>
    <w:p w14:paraId="5FB0E76C"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բ) Պահանջագիրը հիմք է հանդիսանում Վճարող Բանկի համար` Պահանջագրով նշված ամբողջ գումարը </w:t>
      </w:r>
      <w:r w:rsidRPr="0046416D">
        <w:rPr>
          <w:rFonts w:ascii="GHEA Grapalat" w:hAnsi="GHEA Grapalat" w:cs="GHEA Grapalat"/>
          <w:color w:val="000000"/>
          <w:sz w:val="18"/>
          <w:szCs w:val="18"/>
          <w:lang w:val="pt-BR"/>
        </w:rPr>
        <w:t>Ընկերության</w:t>
      </w:r>
      <w:r w:rsidRPr="0046416D">
        <w:rPr>
          <w:rFonts w:ascii="GHEA Grapalat" w:hAnsi="GHEA Grapalat" w:cs="GHEA Grapalat"/>
          <w:color w:val="000000"/>
          <w:sz w:val="18"/>
          <w:szCs w:val="18"/>
          <w:lang w:val="hy-AM"/>
        </w:rPr>
        <w:t xml:space="preserve"> հաշվից  գանձելու համար՝ առանց լրացուցիչ ակցեպտավորման: </w:t>
      </w:r>
    </w:p>
    <w:p w14:paraId="5C730B44" w14:textId="77777777" w:rsidR="007862B1" w:rsidRPr="0046416D" w:rsidRDefault="007862B1" w:rsidP="007862B1">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գ)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46416D" w:rsidRDefault="007862B1" w:rsidP="007862B1">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դ)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14:paraId="1C3D5F54" w14:textId="77777777" w:rsidR="007862B1" w:rsidRPr="0046416D" w:rsidRDefault="007862B1" w:rsidP="007862B1">
      <w:pPr>
        <w:ind w:firstLine="426"/>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1.4</w:t>
      </w:r>
      <w:r w:rsidR="007862B1" w:rsidRPr="004641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6416D">
        <w:rPr>
          <w:rFonts w:ascii="GHEA Grapalat" w:hAnsi="GHEA Grapalat" w:cs="GHEA Grapalat"/>
          <w:sz w:val="18"/>
          <w:szCs w:val="18"/>
          <w:lang w:val="pt-BR"/>
        </w:rPr>
        <w:t>, եթե այն հանգեցնում է Պատվիրատուի կողմից պայմանագրի միակողմանի լուծման,</w:t>
      </w:r>
      <w:r w:rsidR="007862B1" w:rsidRPr="0046416D">
        <w:rPr>
          <w:rFonts w:ascii="GHEA Grapalat" w:hAnsi="GHEA Grapalat" w:cs="GHEA Grapalat"/>
          <w:sz w:val="18"/>
          <w:szCs w:val="18"/>
          <w:lang w:val="pt-BR"/>
        </w:rPr>
        <w:t xml:space="preserve"> Պատվիրատուն սույն տուժանքի համաձայնագիրը և կից </w:t>
      </w:r>
      <w:r w:rsidR="007862B1" w:rsidRPr="0046416D">
        <w:rPr>
          <w:rFonts w:ascii="GHEA Grapalat" w:hAnsi="GHEA Grapalat" w:cs="GHEA Grapalat"/>
          <w:sz w:val="18"/>
          <w:szCs w:val="18"/>
          <w:lang w:val="hy-AM"/>
        </w:rPr>
        <w:t xml:space="preserve">Պահանջագիրը բնօրինակներով </w:t>
      </w:r>
      <w:r w:rsidR="007862B1" w:rsidRPr="0046416D">
        <w:rPr>
          <w:rFonts w:ascii="GHEA Grapalat" w:hAnsi="GHEA Grapalat" w:cs="GHEA Grapalat"/>
          <w:sz w:val="18"/>
          <w:szCs w:val="18"/>
          <w:lang w:val="pt-BR"/>
        </w:rPr>
        <w:t xml:space="preserve">ներկայացնում է </w:t>
      </w:r>
      <w:r w:rsidR="007862B1" w:rsidRPr="0046416D">
        <w:rPr>
          <w:rFonts w:ascii="GHEA Grapalat" w:hAnsi="GHEA Grapalat" w:cs="GHEA Grapalat"/>
          <w:sz w:val="18"/>
          <w:szCs w:val="18"/>
          <w:lang w:val="hy-AM"/>
        </w:rPr>
        <w:t>Վճարող Բանկին</w:t>
      </w:r>
      <w:r w:rsidR="007862B1" w:rsidRPr="004641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7862B1" w:rsidRPr="0046416D">
        <w:rPr>
          <w:rFonts w:ascii="GHEA Grapalat" w:hAnsi="GHEA Grapalat" w:cs="GHEA Grapalat"/>
          <w:sz w:val="18"/>
          <w:szCs w:val="18"/>
          <w:lang w:val="hy-AM"/>
        </w:rPr>
        <w:t>Պահանջագիրը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էլեկտրոնային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թվային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ստորագրությամբ</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հաստատված</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լինելու</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դեպքում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դրանք</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Վճարող</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Բանկին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են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ներկայացվում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էլեկտրոնային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կրիչներով</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ինչպես</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նաև</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դրանցից</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արտատպված</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թղթային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տարբերակներով</w:t>
      </w:r>
      <w:r w:rsidR="007862B1" w:rsidRPr="0046416D">
        <w:rPr>
          <w:rFonts w:ascii="GHEA Grapalat" w:hAnsi="GHEA Grapalat" w:cs="GHEA Grapalat"/>
          <w:sz w:val="18"/>
          <w:szCs w:val="18"/>
          <w:lang w:val="pt-BR"/>
        </w:rPr>
        <w:t>:</w:t>
      </w:r>
    </w:p>
    <w:p w14:paraId="13D5380E" w14:textId="77777777" w:rsidR="007862B1" w:rsidRPr="0046416D" w:rsidRDefault="007862B1" w:rsidP="000149F3">
      <w:pPr>
        <w:numPr>
          <w:ilvl w:val="1"/>
          <w:numId w:val="25"/>
        </w:numPr>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Պատվիրատուն Վճարող բանկին կարող է ներկայացնել այլ լրացուցիչ փաստաթղթեր:</w:t>
      </w:r>
    </w:p>
    <w:p w14:paraId="75D43857"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 xml:space="preserve">1.6 </w:t>
      </w:r>
      <w:r w:rsidR="007862B1" w:rsidRPr="0046416D">
        <w:rPr>
          <w:rFonts w:ascii="GHEA Grapalat" w:hAnsi="GHEA Grapalat" w:cs="GHEA Grapalat"/>
          <w:sz w:val="18"/>
          <w:szCs w:val="18"/>
          <w:lang w:val="hy-AM"/>
        </w:rPr>
        <w:t>Վճարող Բանկի կողմից Պ</w:t>
      </w:r>
      <w:r w:rsidR="007862B1" w:rsidRPr="0046416D">
        <w:rPr>
          <w:rFonts w:ascii="GHEA Grapalat" w:hAnsi="GHEA Grapalat" w:cs="GHEA Grapalat"/>
          <w:sz w:val="18"/>
          <w:szCs w:val="18"/>
          <w:lang w:val="pt-BR"/>
        </w:rPr>
        <w:t xml:space="preserve">ահանջագրում նշված գումարի վճարման հետևանքով </w:t>
      </w:r>
      <w:r w:rsidR="007862B1" w:rsidRPr="0046416D">
        <w:rPr>
          <w:rFonts w:ascii="GHEA Grapalat" w:hAnsi="GHEA Grapalat" w:cs="GHEA Grapalat"/>
          <w:sz w:val="18"/>
          <w:szCs w:val="18"/>
          <w:lang w:val="hy-AM"/>
        </w:rPr>
        <w:t xml:space="preserve">Ընկերության </w:t>
      </w:r>
      <w:r w:rsidR="007862B1" w:rsidRPr="0046416D">
        <w:rPr>
          <w:rFonts w:ascii="GHEA Grapalat" w:hAnsi="GHEA Grapalat" w:cs="GHEA Grapalat"/>
          <w:sz w:val="18"/>
          <w:szCs w:val="18"/>
          <w:lang w:val="pt-BR"/>
        </w:rPr>
        <w:t xml:space="preserve">առաջացած ռիսկերի (Ընկերության կրած վնասների) </w:t>
      </w:r>
      <w:r w:rsidR="007862B1" w:rsidRPr="0046416D">
        <w:rPr>
          <w:rFonts w:ascii="GHEA Grapalat" w:hAnsi="GHEA Grapalat" w:cs="GHEA Grapalat"/>
          <w:sz w:val="18"/>
          <w:szCs w:val="18"/>
          <w:lang w:val="hy-AM"/>
        </w:rPr>
        <w:t xml:space="preserve">և բացասական հետևանքների </w:t>
      </w:r>
      <w:r w:rsidR="007862B1" w:rsidRPr="0046416D">
        <w:rPr>
          <w:rFonts w:ascii="GHEA Grapalat" w:hAnsi="GHEA Grapalat" w:cs="GHEA Grapalat"/>
          <w:sz w:val="18"/>
          <w:szCs w:val="18"/>
          <w:lang w:val="pt-BR"/>
        </w:rPr>
        <w:t>համար Բանկը</w:t>
      </w:r>
      <w:r w:rsidR="007862B1" w:rsidRPr="0046416D">
        <w:rPr>
          <w:rFonts w:ascii="GHEA Grapalat" w:hAnsi="GHEA Grapalat" w:cs="GHEA Grapalat"/>
          <w:sz w:val="18"/>
          <w:szCs w:val="18"/>
          <w:lang w:val="hy-AM"/>
        </w:rPr>
        <w:t xml:space="preserve"> որևէ</w:t>
      </w:r>
      <w:r w:rsidR="007862B1" w:rsidRPr="0046416D">
        <w:rPr>
          <w:rFonts w:ascii="GHEA Grapalat" w:hAnsi="GHEA Grapalat" w:cs="GHEA Grapalat"/>
          <w:sz w:val="18"/>
          <w:szCs w:val="18"/>
          <w:lang w:val="pt-BR"/>
        </w:rPr>
        <w:t xml:space="preserve"> պատասխանատվություն չի կրում</w:t>
      </w:r>
      <w:r w:rsidR="007862B1" w:rsidRPr="0046416D">
        <w:rPr>
          <w:rFonts w:ascii="GHEA Grapalat" w:hAnsi="GHEA Grapalat" w:cs="GHEA Grapalat"/>
          <w:sz w:val="18"/>
          <w:szCs w:val="18"/>
          <w:lang w:val="hy-AM"/>
        </w:rPr>
        <w:t>:</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14:paraId="698257D7" w14:textId="77777777" w:rsidR="007862B1" w:rsidRPr="0046416D" w:rsidRDefault="000149F3" w:rsidP="000149F3">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1.7 </w:t>
      </w:r>
      <w:r w:rsidR="007862B1" w:rsidRPr="0046416D">
        <w:rPr>
          <w:rFonts w:ascii="GHEA Grapalat" w:hAnsi="GHEA Grapalat" w:cs="GHEA Grapalat"/>
          <w:sz w:val="18"/>
          <w:szCs w:val="18"/>
          <w:lang w:val="hy-AM"/>
        </w:rPr>
        <w:t>Այն դեպքում</w:t>
      </w:r>
      <w:r w:rsidR="007862B1" w:rsidRPr="0046416D">
        <w:rPr>
          <w:rFonts w:ascii="GHEA Grapalat" w:hAnsi="GHEA Grapalat" w:cs="GHEA Grapalat"/>
          <w:sz w:val="18"/>
          <w:szCs w:val="18"/>
          <w:lang w:val="pt-BR"/>
        </w:rPr>
        <w:t>,</w:t>
      </w:r>
      <w:r w:rsidR="007862B1" w:rsidRPr="0046416D">
        <w:rPr>
          <w:rFonts w:ascii="GHEA Grapalat" w:hAnsi="GHEA Grapalat" w:cs="GHEA Grapalat"/>
          <w:sz w:val="18"/>
          <w:szCs w:val="18"/>
          <w:lang w:val="hy-AM"/>
        </w:rPr>
        <w:t xml:space="preserve"> երբ Ընկերության հաշվի միջոցները չեն բավարարում</w:t>
      </w:r>
      <w:r w:rsidR="007862B1" w:rsidRPr="0046416D">
        <w:rPr>
          <w:rFonts w:ascii="GHEA Grapalat" w:hAnsi="GHEA Grapalat" w:cs="GHEA Grapalat"/>
          <w:sz w:val="18"/>
          <w:szCs w:val="18"/>
        </w:rPr>
        <w:t>՝</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Վճարող</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բանկը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վճարման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պահանջագիրը</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ստանալուց</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հետո՝</w:t>
      </w:r>
      <w:r w:rsidR="007862B1" w:rsidRPr="0046416D">
        <w:rPr>
          <w:rFonts w:ascii="GHEA Grapalat" w:hAnsi="GHEA Grapalat" w:cs="GHEA Grapalat"/>
          <w:sz w:val="18"/>
          <w:szCs w:val="18"/>
          <w:lang w:val="pt-BR"/>
        </w:rPr>
        <w:t xml:space="preserve"> 2 (</w:t>
      </w:r>
      <w:r w:rsidR="007862B1" w:rsidRPr="0046416D">
        <w:rPr>
          <w:rFonts w:ascii="GHEA Grapalat" w:hAnsi="GHEA Grapalat" w:cs="GHEA Grapalat"/>
          <w:sz w:val="18"/>
          <w:szCs w:val="18"/>
        </w:rPr>
        <w:t>երկու</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աշխատանքային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օրվա</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ընթացքում</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պետք</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է</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տեղեկացնի</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Պատվիրատուին՝</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գրավոր</w:t>
      </w:r>
      <w:r w:rsidR="007862B1" w:rsidRPr="0046416D">
        <w:rPr>
          <w:rFonts w:ascii="GHEA Grapalat" w:hAnsi="GHEA Grapalat" w:cs="GHEA Grapalat"/>
          <w:sz w:val="18"/>
          <w:szCs w:val="18"/>
          <w:lang w:val="pt-BR"/>
        </w:rPr>
        <w:t xml:space="preserve"> </w:t>
      </w:r>
      <w:r w:rsidR="007862B1" w:rsidRPr="0046416D">
        <w:rPr>
          <w:rFonts w:ascii="GHEA Grapalat" w:hAnsi="GHEA Grapalat" w:cs="GHEA Grapalat"/>
          <w:sz w:val="18"/>
          <w:szCs w:val="18"/>
        </w:rPr>
        <w:t>ձևով</w:t>
      </w:r>
      <w:r w:rsidR="007862B1" w:rsidRPr="0046416D">
        <w:rPr>
          <w:rFonts w:ascii="GHEA Grapalat" w:hAnsi="GHEA Grapalat" w:cs="GHEA Grapalat"/>
          <w:sz w:val="18"/>
          <w:szCs w:val="18"/>
          <w:lang w:val="pt-BR"/>
        </w:rPr>
        <w:t>:</w:t>
      </w:r>
    </w:p>
    <w:p w14:paraId="4870C539" w14:textId="77777777" w:rsidR="007862B1" w:rsidRPr="0046416D" w:rsidRDefault="000149F3" w:rsidP="000149F3">
      <w:pPr>
        <w:ind w:firstLine="360"/>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1.8 </w:t>
      </w:r>
      <w:r w:rsidR="007862B1" w:rsidRPr="0046416D">
        <w:rPr>
          <w:rFonts w:ascii="GHEA Grapalat" w:hAnsi="GHEA Grapalat" w:cs="GHEA Grapalat"/>
          <w:sz w:val="18"/>
          <w:szCs w:val="18"/>
          <w:lang w:val="pt-BR"/>
        </w:rPr>
        <w:t xml:space="preserve">Սույն համաձայնագիրը և կից </w:t>
      </w:r>
      <w:r w:rsidR="007862B1" w:rsidRPr="0046416D">
        <w:rPr>
          <w:rFonts w:ascii="GHEA Grapalat" w:hAnsi="GHEA Grapalat" w:cs="GHEA Grapalat"/>
          <w:sz w:val="18"/>
          <w:szCs w:val="18"/>
          <w:lang w:val="hy-AM"/>
        </w:rPr>
        <w:t>Պ</w:t>
      </w:r>
      <w:r w:rsidR="007862B1" w:rsidRPr="004641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46416D" w:rsidRDefault="007862B1" w:rsidP="007862B1">
      <w:pPr>
        <w:jc w:val="both"/>
        <w:rPr>
          <w:rFonts w:ascii="GHEA Grapalat" w:hAnsi="GHEA Grapalat" w:cs="GHEA Grapalat"/>
          <w:sz w:val="18"/>
          <w:szCs w:val="18"/>
          <w:lang w:val="hy-AM"/>
        </w:rPr>
      </w:pPr>
    </w:p>
    <w:p w14:paraId="39A70575" w14:textId="77777777" w:rsidR="007862B1" w:rsidRPr="0046416D" w:rsidRDefault="007862B1" w:rsidP="007862B1">
      <w:pPr>
        <w:numPr>
          <w:ilvl w:val="0"/>
          <w:numId w:val="6"/>
        </w:numPr>
        <w:jc w:val="center"/>
        <w:rPr>
          <w:rFonts w:ascii="GHEA Grapalat" w:hAnsi="GHEA Grapalat" w:cs="GHEA Grapalat"/>
          <w:b/>
          <w:bCs/>
          <w:sz w:val="18"/>
          <w:szCs w:val="18"/>
        </w:rPr>
      </w:pPr>
      <w:r w:rsidRPr="0046416D">
        <w:rPr>
          <w:rFonts w:ascii="GHEA Grapalat" w:hAnsi="GHEA Grapalat" w:cs="GHEA Grapalat"/>
          <w:b/>
          <w:bCs/>
          <w:sz w:val="18"/>
          <w:szCs w:val="18"/>
        </w:rPr>
        <w:t>Այլ պայմաններ</w:t>
      </w:r>
    </w:p>
    <w:p w14:paraId="57892E06"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rPr>
        <w:t>2.1 Սույն համաձայնագիրը</w:t>
      </w:r>
      <w:r w:rsidRPr="0046416D">
        <w:rPr>
          <w:rFonts w:ascii="GHEA Grapalat" w:hAnsi="GHEA Grapalat" w:cs="GHEA Grapalat"/>
          <w:sz w:val="18"/>
          <w:szCs w:val="18"/>
          <w:lang w:val="hy-AM"/>
        </w:rPr>
        <w:t xml:space="preserve"> և Պահանջագիրը անհետկանչելի են,</w:t>
      </w:r>
      <w:r w:rsidRPr="0046416D">
        <w:rPr>
          <w:rFonts w:ascii="GHEA Grapalat" w:hAnsi="GHEA Grapalat" w:cs="GHEA Grapalat"/>
          <w:sz w:val="18"/>
          <w:szCs w:val="18"/>
        </w:rPr>
        <w:t xml:space="preserve"> ուժի մեջ </w:t>
      </w:r>
      <w:r w:rsidRPr="0046416D">
        <w:rPr>
          <w:rFonts w:ascii="GHEA Grapalat" w:hAnsi="GHEA Grapalat" w:cs="GHEA Grapalat"/>
          <w:sz w:val="18"/>
          <w:szCs w:val="18"/>
          <w:lang w:val="hy-AM"/>
        </w:rPr>
        <w:t>են</w:t>
      </w:r>
      <w:r w:rsidRPr="0046416D">
        <w:rPr>
          <w:rFonts w:ascii="GHEA Grapalat" w:hAnsi="GHEA Grapalat" w:cs="GHEA Grapalat"/>
          <w:sz w:val="18"/>
          <w:szCs w:val="18"/>
        </w:rPr>
        <w:t xml:space="preserve"> մտնում Ընկերության կողմից վավերացման պահից և ուժի մեջ</w:t>
      </w:r>
      <w:r w:rsidRPr="0046416D">
        <w:rPr>
          <w:rFonts w:ascii="GHEA Grapalat" w:hAnsi="GHEA Grapalat" w:cs="GHEA Grapalat"/>
          <w:sz w:val="18"/>
          <w:szCs w:val="18"/>
          <w:lang w:val="hy-AM"/>
        </w:rPr>
        <w:t xml:space="preserve"> են մինչև </w:t>
      </w:r>
      <w:r w:rsidR="00595213" w:rsidRPr="0046416D">
        <w:rPr>
          <w:rFonts w:ascii="GHEA Grapalat" w:hAnsi="GHEA Grapalat" w:cs="GHEA Grapalat"/>
          <w:sz w:val="18"/>
          <w:szCs w:val="18"/>
        </w:rPr>
        <w:t>Պատվիրատուի կողմից կնքված պայմանագրի կատարման արդյունքը ամբողջական ընդունվելու օրվան հաջորդող քսաներորդ աշխատանքային օրը ներառյալ</w:t>
      </w:r>
      <w:r w:rsidRPr="0046416D">
        <w:rPr>
          <w:rFonts w:ascii="GHEA Grapalat" w:hAnsi="GHEA Grapalat" w:cs="GHEA Grapalat"/>
          <w:sz w:val="18"/>
          <w:szCs w:val="18"/>
        </w:rPr>
        <w:t xml:space="preserve">։ </w:t>
      </w:r>
    </w:p>
    <w:p w14:paraId="44B771D3"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14:paraId="4C9676BB"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46416D" w:rsidDel="00A13215"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46416D" w:rsidRDefault="007862B1" w:rsidP="007862B1">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46416D" w:rsidRDefault="007862B1" w:rsidP="007862B1">
      <w:pPr>
        <w:ind w:firstLine="567"/>
        <w:jc w:val="both"/>
        <w:rPr>
          <w:rFonts w:ascii="GHEA Grapalat" w:hAnsi="GHEA Grapalat" w:cs="GHEA Grapalat"/>
          <w:sz w:val="18"/>
          <w:szCs w:val="18"/>
          <w:lang w:val="hy-AM"/>
        </w:rPr>
      </w:pPr>
    </w:p>
    <w:p w14:paraId="5BE740DF" w14:textId="77777777" w:rsidR="007862B1" w:rsidRPr="0046416D" w:rsidRDefault="007862B1" w:rsidP="007862B1">
      <w:pPr>
        <w:ind w:firstLine="567"/>
        <w:jc w:val="center"/>
        <w:rPr>
          <w:rFonts w:ascii="GHEA Grapalat" w:hAnsi="GHEA Grapalat" w:cs="GHEA Grapalat"/>
          <w:sz w:val="18"/>
          <w:szCs w:val="18"/>
          <w:lang w:val="hy-AM"/>
        </w:rPr>
      </w:pPr>
      <w:r w:rsidRPr="0046416D">
        <w:rPr>
          <w:rFonts w:ascii="GHEA Grapalat" w:hAnsi="GHEA Grapalat" w:cs="GHEA Grapalat"/>
          <w:b/>
          <w:sz w:val="18"/>
          <w:szCs w:val="18"/>
          <w:lang w:val="hy-AM"/>
        </w:rPr>
        <w:t>3. Ընկերության հասցեն, բանկային վավերապայմանները`</w:t>
      </w:r>
    </w:p>
    <w:p w14:paraId="51B09615" w14:textId="77777777" w:rsidR="007862B1" w:rsidRPr="0046416D" w:rsidRDefault="007862B1" w:rsidP="007862B1">
      <w:pPr>
        <w:jc w:val="both"/>
        <w:rPr>
          <w:rFonts w:ascii="GHEA Grapalat" w:hAnsi="GHEA Grapalat" w:cs="GHEA Grapalat"/>
          <w:sz w:val="18"/>
          <w:szCs w:val="18"/>
          <w:u w:val="single"/>
          <w:lang w:val="hy-AM"/>
        </w:rPr>
      </w:pP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7E7A931E"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անվանումը</w:t>
      </w:r>
    </w:p>
    <w:p w14:paraId="3F6AF0E4"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vertAlign w:val="superscript"/>
          <w:lang w:val="hy-AM"/>
        </w:rPr>
        <w:t xml:space="preserve"> </w:t>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04A83293"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հասցեն</w:t>
      </w:r>
    </w:p>
    <w:p w14:paraId="43A8D96A"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3FA99133" w14:textId="77777777" w:rsidR="007862B1" w:rsidRPr="0046416D" w:rsidRDefault="007862B1" w:rsidP="007862B1">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46416D" w:rsidRDefault="007862B1" w:rsidP="007862B1">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54208CF8" w14:textId="77777777" w:rsidR="006E35C3" w:rsidRPr="0046416D" w:rsidRDefault="006E35C3" w:rsidP="007862B1">
      <w:pPr>
        <w:jc w:val="both"/>
        <w:rPr>
          <w:rFonts w:ascii="GHEA Grapalat" w:hAnsi="GHEA Grapalat"/>
          <w:sz w:val="18"/>
          <w:szCs w:val="18"/>
          <w:u w:val="single"/>
          <w:vertAlign w:val="superscript"/>
          <w:lang w:val="hy-AM"/>
        </w:rPr>
      </w:pPr>
    </w:p>
    <w:p w14:paraId="7FCCF9EE" w14:textId="77777777" w:rsidR="00334B2F" w:rsidRPr="0046416D" w:rsidRDefault="00334B2F" w:rsidP="00334B2F">
      <w:pPr>
        <w:jc w:val="both"/>
        <w:rPr>
          <w:rFonts w:ascii="GHEA Grapalat" w:hAnsi="GHEA Grapalat"/>
          <w:sz w:val="18"/>
          <w:szCs w:val="18"/>
          <w:lang w:val="hy-AM"/>
        </w:rPr>
      </w:pPr>
      <w:r w:rsidRPr="0046416D">
        <w:rPr>
          <w:rFonts w:ascii="GHEA Grapalat" w:hAnsi="GHEA Grapalat"/>
          <w:sz w:val="18"/>
          <w:szCs w:val="18"/>
          <w:lang w:val="hy-AM"/>
        </w:rPr>
        <w:t>Կ.Տ</w:t>
      </w:r>
    </w:p>
    <w:p w14:paraId="759D189E" w14:textId="77777777" w:rsidR="00334B2F" w:rsidRPr="0046416D" w:rsidRDefault="00334B2F" w:rsidP="00334B2F">
      <w:pPr>
        <w:jc w:val="both"/>
        <w:rPr>
          <w:rFonts w:ascii="GHEA Grapalat" w:hAnsi="GHEA Grapalat"/>
          <w:sz w:val="18"/>
          <w:szCs w:val="18"/>
          <w:lang w:val="hy-AM"/>
        </w:rPr>
      </w:pPr>
    </w:p>
    <w:p w14:paraId="26C65AAA" w14:textId="77777777" w:rsidR="00334B2F" w:rsidRPr="0046416D" w:rsidRDefault="00334B2F" w:rsidP="00334B2F">
      <w:pPr>
        <w:jc w:val="both"/>
        <w:rPr>
          <w:rFonts w:ascii="GHEA Grapalat" w:hAnsi="GHEA Grapalat"/>
          <w:sz w:val="18"/>
          <w:szCs w:val="18"/>
          <w:lang w:val="hy-AM"/>
        </w:rPr>
      </w:pPr>
      <w:r w:rsidRPr="0046416D">
        <w:rPr>
          <w:rFonts w:ascii="GHEA Grapalat" w:hAnsi="GHEA Grapalat"/>
          <w:sz w:val="18"/>
          <w:szCs w:val="18"/>
          <w:lang w:val="hy-AM"/>
        </w:rPr>
        <w:t>Օր/ամիս/տարի</w:t>
      </w:r>
    </w:p>
    <w:p w14:paraId="2290E993" w14:textId="77777777" w:rsidR="006E35C3" w:rsidRPr="0046416D" w:rsidRDefault="006E35C3" w:rsidP="007862B1">
      <w:pPr>
        <w:jc w:val="both"/>
        <w:rPr>
          <w:rFonts w:ascii="GHEA Grapalat" w:hAnsi="GHEA Grapalat"/>
          <w:sz w:val="18"/>
          <w:szCs w:val="18"/>
          <w:vertAlign w:val="superscript"/>
          <w:lang w:val="hy-AM"/>
        </w:rPr>
      </w:pPr>
    </w:p>
    <w:p w14:paraId="2C5D80A0" w14:textId="77777777" w:rsidR="007862B1" w:rsidRPr="0046416D" w:rsidRDefault="007862B1" w:rsidP="007862B1">
      <w:pPr>
        <w:jc w:val="both"/>
        <w:rPr>
          <w:rFonts w:ascii="GHEA Grapalat" w:hAnsi="GHEA Grapalat" w:cs="GHEA Grapalat"/>
          <w:i/>
          <w:sz w:val="18"/>
          <w:szCs w:val="18"/>
          <w:lang w:val="hy-AM"/>
        </w:rPr>
      </w:pPr>
    </w:p>
    <w:p w14:paraId="1A1C33E6" w14:textId="28A2D876" w:rsidR="006E35C3" w:rsidRPr="0046416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14:paraId="46FFB3C1" w14:textId="77777777" w:rsidR="00595213" w:rsidRPr="0046416D" w:rsidRDefault="007862B1" w:rsidP="00091EBC">
      <w:pPr>
        <w:pStyle w:val="BodyTextIndent3"/>
        <w:spacing w:line="240" w:lineRule="auto"/>
        <w:jc w:val="right"/>
        <w:rPr>
          <w:rFonts w:ascii="GHEA Grapalat" w:hAnsi="GHEA Grapalat"/>
          <w:b/>
          <w:sz w:val="18"/>
          <w:szCs w:val="18"/>
          <w:lang w:val="hy-AM"/>
        </w:rPr>
      </w:pPr>
      <w:r w:rsidRPr="0046416D">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6416D"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46416D" w:rsidRDefault="00595213" w:rsidP="00CB0ADE">
            <w:pPr>
              <w:rPr>
                <w:rFonts w:ascii="GHEA Grapalat" w:hAnsi="GHEA Grapalat" w:cs="Sylfaen"/>
                <w:b/>
                <w:bCs/>
                <w:sz w:val="18"/>
                <w:szCs w:val="18"/>
                <w:lang w:val="hy-AM"/>
              </w:rPr>
            </w:pPr>
            <w:r w:rsidRPr="0046416D">
              <w:rPr>
                <w:rFonts w:ascii="GHEA Grapalat" w:hAnsi="GHEA Grapalat" w:cs="Sylfaen"/>
                <w:sz w:val="18"/>
                <w:szCs w:val="18"/>
              </w:rPr>
              <w:lastRenderedPageBreak/>
              <w:t xml:space="preserve">1.                                                              </w:t>
            </w:r>
            <w:r w:rsidRPr="0046416D">
              <w:rPr>
                <w:rFonts w:ascii="GHEA Grapalat" w:hAnsi="GHEA Grapalat" w:cs="Sylfaen"/>
                <w:b/>
                <w:bCs/>
                <w:sz w:val="18"/>
                <w:szCs w:val="18"/>
              </w:rPr>
              <w:t>ՎՃԱՐՄԱՆ</w:t>
            </w:r>
            <w:r w:rsidRPr="0046416D">
              <w:rPr>
                <w:rFonts w:ascii="GHEA Grapalat" w:hAnsi="GHEA Grapalat" w:cs="Arial"/>
                <w:b/>
                <w:bCs/>
                <w:sz w:val="18"/>
                <w:szCs w:val="18"/>
              </w:rPr>
              <w:t xml:space="preserve"> </w:t>
            </w:r>
            <w:r w:rsidRPr="0046416D">
              <w:rPr>
                <w:rFonts w:ascii="GHEA Grapalat" w:hAnsi="GHEA Grapalat" w:cs="Sylfaen"/>
                <w:b/>
                <w:bCs/>
                <w:sz w:val="18"/>
                <w:szCs w:val="18"/>
              </w:rPr>
              <w:t xml:space="preserve">ՊԱՀԱՆՋԱԳԻՐ* </w:t>
            </w:r>
          </w:p>
          <w:p w14:paraId="3F52C0A4" w14:textId="77777777" w:rsidR="00595213" w:rsidRPr="0046416D" w:rsidRDefault="00595213" w:rsidP="00CB0ADE">
            <w:pPr>
              <w:jc w:val="center"/>
              <w:rPr>
                <w:rFonts w:ascii="GHEA Grapalat" w:hAnsi="GHEA Grapalat" w:cs="Arial"/>
                <w:bCs/>
                <w:i/>
                <w:sz w:val="18"/>
                <w:szCs w:val="18"/>
              </w:rPr>
            </w:pPr>
          </w:p>
        </w:tc>
      </w:tr>
      <w:tr w:rsidR="00595213" w:rsidRPr="0046416D"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46416D" w:rsidRDefault="00595213" w:rsidP="00CB0ADE">
            <w:pPr>
              <w:rPr>
                <w:rFonts w:ascii="GHEA Grapalat" w:hAnsi="GHEA Grapalat" w:cs="Sylfaen"/>
                <w:sz w:val="18"/>
                <w:szCs w:val="18"/>
                <w:lang w:val="hy-AM"/>
              </w:rPr>
            </w:pPr>
            <w:r w:rsidRPr="0046416D">
              <w:rPr>
                <w:rFonts w:ascii="GHEA Grapalat" w:hAnsi="GHEA Grapalat" w:cs="Sylfaen"/>
                <w:sz w:val="18"/>
                <w:szCs w:val="18"/>
                <w:lang w:val="hy-AM"/>
              </w:rPr>
              <w:t>2</w:t>
            </w:r>
            <w:r w:rsidRPr="0046416D">
              <w:rPr>
                <w:rFonts w:ascii="GHEA Grapalat" w:hAnsi="GHEA Grapalat" w:cs="Sylfaen"/>
                <w:sz w:val="18"/>
                <w:szCs w:val="18"/>
              </w:rPr>
              <w:t>.</w:t>
            </w:r>
            <w:r w:rsidRPr="0046416D">
              <w:rPr>
                <w:rFonts w:ascii="GHEA Grapalat" w:hAnsi="GHEA Grapalat" w:cs="Sylfaen"/>
                <w:sz w:val="18"/>
                <w:szCs w:val="18"/>
                <w:lang w:val="hy-AM"/>
              </w:rPr>
              <w:t xml:space="preserve"> Թիվ </w:t>
            </w:r>
          </w:p>
        </w:tc>
      </w:tr>
      <w:tr w:rsidR="00595213" w:rsidRPr="0046416D"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3</w:t>
            </w:r>
            <w:r w:rsidRPr="0046416D">
              <w:rPr>
                <w:rFonts w:ascii="GHEA Grapalat" w:hAnsi="GHEA Grapalat" w:cs="Sylfaen"/>
                <w:sz w:val="18"/>
                <w:szCs w:val="18"/>
              </w:rPr>
              <w:t>.                                                         Ներկայացման</w:t>
            </w:r>
            <w:r w:rsidRPr="0046416D">
              <w:rPr>
                <w:rFonts w:ascii="GHEA Grapalat" w:hAnsi="GHEA Grapalat" w:cs="Arial"/>
                <w:sz w:val="18"/>
                <w:szCs w:val="18"/>
              </w:rPr>
              <w:t xml:space="preserve"> </w:t>
            </w:r>
            <w:r w:rsidRPr="0046416D">
              <w:rPr>
                <w:rFonts w:ascii="GHEA Grapalat" w:hAnsi="GHEA Grapalat" w:cs="Sylfaen"/>
                <w:sz w:val="18"/>
                <w:szCs w:val="18"/>
              </w:rPr>
              <w:t>ամսաթիվը</w:t>
            </w:r>
            <w:r w:rsidRPr="0046416D">
              <w:rPr>
                <w:rFonts w:ascii="GHEA Grapalat" w:hAnsi="GHEA Grapalat" w:cs="Arial"/>
                <w:sz w:val="18"/>
                <w:szCs w:val="18"/>
              </w:rPr>
              <w:t xml:space="preserve">`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tc>
      </w:tr>
      <w:tr w:rsidR="00595213" w:rsidRPr="0046416D"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4</w:t>
            </w:r>
            <w:r w:rsidRPr="0046416D">
              <w:rPr>
                <w:rFonts w:ascii="GHEA Grapalat" w:hAnsi="GHEA Grapalat" w:cs="Sylfaen"/>
                <w:sz w:val="18"/>
                <w:szCs w:val="18"/>
              </w:rPr>
              <w:t xml:space="preserve">. </w:t>
            </w: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46416D">
              <w:rPr>
                <w:rFonts w:ascii="GHEA Grapalat" w:hAnsi="GHEA Grapalat" w:cs="Sylfaen"/>
                <w:sz w:val="18"/>
                <w:szCs w:val="18"/>
              </w:rPr>
              <w:t xml:space="preserve">(Ընկերություն </w:t>
            </w:r>
            <w:r w:rsidRPr="0046416D">
              <w:rPr>
                <w:rFonts w:ascii="GHEA Grapalat" w:hAnsi="GHEA Grapalat" w:cs="Arial"/>
                <w:sz w:val="18"/>
                <w:szCs w:val="18"/>
              </w:rPr>
              <w:t>`</w:t>
            </w:r>
          </w:p>
        </w:tc>
      </w:tr>
      <w:tr w:rsidR="00595213" w:rsidRPr="0046416D"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5</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ն սպասարկող Ֆինանսական կազմակերպություն </w:t>
            </w:r>
            <w:r w:rsidRPr="0046416D">
              <w:rPr>
                <w:rFonts w:ascii="GHEA Grapalat" w:hAnsi="GHEA Grapalat" w:cs="Sylfaen"/>
                <w:sz w:val="18"/>
                <w:szCs w:val="18"/>
              </w:rPr>
              <w:t>(</w:t>
            </w:r>
            <w:r w:rsidRPr="0046416D">
              <w:rPr>
                <w:rFonts w:ascii="GHEA Grapalat" w:hAnsi="GHEA Grapalat" w:cs="Arial"/>
                <w:sz w:val="18"/>
                <w:szCs w:val="18"/>
              </w:rPr>
              <w:t xml:space="preserve"> </w:t>
            </w:r>
            <w:r w:rsidRPr="0046416D">
              <w:rPr>
                <w:rFonts w:ascii="GHEA Grapalat" w:hAnsi="GHEA Grapalat" w:cs="Sylfaen"/>
                <w:sz w:val="18"/>
                <w:szCs w:val="18"/>
              </w:rPr>
              <w:t>բանկ)</w:t>
            </w:r>
            <w:r w:rsidRPr="0046416D">
              <w:rPr>
                <w:rFonts w:ascii="GHEA Grapalat" w:hAnsi="GHEA Grapalat" w:cs="Arial"/>
                <w:sz w:val="18"/>
                <w:szCs w:val="18"/>
              </w:rPr>
              <w:t>`</w:t>
            </w:r>
          </w:p>
        </w:tc>
      </w:tr>
      <w:tr w:rsidR="00595213" w:rsidRPr="0046416D"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6</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w:t>
            </w:r>
          </w:p>
        </w:tc>
      </w:tr>
      <w:tr w:rsidR="00595213" w:rsidRPr="0046416D"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7</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595213" w:rsidRPr="0046416D"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8</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ՀԾՀ</w:t>
            </w:r>
            <w:r w:rsidRPr="0046416D">
              <w:rPr>
                <w:rFonts w:ascii="GHEA Grapalat" w:hAnsi="GHEA Grapalat" w:cs="Arial"/>
                <w:sz w:val="18"/>
                <w:szCs w:val="18"/>
              </w:rPr>
              <w:t>`</w:t>
            </w:r>
          </w:p>
        </w:tc>
      </w:tr>
      <w:tr w:rsidR="00595213" w:rsidRPr="0046416D"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4ABECD4" w:rsidR="00595213" w:rsidRPr="00CE60B6" w:rsidRDefault="00595213" w:rsidP="00CB0ADE">
            <w:pPr>
              <w:rPr>
                <w:rFonts w:ascii="GHEA Grapalat" w:hAnsi="GHEA Grapalat" w:cs="Arial"/>
                <w:sz w:val="18"/>
                <w:szCs w:val="18"/>
                <w:lang w:val="hy-AM"/>
              </w:rPr>
            </w:pPr>
            <w:r w:rsidRPr="0046416D">
              <w:rPr>
                <w:rFonts w:ascii="GHEA Grapalat" w:hAnsi="GHEA Grapalat" w:cs="Sylfaen"/>
                <w:sz w:val="18"/>
                <w:szCs w:val="18"/>
                <w:lang w:val="hy-AM"/>
              </w:rPr>
              <w:t>9</w:t>
            </w:r>
            <w:r w:rsidRPr="0046416D">
              <w:rPr>
                <w:rFonts w:ascii="GHEA Grapalat" w:hAnsi="GHEA Grapalat" w:cs="Sylfaen"/>
                <w:sz w:val="18"/>
                <w:szCs w:val="18"/>
              </w:rPr>
              <w:t>. 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46416D">
              <w:rPr>
                <w:rFonts w:ascii="GHEA Grapalat" w:hAnsi="GHEA Grapalat" w:cs="Arial"/>
                <w:sz w:val="18"/>
                <w:szCs w:val="18"/>
              </w:rPr>
              <w:t>`</w:t>
            </w:r>
            <w:r w:rsidR="00CE60B6">
              <w:rPr>
                <w:rFonts w:ascii="GHEA Grapalat" w:hAnsi="GHEA Grapalat" w:cs="Arial"/>
                <w:sz w:val="18"/>
                <w:szCs w:val="18"/>
                <w:lang w:val="hy-AM"/>
              </w:rPr>
              <w:t xml:space="preserve"> Հրազդանի համայնք</w:t>
            </w:r>
          </w:p>
        </w:tc>
      </w:tr>
      <w:tr w:rsidR="00595213" w:rsidRPr="0046416D"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46416D" w:rsidRDefault="00595213" w:rsidP="00CB0ADE">
            <w:pPr>
              <w:rPr>
                <w:rFonts w:ascii="GHEA Grapalat" w:hAnsi="GHEA Grapalat" w:cs="Sylfaen"/>
                <w:sz w:val="18"/>
                <w:szCs w:val="18"/>
                <w:lang w:val="ru-RU"/>
              </w:rPr>
            </w:pPr>
            <w:r w:rsidRPr="0046416D">
              <w:rPr>
                <w:rFonts w:ascii="GHEA Grapalat" w:hAnsi="GHEA Grapalat" w:cs="Sylfaen"/>
                <w:sz w:val="18"/>
                <w:szCs w:val="18"/>
                <w:lang w:val="ru-RU"/>
              </w:rPr>
              <w:t xml:space="preserve">10. </w:t>
            </w:r>
            <w:r w:rsidRPr="0046416D">
              <w:rPr>
                <w:rFonts w:ascii="GHEA Grapalat" w:hAnsi="GHEA Grapalat" w:cs="Sylfaen"/>
                <w:sz w:val="18"/>
                <w:szCs w:val="18"/>
              </w:rPr>
              <w:t xml:space="preserve"> Շահառուի</w:t>
            </w:r>
            <w:r w:rsidRPr="0046416D">
              <w:rPr>
                <w:rFonts w:ascii="GHEA Grapalat" w:hAnsi="GHEA Grapalat" w:cs="Arial"/>
                <w:sz w:val="18"/>
                <w:szCs w:val="18"/>
              </w:rPr>
              <w:t xml:space="preserve"> </w:t>
            </w:r>
            <w:r w:rsidRPr="0046416D">
              <w:rPr>
                <w:rFonts w:ascii="GHEA Grapalat" w:hAnsi="GHEA Grapalat" w:cs="Sylfaen"/>
                <w:sz w:val="18"/>
                <w:szCs w:val="18"/>
              </w:rPr>
              <w:t xml:space="preserve"> ՀԾՀ</w:t>
            </w:r>
            <w:r w:rsidRPr="0046416D">
              <w:rPr>
                <w:rFonts w:ascii="GHEA Grapalat" w:hAnsi="GHEA Grapalat" w:cs="Sylfaen"/>
                <w:sz w:val="18"/>
                <w:szCs w:val="18"/>
                <w:lang w:val="ru-RU"/>
              </w:rPr>
              <w:t xml:space="preserve"> (</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595213" w:rsidRPr="0046416D"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lang w:val="hy-AM"/>
              </w:rPr>
              <w:t>11</w:t>
            </w:r>
            <w:r w:rsidRPr="0046416D">
              <w:rPr>
                <w:rFonts w:ascii="GHEA Grapalat" w:hAnsi="GHEA Grapalat" w:cs="Sylfaen"/>
                <w:sz w:val="18"/>
                <w:szCs w:val="18"/>
              </w:rPr>
              <w:t>. Շահառուի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595213" w:rsidRPr="0046416D"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2</w:t>
            </w:r>
            <w:r w:rsidRPr="0046416D">
              <w:rPr>
                <w:rFonts w:ascii="GHEA Grapalat" w:hAnsi="GHEA Grapalat" w:cs="Sylfaen"/>
                <w:sz w:val="18"/>
                <w:szCs w:val="18"/>
              </w:rPr>
              <w:t>.Շահառուի</w:t>
            </w:r>
            <w:r w:rsidRPr="0046416D">
              <w:rPr>
                <w:rFonts w:ascii="GHEA Grapalat" w:hAnsi="GHEA Grapalat" w:cs="Sylfaen"/>
                <w:sz w:val="18"/>
                <w:szCs w:val="18"/>
                <w:lang w:val="hy-AM"/>
              </w:rPr>
              <w:t>ն</w:t>
            </w:r>
            <w:r w:rsidRPr="0046416D">
              <w:rPr>
                <w:rFonts w:ascii="GHEA Grapalat" w:hAnsi="GHEA Grapalat" w:cs="Arial"/>
                <w:sz w:val="18"/>
                <w:szCs w:val="18"/>
              </w:rPr>
              <w:t xml:space="preserve"> </w:t>
            </w:r>
            <w:r w:rsidRPr="0046416D">
              <w:rPr>
                <w:rFonts w:ascii="GHEA Grapalat" w:hAnsi="GHEA Grapalat" w:cs="Sylfaen"/>
                <w:sz w:val="18"/>
                <w:szCs w:val="18"/>
                <w:lang w:val="hy-AM"/>
              </w:rPr>
              <w:t xml:space="preserve"> սպասարկող Ֆինանսական կազմակերպություն</w:t>
            </w:r>
            <w:r w:rsidRPr="0046416D">
              <w:rPr>
                <w:rFonts w:ascii="GHEA Grapalat" w:hAnsi="GHEA Grapalat" w:cs="Sylfaen"/>
                <w:sz w:val="18"/>
                <w:szCs w:val="18"/>
              </w:rPr>
              <w:t xml:space="preserve"> (բանկ)</w:t>
            </w:r>
            <w:r w:rsidRPr="0046416D">
              <w:rPr>
                <w:rFonts w:ascii="GHEA Grapalat" w:hAnsi="GHEA Grapalat" w:cs="Arial"/>
                <w:sz w:val="18"/>
                <w:szCs w:val="18"/>
              </w:rPr>
              <w:t>`</w:t>
            </w:r>
          </w:p>
        </w:tc>
      </w:tr>
      <w:tr w:rsidR="00595213" w:rsidRPr="0046416D"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3</w:t>
            </w:r>
            <w:r w:rsidRPr="0046416D">
              <w:rPr>
                <w:rFonts w:ascii="GHEA Grapalat" w:hAnsi="GHEA Grapalat" w:cs="Sylfaen"/>
                <w:sz w:val="18"/>
                <w:szCs w:val="18"/>
              </w:rPr>
              <w:t>.Շահառուի</w:t>
            </w:r>
            <w:r w:rsidRPr="0046416D">
              <w:rPr>
                <w:rFonts w:ascii="GHEA Grapalat" w:hAnsi="GHEA Grapalat" w:cs="Arial"/>
                <w:sz w:val="18"/>
                <w:szCs w:val="18"/>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 xml:space="preserve"> (</w:t>
            </w:r>
            <w:r w:rsidRPr="0046416D">
              <w:rPr>
                <w:rFonts w:ascii="GHEA Grapalat" w:hAnsi="GHEA Grapalat" w:cs="Sylfaen"/>
                <w:sz w:val="18"/>
                <w:szCs w:val="18"/>
              </w:rPr>
              <w:t>հշ</w:t>
            </w:r>
            <w:r w:rsidRPr="0046416D">
              <w:rPr>
                <w:rFonts w:ascii="GHEA Grapalat" w:hAnsi="GHEA Grapalat" w:cs="Arial"/>
                <w:sz w:val="18"/>
                <w:szCs w:val="18"/>
              </w:rPr>
              <w:t>.N)</w:t>
            </w:r>
          </w:p>
        </w:tc>
      </w:tr>
      <w:tr w:rsidR="00595213" w:rsidRPr="0046416D"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4</w:t>
            </w:r>
            <w:r w:rsidRPr="0046416D">
              <w:rPr>
                <w:rFonts w:ascii="GHEA Grapalat" w:hAnsi="GHEA Grapalat" w:cs="Sylfaen"/>
                <w:sz w:val="18"/>
                <w:szCs w:val="18"/>
              </w:rPr>
              <w:t>.Գումարը</w:t>
            </w:r>
            <w:r w:rsidRPr="0046416D">
              <w:rPr>
                <w:rFonts w:ascii="GHEA Grapalat" w:hAnsi="GHEA Grapalat" w:cs="Arial"/>
                <w:sz w:val="18"/>
                <w:szCs w:val="18"/>
              </w:rPr>
              <w:t xml:space="preserve"> </w:t>
            </w:r>
            <w:r w:rsidRPr="0046416D">
              <w:rPr>
                <w:rFonts w:ascii="GHEA Grapalat" w:hAnsi="GHEA Grapalat" w:cs="Arial"/>
                <w:sz w:val="18"/>
                <w:szCs w:val="18"/>
                <w:lang w:val="ru-RU"/>
              </w:rPr>
              <w:t>(</w:t>
            </w:r>
            <w:r w:rsidRPr="0046416D">
              <w:rPr>
                <w:rFonts w:ascii="GHEA Grapalat" w:hAnsi="GHEA Grapalat" w:cs="Sylfaen"/>
                <w:sz w:val="18"/>
                <w:szCs w:val="18"/>
              </w:rPr>
              <w:t>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ru-RU"/>
              </w:rPr>
              <w:t>)</w:t>
            </w:r>
            <w:r w:rsidRPr="0046416D">
              <w:rPr>
                <w:rFonts w:ascii="GHEA Grapalat" w:hAnsi="GHEA Grapalat" w:cs="Arial"/>
                <w:sz w:val="18"/>
                <w:szCs w:val="18"/>
              </w:rPr>
              <w:t>`</w:t>
            </w:r>
          </w:p>
        </w:tc>
      </w:tr>
      <w:tr w:rsidR="00595213" w:rsidRPr="0046416D"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15. </w:t>
            </w:r>
            <w:r w:rsidRPr="0046416D">
              <w:rPr>
                <w:rFonts w:ascii="GHEA Grapalat" w:hAnsi="GHEA Grapalat" w:cs="Sylfaen"/>
                <w:sz w:val="18"/>
                <w:szCs w:val="18"/>
                <w:lang w:val="hy-AM"/>
              </w:rPr>
              <w:t xml:space="preserve">Ակցեպտավորված գումարը՝ </w:t>
            </w:r>
            <w:r w:rsidRPr="0046416D">
              <w:rPr>
                <w:rFonts w:ascii="GHEA Grapalat" w:hAnsi="GHEA Grapalat" w:cs="Sylfaen"/>
                <w:sz w:val="18"/>
                <w:szCs w:val="18"/>
              </w:rPr>
              <w:t xml:space="preserve"> (թվերով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hy-AM"/>
              </w:rPr>
              <w:t xml:space="preserve">  </w:t>
            </w:r>
            <w:r w:rsidRPr="0046416D">
              <w:rPr>
                <w:rFonts w:ascii="GHEA Grapalat" w:hAnsi="GHEA Grapalat" w:cs="Sylfaen"/>
                <w:sz w:val="18"/>
                <w:szCs w:val="18"/>
              </w:rPr>
              <w:t>(</w:t>
            </w:r>
            <w:r w:rsidRPr="0046416D">
              <w:rPr>
                <w:rFonts w:ascii="GHEA Grapalat" w:hAnsi="GHEA Grapalat" w:cs="Sylfaen"/>
                <w:sz w:val="18"/>
                <w:szCs w:val="18"/>
                <w:lang w:val="hy-AM"/>
              </w:rPr>
              <w:t>նախատեսված է նշված գումարի մասնակի ակցեպտի համար, որը չի կիրառվում</w:t>
            </w:r>
            <w:r w:rsidRPr="0046416D">
              <w:rPr>
                <w:rFonts w:ascii="GHEA Grapalat" w:hAnsi="GHEA Grapalat" w:cs="Sylfaen"/>
                <w:sz w:val="18"/>
                <w:szCs w:val="18"/>
              </w:rPr>
              <w:t>)</w:t>
            </w:r>
          </w:p>
        </w:tc>
      </w:tr>
      <w:tr w:rsidR="00595213" w:rsidRPr="0046416D"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ru-RU"/>
              </w:rPr>
              <w:t>6</w:t>
            </w:r>
            <w:r w:rsidRPr="0046416D">
              <w:rPr>
                <w:rFonts w:ascii="GHEA Grapalat" w:hAnsi="GHEA Grapalat" w:cs="Sylfaen"/>
                <w:sz w:val="18"/>
                <w:szCs w:val="18"/>
              </w:rPr>
              <w:t>.Արժույթը</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կոդով</w:t>
            </w:r>
            <w:r w:rsidRPr="0046416D">
              <w:rPr>
                <w:rFonts w:ascii="GHEA Grapalat" w:hAnsi="GHEA Grapalat" w:cs="Arial"/>
                <w:sz w:val="18"/>
                <w:szCs w:val="18"/>
              </w:rPr>
              <w:t>)`</w:t>
            </w:r>
          </w:p>
        </w:tc>
      </w:tr>
      <w:tr w:rsidR="00595213" w:rsidRPr="0046416D"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46416D" w:rsidRDefault="00595213" w:rsidP="00CB0ADE">
            <w:pPr>
              <w:rPr>
                <w:rFonts w:ascii="GHEA Grapalat" w:hAnsi="GHEA Grapalat" w:cs="Arial"/>
                <w:sz w:val="18"/>
                <w:szCs w:val="18"/>
                <w:lang w:val="hy-AM"/>
              </w:rPr>
            </w:pPr>
            <w:r w:rsidRPr="0046416D">
              <w:rPr>
                <w:rFonts w:ascii="GHEA Grapalat" w:hAnsi="GHEA Grapalat" w:cs="Sylfaen"/>
                <w:sz w:val="18"/>
                <w:szCs w:val="18"/>
              </w:rPr>
              <w:t>1</w:t>
            </w:r>
            <w:r w:rsidRPr="0046416D">
              <w:rPr>
                <w:rFonts w:ascii="GHEA Grapalat" w:hAnsi="GHEA Grapalat" w:cs="Sylfaen"/>
                <w:sz w:val="18"/>
                <w:szCs w:val="18"/>
                <w:lang w:val="hy-AM"/>
              </w:rPr>
              <w:t>7</w:t>
            </w:r>
            <w:r w:rsidRPr="0046416D">
              <w:rPr>
                <w:rFonts w:ascii="GHEA Grapalat" w:hAnsi="GHEA Grapalat" w:cs="Sylfaen"/>
                <w:sz w:val="18"/>
                <w:szCs w:val="18"/>
              </w:rPr>
              <w:t>.Գործարքի</w:t>
            </w:r>
            <w:r w:rsidRPr="0046416D">
              <w:rPr>
                <w:rFonts w:ascii="GHEA Grapalat" w:hAnsi="GHEA Grapalat" w:cs="Arial"/>
                <w:sz w:val="18"/>
                <w:szCs w:val="18"/>
              </w:rPr>
              <w:t xml:space="preserve"> (</w:t>
            </w:r>
            <w:r w:rsidRPr="0046416D">
              <w:rPr>
                <w:rFonts w:ascii="GHEA Grapalat" w:hAnsi="GHEA Grapalat" w:cs="Sylfaen"/>
                <w:sz w:val="18"/>
                <w:szCs w:val="18"/>
              </w:rPr>
              <w:t>վճարման</w:t>
            </w:r>
            <w:r w:rsidRPr="0046416D">
              <w:rPr>
                <w:rFonts w:ascii="GHEA Grapalat" w:hAnsi="GHEA Grapalat" w:cs="Arial"/>
                <w:sz w:val="18"/>
                <w:szCs w:val="18"/>
              </w:rPr>
              <w:t xml:space="preserve">) </w:t>
            </w:r>
            <w:r w:rsidRPr="0046416D">
              <w:rPr>
                <w:rFonts w:ascii="GHEA Grapalat" w:hAnsi="GHEA Grapalat" w:cs="Sylfaen"/>
                <w:sz w:val="18"/>
                <w:szCs w:val="18"/>
              </w:rPr>
              <w:t>նպատակը</w:t>
            </w:r>
            <w:r w:rsidRPr="0046416D">
              <w:rPr>
                <w:rFonts w:ascii="GHEA Grapalat" w:hAnsi="GHEA Grapalat" w:cs="Arial"/>
                <w:sz w:val="18"/>
                <w:szCs w:val="18"/>
              </w:rPr>
              <w:t>`</w:t>
            </w:r>
            <w:r w:rsidRPr="0046416D">
              <w:rPr>
                <w:rFonts w:ascii="GHEA Grapalat" w:hAnsi="GHEA Grapalat" w:cs="Arial"/>
                <w:sz w:val="18"/>
                <w:szCs w:val="18"/>
                <w:lang w:val="hy-AM"/>
              </w:rPr>
              <w:t xml:space="preserve">  </w:t>
            </w:r>
            <w:r w:rsidRPr="0046416D">
              <w:rPr>
                <w:rFonts w:ascii="GHEA Grapalat" w:hAnsi="GHEA Grapalat" w:cs="Sylfaen"/>
                <w:bCs/>
                <w:i/>
                <w:sz w:val="18"/>
                <w:szCs w:val="18"/>
              </w:rPr>
              <w:t>(</w:t>
            </w:r>
            <w:r w:rsidR="00631658" w:rsidRPr="0046416D">
              <w:rPr>
                <w:rFonts w:ascii="GHEA Grapalat" w:hAnsi="GHEA Grapalat" w:cs="Sylfaen"/>
                <w:bCs/>
                <w:i/>
                <w:sz w:val="18"/>
                <w:szCs w:val="18"/>
              </w:rPr>
              <w:t>որակավորման ա</w:t>
            </w:r>
            <w:r w:rsidRPr="0046416D">
              <w:rPr>
                <w:rFonts w:ascii="GHEA Grapalat" w:hAnsi="GHEA Grapalat" w:cs="Sylfaen"/>
                <w:bCs/>
                <w:i/>
                <w:sz w:val="18"/>
                <w:szCs w:val="18"/>
              </w:rPr>
              <w:t>պահովմ</w:t>
            </w:r>
            <w:r w:rsidRPr="0046416D">
              <w:rPr>
                <w:rFonts w:ascii="GHEA Grapalat" w:hAnsi="GHEA Grapalat" w:cs="Sylfaen"/>
                <w:bCs/>
                <w:i/>
                <w:sz w:val="18"/>
                <w:szCs w:val="18"/>
                <w:lang w:val="hy-AM"/>
              </w:rPr>
              <w:t>ան համար</w:t>
            </w:r>
            <w:r w:rsidRPr="0046416D">
              <w:rPr>
                <w:rFonts w:ascii="GHEA Grapalat" w:hAnsi="GHEA Grapalat" w:cs="Sylfaen"/>
                <w:bCs/>
                <w:i/>
                <w:sz w:val="18"/>
                <w:szCs w:val="18"/>
              </w:rPr>
              <w:t>)</w:t>
            </w:r>
          </w:p>
        </w:tc>
      </w:tr>
      <w:tr w:rsidR="00595213" w:rsidRPr="0046416D"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46416D" w:rsidRDefault="00595213"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8</w:t>
            </w:r>
            <w:r w:rsidRPr="0046416D">
              <w:rPr>
                <w:rFonts w:ascii="GHEA Grapalat" w:hAnsi="GHEA Grapalat" w:cs="Sylfaen"/>
                <w:sz w:val="18"/>
                <w:szCs w:val="18"/>
              </w:rPr>
              <w:t xml:space="preserve">. </w:t>
            </w:r>
            <w:r w:rsidRPr="0046416D">
              <w:rPr>
                <w:rFonts w:ascii="GHEA Grapalat" w:hAnsi="GHEA Grapalat" w:cs="Sylfaen"/>
                <w:sz w:val="18"/>
                <w:szCs w:val="18"/>
                <w:lang w:val="hy-AM"/>
              </w:rPr>
              <w:t xml:space="preserve">Վճարման կատարման հիմքերը՝ </w:t>
            </w:r>
            <w:r w:rsidRPr="0046416D">
              <w:rPr>
                <w:rFonts w:ascii="GHEA Grapalat" w:hAnsi="GHEA Grapalat" w:cs="Sylfaen"/>
                <w:sz w:val="18"/>
                <w:szCs w:val="18"/>
              </w:rPr>
              <w:t>(</w:t>
            </w:r>
            <w:r w:rsidRPr="0046416D">
              <w:rPr>
                <w:rFonts w:ascii="GHEA Grapalat" w:hAnsi="GHEA Grapalat" w:cs="Sylfaen"/>
                <w:sz w:val="18"/>
                <w:szCs w:val="18"/>
                <w:lang w:val="hy-AM"/>
              </w:rPr>
              <w:t>Փաստաթղթերի</w:t>
            </w:r>
            <w:r w:rsidRPr="0046416D">
              <w:rPr>
                <w:rFonts w:ascii="GHEA Grapalat" w:hAnsi="GHEA Grapalat" w:cs="Arial"/>
                <w:sz w:val="18"/>
                <w:szCs w:val="18"/>
                <w:lang w:val="hy-AM"/>
              </w:rPr>
              <w:t xml:space="preserve"> անվանումը</w:t>
            </w:r>
            <w:r w:rsidRPr="0046416D">
              <w:rPr>
                <w:rFonts w:ascii="GHEA Grapalat" w:hAnsi="GHEA Grapalat" w:cs="Arial"/>
                <w:sz w:val="18"/>
                <w:szCs w:val="18"/>
              </w:rPr>
              <w:t>,</w:t>
            </w:r>
            <w:r w:rsidRPr="0046416D">
              <w:rPr>
                <w:rFonts w:ascii="GHEA Grapalat" w:hAnsi="GHEA Grapalat" w:cs="Arial"/>
                <w:sz w:val="18"/>
                <w:szCs w:val="18"/>
                <w:lang w:val="hy-AM"/>
              </w:rPr>
              <w:t xml:space="preserve"> այդ թվում՝ տուժանքի մասին համաձայնագիրը, </w:t>
            </w:r>
            <w:r w:rsidRPr="0046416D">
              <w:rPr>
                <w:rFonts w:ascii="GHEA Grapalat" w:hAnsi="GHEA Grapalat" w:cs="Sylfaen"/>
                <w:sz w:val="18"/>
                <w:szCs w:val="18"/>
                <w:lang w:val="hy-AM"/>
              </w:rPr>
              <w:t>դրանց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համարները</w:t>
            </w:r>
            <w:r w:rsidRPr="0046416D">
              <w:rPr>
                <w:rFonts w:ascii="GHEA Grapalat" w:hAnsi="GHEA Grapalat" w:cs="Arial"/>
                <w:sz w:val="18"/>
                <w:szCs w:val="18"/>
                <w:lang w:val="hy-AM"/>
              </w:rPr>
              <w:t>,</w:t>
            </w:r>
            <w:r w:rsidRPr="0046416D">
              <w:rPr>
                <w:rFonts w:ascii="GHEA Grapalat" w:hAnsi="GHEA Grapalat" w:cs="Arial"/>
                <w:sz w:val="18"/>
                <w:szCs w:val="18"/>
              </w:rPr>
              <w:t xml:space="preserve"> </w:t>
            </w:r>
            <w:r w:rsidRPr="0046416D">
              <w:rPr>
                <w:rFonts w:ascii="GHEA Grapalat" w:hAnsi="GHEA Grapalat" w:cs="Sylfaen"/>
                <w:sz w:val="18"/>
                <w:szCs w:val="18"/>
                <w:lang w:val="hy-AM"/>
              </w:rPr>
              <w:t>պ</w:t>
            </w:r>
            <w:r w:rsidRPr="0046416D">
              <w:rPr>
                <w:rFonts w:ascii="GHEA Grapalat" w:hAnsi="GHEA Grapalat" w:cs="Sylfaen"/>
                <w:sz w:val="18"/>
                <w:szCs w:val="18"/>
              </w:rPr>
              <w:t xml:space="preserve">այմանագրի </w:t>
            </w:r>
            <w:r w:rsidRPr="0046416D">
              <w:rPr>
                <w:rFonts w:ascii="GHEA Grapalat" w:hAnsi="GHEA Grapalat" w:cs="Arial"/>
                <w:sz w:val="18"/>
                <w:szCs w:val="18"/>
              </w:rPr>
              <w:t xml:space="preserve"> </w:t>
            </w:r>
            <w:r w:rsidRPr="0046416D">
              <w:rPr>
                <w:rFonts w:ascii="GHEA Grapalat" w:hAnsi="GHEA Grapalat" w:cs="Sylfaen"/>
                <w:sz w:val="18"/>
                <w:szCs w:val="18"/>
              </w:rPr>
              <w:t>ծածկագիրը</w:t>
            </w:r>
            <w:r w:rsidRPr="0046416D">
              <w:rPr>
                <w:rFonts w:ascii="GHEA Grapalat" w:hAnsi="GHEA Grapalat" w:cs="Arial"/>
                <w:sz w:val="18"/>
                <w:szCs w:val="18"/>
                <w:lang w:val="hy-AM"/>
              </w:rPr>
              <w:t xml:space="preserve"> որի հիման վրա կատարվում է  գանձումը</w:t>
            </w:r>
            <w:r w:rsidRPr="0046416D">
              <w:rPr>
                <w:rFonts w:ascii="GHEA Grapalat" w:hAnsi="GHEA Grapalat" w:cs="Arial"/>
                <w:sz w:val="18"/>
                <w:szCs w:val="18"/>
              </w:rPr>
              <w:t>)</w:t>
            </w:r>
            <w:r w:rsidRPr="0046416D">
              <w:rPr>
                <w:rFonts w:ascii="GHEA Grapalat" w:hAnsi="GHEA Grapalat" w:cs="Sylfaen"/>
                <w:sz w:val="18"/>
                <w:szCs w:val="18"/>
              </w:rPr>
              <w:t>`</w:t>
            </w:r>
          </w:p>
          <w:p w14:paraId="58B6DACC" w14:textId="77777777" w:rsidR="00595213" w:rsidRPr="0046416D" w:rsidRDefault="00595213" w:rsidP="00CB0ADE">
            <w:pPr>
              <w:rPr>
                <w:rFonts w:ascii="GHEA Grapalat" w:hAnsi="GHEA Grapalat" w:cs="Arial"/>
                <w:sz w:val="18"/>
                <w:szCs w:val="18"/>
              </w:rPr>
            </w:pPr>
          </w:p>
        </w:tc>
      </w:tr>
      <w:tr w:rsidR="00595213" w:rsidRPr="0046416D"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46416D" w:rsidRDefault="00595213" w:rsidP="00CB0ADE">
            <w:pPr>
              <w:rPr>
                <w:rFonts w:ascii="GHEA Grapalat" w:hAnsi="GHEA Grapalat" w:cs="Arial"/>
                <w:sz w:val="18"/>
                <w:szCs w:val="18"/>
                <w:lang w:val="hy-AM"/>
              </w:rPr>
            </w:pPr>
          </w:p>
        </w:tc>
      </w:tr>
      <w:tr w:rsidR="00595213" w:rsidRPr="0046416D"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46416D" w:rsidRDefault="00595213" w:rsidP="00CB0ADE">
            <w:pPr>
              <w:rPr>
                <w:rFonts w:ascii="GHEA Grapalat" w:hAnsi="GHEA Grapalat" w:cs="Sylfaen"/>
                <w:sz w:val="18"/>
                <w:szCs w:val="18"/>
                <w:lang w:val="hy-AM"/>
              </w:rPr>
            </w:pPr>
            <w:r w:rsidRPr="0046416D">
              <w:rPr>
                <w:rFonts w:ascii="GHEA Grapalat" w:hAnsi="GHEA Grapalat" w:cs="Sylfaen"/>
                <w:sz w:val="18"/>
                <w:szCs w:val="18"/>
                <w:lang w:val="hy-AM"/>
              </w:rPr>
              <w:t>19. Վճարման պայմանները՝                                &lt;ակցեպտավորված վճարում&gt;</w:t>
            </w:r>
          </w:p>
          <w:p w14:paraId="567E60D1" w14:textId="77777777" w:rsidR="00595213" w:rsidRPr="0046416D" w:rsidRDefault="00595213" w:rsidP="00CB0ADE">
            <w:pPr>
              <w:rPr>
                <w:rFonts w:ascii="GHEA Grapalat" w:hAnsi="GHEA Grapalat" w:cs="Sylfaen"/>
                <w:sz w:val="18"/>
                <w:szCs w:val="18"/>
                <w:lang w:val="ru-RU"/>
              </w:rPr>
            </w:pPr>
          </w:p>
        </w:tc>
      </w:tr>
      <w:tr w:rsidR="00595213" w:rsidRPr="0046416D"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 xml:space="preserve">20. Առդիր էջերի քանակը՝    </w:t>
            </w:r>
            <w:r w:rsidRPr="0046416D">
              <w:rPr>
                <w:rFonts w:ascii="GHEA Grapalat" w:hAnsi="GHEA Grapalat" w:cs="Arial"/>
                <w:sz w:val="18"/>
                <w:szCs w:val="18"/>
              </w:rPr>
              <w:t xml:space="preserve">--- </w:t>
            </w:r>
            <w:r w:rsidRPr="0046416D">
              <w:rPr>
                <w:rFonts w:ascii="GHEA Grapalat" w:hAnsi="GHEA Grapalat" w:cs="Arial"/>
                <w:sz w:val="18"/>
                <w:szCs w:val="18"/>
                <w:lang w:val="hy-AM"/>
              </w:rPr>
              <w:t xml:space="preserve">    </w:t>
            </w:r>
            <w:r w:rsidRPr="0046416D">
              <w:rPr>
                <w:rFonts w:ascii="GHEA Grapalat" w:hAnsi="GHEA Grapalat" w:cs="Sylfaen"/>
                <w:sz w:val="18"/>
                <w:szCs w:val="18"/>
              </w:rPr>
              <w:t>էջ</w:t>
            </w:r>
          </w:p>
          <w:p w14:paraId="76F5AF05" w14:textId="77777777" w:rsidR="00595213" w:rsidRPr="0046416D" w:rsidRDefault="00595213" w:rsidP="00CB0ADE">
            <w:pPr>
              <w:rPr>
                <w:rFonts w:ascii="GHEA Grapalat" w:hAnsi="GHEA Grapalat" w:cs="Sylfaen"/>
                <w:sz w:val="18"/>
                <w:szCs w:val="18"/>
                <w:lang w:val="hy-AM"/>
              </w:rPr>
            </w:pPr>
          </w:p>
        </w:tc>
      </w:tr>
      <w:tr w:rsidR="00595213" w:rsidRPr="0046416D"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46416D" w:rsidRDefault="00595213" w:rsidP="00CB0ADE">
            <w:pPr>
              <w:rPr>
                <w:rFonts w:ascii="GHEA Grapalat" w:hAnsi="GHEA Grapalat" w:cs="Sylfaen"/>
                <w:sz w:val="18"/>
                <w:szCs w:val="18"/>
              </w:rPr>
            </w:pPr>
            <w:r w:rsidRPr="0046416D">
              <w:rPr>
                <w:rFonts w:ascii="Courier New" w:hAnsi="Courier New" w:cs="Courier New"/>
                <w:sz w:val="18"/>
                <w:szCs w:val="18"/>
              </w:rPr>
              <w:t> </w:t>
            </w:r>
            <w:r w:rsidRPr="0046416D">
              <w:rPr>
                <w:rFonts w:ascii="GHEA Grapalat" w:hAnsi="GHEA Grapalat" w:cs="Arial"/>
                <w:sz w:val="18"/>
                <w:szCs w:val="18"/>
                <w:lang w:val="hy-AM"/>
              </w:rPr>
              <w:t>22</w:t>
            </w:r>
            <w:r w:rsidRPr="0046416D">
              <w:rPr>
                <w:rFonts w:ascii="GHEA Grapalat" w:hAnsi="GHEA Grapalat" w:cs="Arial"/>
                <w:sz w:val="18"/>
                <w:szCs w:val="18"/>
              </w:rPr>
              <w:t>.</w:t>
            </w:r>
            <w:r w:rsidRPr="0046416D">
              <w:rPr>
                <w:rFonts w:ascii="GHEA Grapalat" w:hAnsi="GHEA Grapalat" w:cs="Sylfaen"/>
                <w:sz w:val="18"/>
                <w:szCs w:val="18"/>
              </w:rPr>
              <w:t>ա. Շահառուի ստորագրությունները</w:t>
            </w:r>
          </w:p>
          <w:p w14:paraId="2F4FE951" w14:textId="77777777" w:rsidR="00595213" w:rsidRPr="0046416D" w:rsidRDefault="00595213" w:rsidP="00CB0ADE">
            <w:pPr>
              <w:rPr>
                <w:rFonts w:ascii="GHEA Grapalat" w:hAnsi="GHEA Grapalat" w:cs="Sylfaen"/>
                <w:sz w:val="18"/>
                <w:szCs w:val="18"/>
              </w:rPr>
            </w:pPr>
          </w:p>
          <w:p w14:paraId="27B68E09" w14:textId="77777777" w:rsidR="00595213" w:rsidRPr="0046416D" w:rsidRDefault="00595213"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2173BF4C" w14:textId="77777777" w:rsidR="00595213" w:rsidRPr="0046416D" w:rsidRDefault="00595213" w:rsidP="00CB0ADE">
            <w:pPr>
              <w:rPr>
                <w:rFonts w:ascii="GHEA Grapalat" w:hAnsi="GHEA Grapalat" w:cs="Tahoma"/>
                <w:color w:val="000000"/>
                <w:sz w:val="18"/>
                <w:szCs w:val="18"/>
              </w:rPr>
            </w:pPr>
          </w:p>
          <w:p w14:paraId="707E79C8" w14:textId="77777777" w:rsidR="00595213" w:rsidRPr="0046416D" w:rsidRDefault="00595213" w:rsidP="00CB0ADE">
            <w:pPr>
              <w:rPr>
                <w:rFonts w:ascii="GHEA Grapalat" w:hAnsi="GHEA Grapalat" w:cs="Sylfaen"/>
                <w:sz w:val="18"/>
                <w:szCs w:val="18"/>
              </w:rPr>
            </w:pPr>
          </w:p>
          <w:p w14:paraId="3F12F02F"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5494FEBC" w14:textId="77777777" w:rsidR="00595213" w:rsidRPr="0046416D" w:rsidRDefault="00595213" w:rsidP="00CB0ADE">
            <w:pPr>
              <w:rPr>
                <w:rFonts w:ascii="GHEA Grapalat" w:hAnsi="GHEA Grapalat" w:cs="Sylfaen"/>
                <w:sz w:val="18"/>
                <w:szCs w:val="18"/>
              </w:rPr>
            </w:pPr>
          </w:p>
          <w:p w14:paraId="72FD4CF5"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lang w:val="hy-AM"/>
              </w:rPr>
              <w:t>22</w:t>
            </w:r>
            <w:r w:rsidRPr="0046416D">
              <w:rPr>
                <w:rFonts w:ascii="GHEA Grapalat" w:hAnsi="GHEA Grapalat" w:cs="Sylfaen"/>
                <w:sz w:val="18"/>
                <w:szCs w:val="18"/>
              </w:rPr>
              <w:t>.բ.</w:t>
            </w:r>
          </w:p>
          <w:p w14:paraId="7A7E4AF6"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Կ.Տ.</w:t>
            </w:r>
          </w:p>
          <w:p w14:paraId="5A0EB83A" w14:textId="77777777" w:rsidR="00595213" w:rsidRPr="0046416D" w:rsidRDefault="00595213" w:rsidP="00CB0ADE">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46416D" w:rsidRDefault="00595213" w:rsidP="00CB0ADE">
            <w:pPr>
              <w:rPr>
                <w:rFonts w:ascii="GHEA Grapalat" w:hAnsi="GHEA Grapalat" w:cs="Sylfaen"/>
                <w:sz w:val="18"/>
                <w:szCs w:val="18"/>
              </w:rPr>
            </w:pPr>
            <w:r w:rsidRPr="0046416D">
              <w:rPr>
                <w:rFonts w:ascii="GHEA Grapalat" w:hAnsi="GHEA Grapalat" w:cs="Arial"/>
                <w:sz w:val="18"/>
                <w:szCs w:val="18"/>
                <w:lang w:val="hy-AM"/>
              </w:rPr>
              <w:t>2</w:t>
            </w:r>
            <w:r w:rsidRPr="0046416D">
              <w:rPr>
                <w:rFonts w:ascii="GHEA Grapalat" w:hAnsi="GHEA Grapalat" w:cs="Arial"/>
                <w:sz w:val="18"/>
                <w:szCs w:val="18"/>
              </w:rPr>
              <w:t>1.</w:t>
            </w:r>
            <w:r w:rsidRPr="0046416D">
              <w:rPr>
                <w:rFonts w:ascii="GHEA Grapalat" w:hAnsi="GHEA Grapalat" w:cs="Sylfaen"/>
                <w:sz w:val="18"/>
                <w:szCs w:val="18"/>
              </w:rPr>
              <w:t xml:space="preserve">ա. </w:t>
            </w:r>
            <w:r w:rsidRPr="0046416D">
              <w:rPr>
                <w:rFonts w:ascii="Courier New" w:hAnsi="Courier New" w:cs="Courier New"/>
                <w:sz w:val="18"/>
                <w:szCs w:val="18"/>
              </w:rPr>
              <w:t> </w:t>
            </w:r>
            <w:r w:rsidRPr="0046416D">
              <w:rPr>
                <w:rFonts w:ascii="GHEA Grapalat" w:hAnsi="GHEA Grapalat" w:cs="Sylfaen"/>
                <w:sz w:val="18"/>
                <w:szCs w:val="18"/>
              </w:rPr>
              <w:t>Վճարողի ստորագրությունները`</w:t>
            </w:r>
          </w:p>
          <w:p w14:paraId="7FD41717" w14:textId="77777777" w:rsidR="00595213" w:rsidRPr="0046416D" w:rsidRDefault="00595213" w:rsidP="00CB0ADE">
            <w:pPr>
              <w:jc w:val="right"/>
              <w:rPr>
                <w:rFonts w:ascii="GHEA Grapalat" w:hAnsi="GHEA Grapalat" w:cs="Sylfaen"/>
                <w:sz w:val="18"/>
                <w:szCs w:val="18"/>
              </w:rPr>
            </w:pPr>
          </w:p>
          <w:p w14:paraId="0686BF7A" w14:textId="77777777" w:rsidR="00595213" w:rsidRPr="0046416D" w:rsidRDefault="00595213" w:rsidP="00CB0ADE">
            <w:pPr>
              <w:rPr>
                <w:rFonts w:ascii="GHEA Grapalat" w:hAnsi="GHEA Grapalat" w:cs="Sylfaen"/>
                <w:sz w:val="18"/>
                <w:szCs w:val="18"/>
              </w:rPr>
            </w:pPr>
            <w:r w:rsidRPr="0046416D">
              <w:rPr>
                <w:rFonts w:ascii="GHEA Grapalat" w:hAnsi="GHEA Grapalat" w:cs="Tahoma"/>
                <w:color w:val="000000"/>
                <w:sz w:val="18"/>
                <w:szCs w:val="18"/>
              </w:rPr>
              <w:t xml:space="preserve">                                               /____________________/</w:t>
            </w:r>
          </w:p>
          <w:p w14:paraId="7A6C67EF" w14:textId="77777777" w:rsidR="00595213" w:rsidRPr="0046416D" w:rsidRDefault="00595213" w:rsidP="00CB0ADE">
            <w:pPr>
              <w:jc w:val="right"/>
              <w:rPr>
                <w:rFonts w:ascii="GHEA Grapalat" w:hAnsi="GHEA Grapalat" w:cs="Tahoma"/>
                <w:color w:val="000000"/>
                <w:sz w:val="18"/>
                <w:szCs w:val="18"/>
              </w:rPr>
            </w:pPr>
          </w:p>
          <w:p w14:paraId="2BDC3A01" w14:textId="77777777" w:rsidR="00595213" w:rsidRPr="0046416D" w:rsidRDefault="00595213" w:rsidP="00CB0ADE">
            <w:pPr>
              <w:jc w:val="right"/>
              <w:rPr>
                <w:rFonts w:ascii="GHEA Grapalat" w:hAnsi="GHEA Grapalat" w:cs="Tahoma"/>
                <w:color w:val="000000"/>
                <w:sz w:val="18"/>
                <w:szCs w:val="18"/>
              </w:rPr>
            </w:pPr>
          </w:p>
          <w:p w14:paraId="3AAA0DB5"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28DCAE53" w14:textId="77777777" w:rsidR="00595213" w:rsidRPr="0046416D" w:rsidRDefault="00595213" w:rsidP="00CB0ADE">
            <w:pPr>
              <w:jc w:val="right"/>
              <w:rPr>
                <w:rFonts w:ascii="GHEA Grapalat" w:hAnsi="GHEA Grapalat" w:cs="Sylfaen"/>
                <w:sz w:val="18"/>
                <w:szCs w:val="18"/>
              </w:rPr>
            </w:pPr>
          </w:p>
          <w:p w14:paraId="35186A43" w14:textId="77777777" w:rsidR="00595213" w:rsidRPr="0046416D" w:rsidRDefault="00595213" w:rsidP="00CB0ADE">
            <w:pPr>
              <w:jc w:val="right"/>
              <w:rPr>
                <w:rFonts w:ascii="GHEA Grapalat" w:hAnsi="GHEA Grapalat" w:cs="Sylfaen"/>
                <w:sz w:val="18"/>
                <w:szCs w:val="18"/>
              </w:rPr>
            </w:pPr>
            <w:r w:rsidRPr="0046416D">
              <w:rPr>
                <w:rFonts w:ascii="GHEA Grapalat" w:hAnsi="GHEA Grapalat" w:cs="Sylfaen"/>
                <w:sz w:val="18"/>
                <w:szCs w:val="18"/>
                <w:lang w:val="hy-AM"/>
              </w:rPr>
              <w:t>2</w:t>
            </w:r>
            <w:r w:rsidRPr="0046416D">
              <w:rPr>
                <w:rFonts w:ascii="GHEA Grapalat" w:hAnsi="GHEA Grapalat" w:cs="Sylfaen"/>
                <w:sz w:val="18"/>
                <w:szCs w:val="18"/>
              </w:rPr>
              <w:t>1.բ.                                                                    Կ.Տ.</w:t>
            </w:r>
          </w:p>
          <w:p w14:paraId="04B16A74" w14:textId="77777777" w:rsidR="00595213" w:rsidRPr="0046416D" w:rsidRDefault="00595213" w:rsidP="00CB0ADE">
            <w:pPr>
              <w:jc w:val="right"/>
              <w:rPr>
                <w:rFonts w:ascii="GHEA Grapalat" w:hAnsi="GHEA Grapalat" w:cs="Sylfaen"/>
                <w:sz w:val="18"/>
                <w:szCs w:val="18"/>
              </w:rPr>
            </w:pPr>
          </w:p>
        </w:tc>
      </w:tr>
      <w:tr w:rsidR="00595213" w:rsidRPr="0046416D"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4</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Շահառուին  սպասարկող ֆինանսական կազմակերպություն</w:t>
            </w:r>
            <w:r w:rsidRPr="0046416D">
              <w:rPr>
                <w:rFonts w:ascii="GHEA Grapalat" w:hAnsi="GHEA Grapalat" w:cs="Tahoma"/>
                <w:color w:val="000000"/>
                <w:sz w:val="18"/>
                <w:szCs w:val="18"/>
              </w:rPr>
              <w:t xml:space="preserve"> </w:t>
            </w:r>
          </w:p>
          <w:p w14:paraId="2160060F" w14:textId="77777777" w:rsidR="00595213" w:rsidRPr="0046416D" w:rsidRDefault="00595213" w:rsidP="00CB0ADE">
            <w:pPr>
              <w:rPr>
                <w:rFonts w:ascii="GHEA Grapalat" w:hAnsi="GHEA Grapalat" w:cs="Tahoma"/>
                <w:color w:val="000000"/>
                <w:sz w:val="18"/>
                <w:szCs w:val="18"/>
                <w:lang w:val="hy-AM"/>
              </w:rPr>
            </w:pPr>
            <w:r w:rsidRPr="0046416D">
              <w:rPr>
                <w:rFonts w:ascii="GHEA Grapalat" w:hAnsi="GHEA Grapalat" w:cs="Tahoma"/>
                <w:color w:val="000000"/>
                <w:sz w:val="18"/>
                <w:szCs w:val="18"/>
              </w:rPr>
              <w:t xml:space="preserve">                             </w:t>
            </w:r>
            <w:r w:rsidRPr="0046416D">
              <w:rPr>
                <w:rFonts w:ascii="GHEA Grapalat" w:hAnsi="GHEA Grapalat" w:cs="Tahoma"/>
                <w:color w:val="000000"/>
                <w:sz w:val="18"/>
                <w:szCs w:val="18"/>
                <w:lang w:val="hy-AM"/>
              </w:rPr>
              <w:t xml:space="preserve">                 </w:t>
            </w:r>
          </w:p>
          <w:p w14:paraId="7BD53048"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lang w:val="hy-AM"/>
              </w:rPr>
              <w:t xml:space="preserve">                                                 </w:t>
            </w:r>
            <w:r w:rsidRPr="0046416D">
              <w:rPr>
                <w:rFonts w:ascii="GHEA Grapalat" w:hAnsi="GHEA Grapalat" w:cs="Tahoma"/>
                <w:color w:val="000000"/>
                <w:sz w:val="18"/>
                <w:szCs w:val="18"/>
              </w:rPr>
              <w:t xml:space="preserve">   /____________________/</w:t>
            </w:r>
          </w:p>
          <w:p w14:paraId="3CAA3B42"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69B02B9D"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/ստորագրություն/</w:t>
            </w:r>
          </w:p>
          <w:p w14:paraId="268621AB" w14:textId="77777777" w:rsidR="00595213" w:rsidRPr="0046416D" w:rsidRDefault="00595213" w:rsidP="00CB0ADE">
            <w:pPr>
              <w:rPr>
                <w:rFonts w:ascii="GHEA Grapalat" w:hAnsi="GHEA Grapalat" w:cs="Tahoma"/>
                <w:color w:val="000000"/>
                <w:sz w:val="18"/>
                <w:szCs w:val="18"/>
              </w:rPr>
            </w:pPr>
          </w:p>
          <w:p w14:paraId="02C66BBA" w14:textId="77777777" w:rsidR="00595213" w:rsidRPr="0046416D" w:rsidRDefault="00595213" w:rsidP="00CB0ADE">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14:paraId="111F6071" w14:textId="77777777" w:rsidR="00595213" w:rsidRPr="0046416D" w:rsidRDefault="00595213"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3</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Վճարողին  սպասարկող ֆինանսական կազմակերպություն</w:t>
            </w:r>
            <w:r w:rsidRPr="0046416D">
              <w:rPr>
                <w:rFonts w:ascii="GHEA Grapalat" w:hAnsi="GHEA Grapalat" w:cs="Tahoma"/>
                <w:color w:val="000000"/>
                <w:sz w:val="18"/>
                <w:szCs w:val="18"/>
              </w:rPr>
              <w:t xml:space="preserve"> </w:t>
            </w:r>
          </w:p>
          <w:p w14:paraId="7BC3866C" w14:textId="77777777" w:rsidR="00595213" w:rsidRPr="0046416D" w:rsidRDefault="00595213" w:rsidP="00CB0ADE">
            <w:pPr>
              <w:jc w:val="right"/>
              <w:rPr>
                <w:rFonts w:ascii="GHEA Grapalat" w:hAnsi="GHEA Grapalat" w:cs="Tahoma"/>
                <w:color w:val="000000"/>
                <w:sz w:val="18"/>
                <w:szCs w:val="18"/>
              </w:rPr>
            </w:pPr>
          </w:p>
          <w:p w14:paraId="1708D6FF" w14:textId="77777777" w:rsidR="00595213" w:rsidRPr="0046416D" w:rsidRDefault="00595213" w:rsidP="00CB0ADE">
            <w:pPr>
              <w:jc w:val="right"/>
              <w:rPr>
                <w:rFonts w:ascii="GHEA Grapalat" w:hAnsi="GHEA Grapalat" w:cs="Tahoma"/>
                <w:color w:val="000000"/>
                <w:sz w:val="18"/>
                <w:szCs w:val="18"/>
              </w:rPr>
            </w:pPr>
          </w:p>
          <w:p w14:paraId="492CAE8E" w14:textId="77777777" w:rsidR="00595213" w:rsidRPr="0046416D" w:rsidRDefault="00595213"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52316716" w14:textId="77777777" w:rsidR="00595213" w:rsidRPr="0046416D" w:rsidRDefault="00595213" w:rsidP="00CB0ADE">
            <w:pPr>
              <w:jc w:val="cente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/ստորագրություն/</w:t>
            </w:r>
          </w:p>
          <w:p w14:paraId="4C4C873D" w14:textId="77777777" w:rsidR="00595213" w:rsidRPr="0046416D" w:rsidRDefault="00595213" w:rsidP="00CB0ADE">
            <w:pPr>
              <w:jc w:val="right"/>
              <w:rPr>
                <w:rFonts w:ascii="GHEA Grapalat" w:hAnsi="GHEA Grapalat" w:cs="Arial"/>
                <w:sz w:val="18"/>
                <w:szCs w:val="18"/>
                <w:lang w:val="hy-AM"/>
              </w:rPr>
            </w:pPr>
          </w:p>
        </w:tc>
      </w:tr>
      <w:tr w:rsidR="00595213" w:rsidRPr="0046416D"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lastRenderedPageBreak/>
              <w:t>24.բ.                                                       Կ.Տ.</w:t>
            </w:r>
          </w:p>
          <w:p w14:paraId="5A395DCE" w14:textId="77777777" w:rsidR="00595213" w:rsidRPr="0046416D" w:rsidRDefault="00595213" w:rsidP="00CB0ADE">
            <w:pPr>
              <w:rPr>
                <w:rFonts w:ascii="GHEA Grapalat" w:hAnsi="GHEA Grapalat" w:cs="Sylfaen"/>
                <w:sz w:val="18"/>
                <w:szCs w:val="18"/>
              </w:rPr>
            </w:pPr>
          </w:p>
          <w:p w14:paraId="65D0905C" w14:textId="77777777" w:rsidR="00595213" w:rsidRPr="0046416D" w:rsidRDefault="00595213" w:rsidP="00CB0ADE">
            <w:pPr>
              <w:rPr>
                <w:rFonts w:ascii="GHEA Grapalat" w:hAnsi="GHEA Grapalat" w:cs="Sylfaen"/>
                <w:sz w:val="18"/>
                <w:szCs w:val="18"/>
              </w:rPr>
            </w:pPr>
          </w:p>
          <w:p w14:paraId="0D3F022D" w14:textId="77777777" w:rsidR="00595213" w:rsidRPr="0046416D" w:rsidRDefault="00595213" w:rsidP="00CB0ADE">
            <w:pP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2</w:t>
            </w:r>
            <w:r w:rsidRPr="0046416D">
              <w:rPr>
                <w:rFonts w:ascii="GHEA Grapalat" w:hAnsi="GHEA Grapalat" w:cs="Sylfaen"/>
                <w:sz w:val="18"/>
                <w:szCs w:val="18"/>
                <w:lang w:val="hy-AM"/>
              </w:rPr>
              <w:t>4</w:t>
            </w:r>
            <w:r w:rsidRPr="0046416D">
              <w:rPr>
                <w:rFonts w:ascii="GHEA Grapalat" w:hAnsi="GHEA Grapalat" w:cs="Sylfaen"/>
                <w:sz w:val="18"/>
                <w:szCs w:val="18"/>
              </w:rPr>
              <w:t>.</w:t>
            </w:r>
            <w:r w:rsidRPr="0046416D">
              <w:rPr>
                <w:rFonts w:ascii="GHEA Grapalat" w:hAnsi="GHEA Grapalat" w:cs="Sylfaen"/>
                <w:sz w:val="18"/>
                <w:szCs w:val="18"/>
                <w:lang w:val="hy-AM"/>
              </w:rPr>
              <w:t>գ</w:t>
            </w:r>
            <w:r w:rsidRPr="0046416D">
              <w:rPr>
                <w:rFonts w:ascii="GHEA Grapalat" w:hAnsi="GHEA Grapalat" w:cs="Tahoma"/>
                <w:color w:val="000000"/>
                <w:sz w:val="18"/>
                <w:szCs w:val="18"/>
              </w:rPr>
              <w:t xml:space="preserve">                                                 "___"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 xml:space="preserve">20___ </w:t>
            </w:r>
            <w:r w:rsidRPr="0046416D">
              <w:rPr>
                <w:rFonts w:ascii="GHEA Grapalat" w:hAnsi="GHEA Grapalat" w:cs="Sylfaen"/>
                <w:color w:val="000000"/>
                <w:sz w:val="18"/>
                <w:szCs w:val="18"/>
              </w:rPr>
              <w:t>թ.</w:t>
            </w:r>
            <w:r w:rsidRPr="0046416D">
              <w:rPr>
                <w:rFonts w:ascii="GHEA Grapalat" w:hAnsi="GHEA Grapalat" w:cs="Sylfaen"/>
                <w:sz w:val="18"/>
                <w:szCs w:val="18"/>
              </w:rPr>
              <w:t xml:space="preserve"> </w:t>
            </w:r>
          </w:p>
          <w:p w14:paraId="45432947" w14:textId="77777777" w:rsidR="00595213" w:rsidRPr="0046416D" w:rsidRDefault="00595213" w:rsidP="00CB0ADE">
            <w:pPr>
              <w:rPr>
                <w:rFonts w:ascii="GHEA Grapalat" w:hAnsi="GHEA Grapalat" w:cs="Sylfaen"/>
                <w:sz w:val="18"/>
                <w:szCs w:val="18"/>
              </w:rPr>
            </w:pPr>
          </w:p>
          <w:p w14:paraId="3C9353B9"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7AFFAC42" w14:textId="77777777" w:rsidR="00595213" w:rsidRPr="0046416D" w:rsidRDefault="00595213" w:rsidP="00CB0ADE">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23.բ.                                                                 Կ.Տ.    </w:t>
            </w:r>
          </w:p>
          <w:p w14:paraId="7D50608F" w14:textId="77777777" w:rsidR="00595213" w:rsidRPr="0046416D" w:rsidRDefault="00595213" w:rsidP="00CB0ADE">
            <w:pPr>
              <w:rPr>
                <w:rFonts w:ascii="GHEA Grapalat" w:hAnsi="GHEA Grapalat" w:cs="Sylfaen"/>
                <w:sz w:val="18"/>
                <w:szCs w:val="18"/>
              </w:rPr>
            </w:pPr>
          </w:p>
          <w:p w14:paraId="0F955845" w14:textId="77777777" w:rsidR="00595213" w:rsidRPr="0046416D" w:rsidRDefault="00595213" w:rsidP="00CB0ADE">
            <w:pPr>
              <w:rPr>
                <w:rFonts w:ascii="GHEA Grapalat" w:hAnsi="GHEA Grapalat" w:cs="Sylfaen"/>
                <w:sz w:val="18"/>
                <w:szCs w:val="18"/>
              </w:rPr>
            </w:pPr>
            <w:r w:rsidRPr="0046416D">
              <w:rPr>
                <w:rFonts w:ascii="GHEA Grapalat" w:hAnsi="GHEA Grapalat" w:cs="Sylfaen"/>
                <w:sz w:val="18"/>
                <w:szCs w:val="18"/>
              </w:rPr>
              <w:t xml:space="preserve">                     </w:t>
            </w:r>
          </w:p>
          <w:p w14:paraId="6F680E87" w14:textId="77777777" w:rsidR="00595213" w:rsidRPr="0046416D" w:rsidRDefault="00595213" w:rsidP="00CB0ADE">
            <w:pPr>
              <w:rPr>
                <w:rFonts w:ascii="GHEA Grapalat" w:hAnsi="GHEA Grapalat" w:cs="Sylfaen"/>
                <w:color w:val="000000"/>
                <w:sz w:val="18"/>
                <w:szCs w:val="18"/>
              </w:rPr>
            </w:pPr>
            <w:r w:rsidRPr="0046416D">
              <w:rPr>
                <w:rFonts w:ascii="GHEA Grapalat" w:hAnsi="GHEA Grapalat" w:cs="Sylfaen"/>
                <w:sz w:val="18"/>
                <w:szCs w:val="18"/>
              </w:rPr>
              <w:t>23.</w:t>
            </w:r>
            <w:r w:rsidRPr="0046416D">
              <w:rPr>
                <w:rFonts w:ascii="GHEA Grapalat" w:hAnsi="GHEA Grapalat" w:cs="Sylfaen"/>
                <w:sz w:val="18"/>
                <w:szCs w:val="18"/>
                <w:lang w:val="hy-AM"/>
              </w:rPr>
              <w:t>գ</w:t>
            </w:r>
            <w:r w:rsidRPr="0046416D">
              <w:rPr>
                <w:rFonts w:ascii="GHEA Grapalat" w:hAnsi="GHEA Grapalat" w:cs="Sylfaen"/>
                <w:sz w:val="18"/>
                <w:szCs w:val="18"/>
              </w:rPr>
              <w:t xml:space="preserve">.Կատարման ամսաթիվը`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p w14:paraId="06024B7B" w14:textId="77777777" w:rsidR="00595213" w:rsidRPr="0046416D" w:rsidRDefault="00595213" w:rsidP="00CB0ADE">
            <w:pPr>
              <w:rPr>
                <w:rFonts w:ascii="GHEA Grapalat" w:hAnsi="GHEA Grapalat" w:cs="Sylfaen"/>
                <w:color w:val="000000"/>
                <w:sz w:val="18"/>
                <w:szCs w:val="18"/>
              </w:rPr>
            </w:pPr>
          </w:p>
          <w:p w14:paraId="211659AB" w14:textId="77777777" w:rsidR="00595213" w:rsidRPr="0046416D" w:rsidRDefault="00595213" w:rsidP="00CB0ADE">
            <w:pPr>
              <w:rPr>
                <w:rFonts w:ascii="GHEA Grapalat" w:hAnsi="GHEA Grapalat" w:cs="Sylfaen"/>
                <w:sz w:val="18"/>
                <w:szCs w:val="18"/>
              </w:rPr>
            </w:pPr>
          </w:p>
          <w:p w14:paraId="717AC07F" w14:textId="77777777" w:rsidR="00595213" w:rsidRPr="0046416D" w:rsidRDefault="00595213" w:rsidP="00CB0ADE">
            <w:pPr>
              <w:jc w:val="right"/>
              <w:rPr>
                <w:rFonts w:ascii="GHEA Grapalat" w:hAnsi="GHEA Grapalat" w:cs="Arial"/>
                <w:sz w:val="18"/>
                <w:szCs w:val="18"/>
              </w:rPr>
            </w:pPr>
          </w:p>
        </w:tc>
      </w:tr>
    </w:tbl>
    <w:p w14:paraId="2E80D533"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1F7FDF25"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07A04B36"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B721602"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52C317D4"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175F656" w14:textId="77777777" w:rsidR="00595213" w:rsidRPr="0046416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46416D">
        <w:rPr>
          <w:rFonts w:ascii="GHEA Grapalat" w:hAnsi="GHEA Grapalat"/>
          <w:i/>
          <w:sz w:val="18"/>
          <w:szCs w:val="18"/>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46416D" w:rsidRDefault="00595213" w:rsidP="00631658">
      <w:pPr>
        <w:jc w:val="center"/>
        <w:rPr>
          <w:rFonts w:ascii="GHEA Grapalat" w:hAnsi="GHEA Grapalat"/>
          <w:b/>
          <w:sz w:val="18"/>
          <w:szCs w:val="18"/>
          <w:lang w:val="nl-NL"/>
        </w:rPr>
      </w:pPr>
      <w:r w:rsidRPr="0046416D">
        <w:rPr>
          <w:rFonts w:ascii="GHEA Grapalat" w:hAnsi="GHEA Grapalat"/>
          <w:b/>
          <w:sz w:val="18"/>
          <w:szCs w:val="18"/>
          <w:lang w:val="hy-AM"/>
        </w:rPr>
        <w:br w:type="page"/>
      </w:r>
      <w:r w:rsidR="00631658" w:rsidRPr="0046416D">
        <w:rPr>
          <w:rFonts w:ascii="GHEA Grapalat" w:hAnsi="GHEA Grapalat"/>
          <w:b/>
          <w:sz w:val="18"/>
          <w:szCs w:val="18"/>
          <w:lang w:val="hy-AM"/>
        </w:rPr>
        <w:lastRenderedPageBreak/>
        <w:t>Վճարման</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պահանջագրի</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պարտադիր</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վավերապայմանները</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և</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լրացման</w:t>
      </w:r>
      <w:r w:rsidR="00631658" w:rsidRPr="0046416D">
        <w:rPr>
          <w:rFonts w:ascii="GHEA Grapalat" w:hAnsi="GHEA Grapalat"/>
          <w:b/>
          <w:sz w:val="18"/>
          <w:szCs w:val="18"/>
          <w:lang w:val="nl-NL"/>
        </w:rPr>
        <w:t xml:space="preserve"> </w:t>
      </w:r>
      <w:r w:rsidR="00631658" w:rsidRPr="0046416D">
        <w:rPr>
          <w:rFonts w:ascii="GHEA Grapalat" w:hAnsi="GHEA Grapalat"/>
          <w:b/>
          <w:sz w:val="18"/>
          <w:szCs w:val="18"/>
          <w:lang w:val="hy-AM"/>
        </w:rPr>
        <w:t>ուղեցույցը</w:t>
      </w:r>
    </w:p>
    <w:p w14:paraId="2763F7F7" w14:textId="77777777" w:rsidR="00631658" w:rsidRPr="0046416D" w:rsidRDefault="00631658" w:rsidP="00631658">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6416D"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Նշված դաշտի/</w:t>
            </w:r>
          </w:p>
          <w:p w14:paraId="05521760"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46416D" w:rsidRDefault="00631658" w:rsidP="00CB0ADE">
            <w:pPr>
              <w:jc w:val="center"/>
              <w:rPr>
                <w:rFonts w:ascii="GHEA Grapalat" w:hAnsi="GHEA Grapalat"/>
                <w:b/>
                <w:sz w:val="18"/>
                <w:szCs w:val="18"/>
                <w:lang w:val="hy-AM"/>
              </w:rPr>
            </w:pPr>
            <w:r w:rsidRPr="0046416D">
              <w:rPr>
                <w:rFonts w:ascii="GHEA Grapalat" w:hAnsi="GHEA Grapalat"/>
                <w:b/>
                <w:sz w:val="18"/>
                <w:szCs w:val="18"/>
              </w:rPr>
              <w:t>Վավերապայմանի լրացման պահանջը</w:t>
            </w:r>
            <w:r w:rsidRPr="0046416D">
              <w:rPr>
                <w:rFonts w:ascii="GHEA Grapalat" w:hAnsi="GHEA Grapalat"/>
                <w:b/>
                <w:sz w:val="18"/>
                <w:szCs w:val="18"/>
                <w:lang w:val="hy-AM"/>
              </w:rPr>
              <w:t xml:space="preserve"> </w:t>
            </w:r>
          </w:p>
          <w:p w14:paraId="6D227EA8"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Վավերապայմանը</w:t>
            </w:r>
          </w:p>
          <w:p w14:paraId="46CC4F72"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 xml:space="preserve">լրացնող կողմը` </w:t>
            </w:r>
          </w:p>
          <w:p w14:paraId="2710B2F7"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շահառուն կամ վճարողը</w:t>
            </w:r>
          </w:p>
          <w:p w14:paraId="46AE6C72" w14:textId="77777777" w:rsidR="00631658" w:rsidRPr="0046416D" w:rsidRDefault="00631658" w:rsidP="00CB0ADE">
            <w:pPr>
              <w:ind w:left="-588" w:firstLine="588"/>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r>
      <w:tr w:rsidR="00631658" w:rsidRPr="0046416D"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46416D" w:rsidRDefault="00631658" w:rsidP="00CB0ADE">
            <w:pPr>
              <w:jc w:val="center"/>
              <w:rPr>
                <w:rFonts w:ascii="GHEA Grapalat" w:hAnsi="GHEA Grapalat"/>
                <w:b/>
                <w:sz w:val="18"/>
                <w:szCs w:val="18"/>
              </w:rPr>
            </w:pPr>
            <w:r w:rsidRPr="0046416D">
              <w:rPr>
                <w:rFonts w:ascii="GHEA Grapalat" w:hAnsi="GHEA Grapalat"/>
                <w:b/>
                <w:sz w:val="18"/>
                <w:szCs w:val="18"/>
              </w:rPr>
              <w:t>5</w:t>
            </w:r>
          </w:p>
        </w:tc>
      </w:tr>
      <w:tr w:rsidR="00631658" w:rsidRPr="0046416D"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Փաստաթղթի վրա նախապես լրացված է &lt;Վճարման պահանջագիր&gt;</w:t>
            </w:r>
          </w:p>
        </w:tc>
      </w:tr>
      <w:tr w:rsidR="00631658" w:rsidRPr="0046416D"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46416D" w:rsidRDefault="00631658" w:rsidP="00CB0ADE">
            <w:pPr>
              <w:pStyle w:val="ListParagraph"/>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 կողմից` վճարողի բանկին վճարման պահանջագիրը ներկայացնելիս</w:t>
            </w:r>
          </w:p>
        </w:tc>
      </w:tr>
      <w:tr w:rsidR="00631658" w:rsidRPr="0046416D"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46416D"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46416D" w:rsidRDefault="00631658" w:rsidP="00CB0ADE">
            <w:pPr>
              <w:jc w:val="both"/>
              <w:rPr>
                <w:rFonts w:ascii="GHEA Grapalat" w:hAnsi="GHEA Grapalat"/>
                <w:sz w:val="18"/>
                <w:szCs w:val="18"/>
              </w:rPr>
            </w:pPr>
            <w:r w:rsidRPr="0046416D">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60F746F" w14:textId="77777777" w:rsidR="00631658" w:rsidRPr="0046416D"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46416D" w:rsidRDefault="00631658" w:rsidP="00CB0ADE">
            <w:pPr>
              <w:ind w:left="132" w:hanging="132"/>
              <w:jc w:val="center"/>
              <w:rPr>
                <w:rFonts w:ascii="GHEA Grapalat" w:hAnsi="GHEA Grapalat"/>
                <w:sz w:val="18"/>
                <w:szCs w:val="18"/>
                <w:lang w:val="hy-AM"/>
              </w:rPr>
            </w:pPr>
            <w:r w:rsidRPr="0046416D">
              <w:rPr>
                <w:rFonts w:ascii="GHEA Grapalat" w:hAnsi="GHEA Grapalat"/>
                <w:sz w:val="18"/>
                <w:szCs w:val="18"/>
              </w:rPr>
              <w:t>լրացվում է շահառուի կողմից` վճարողի բանկին վճարման պահանջագրի ներկայացման օրը</w:t>
            </w:r>
            <w:r w:rsidRPr="0046416D">
              <w:rPr>
                <w:rFonts w:ascii="GHEA Grapalat" w:hAnsi="GHEA Grapalat"/>
                <w:sz w:val="18"/>
                <w:szCs w:val="18"/>
                <w:lang w:val="hy-AM"/>
              </w:rPr>
              <w:t xml:space="preserve">: </w:t>
            </w:r>
          </w:p>
        </w:tc>
      </w:tr>
      <w:tr w:rsidR="00631658" w:rsidRPr="0046416D"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46416D"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46416D" w:rsidRDefault="00631658" w:rsidP="00CB0ADE">
            <w:pPr>
              <w:jc w:val="both"/>
              <w:rPr>
                <w:rFonts w:ascii="GHEA Grapalat" w:hAnsi="GHEA Grapalat"/>
                <w:sz w:val="18"/>
                <w:szCs w:val="18"/>
              </w:rPr>
            </w:pP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195827F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6416D">
              <w:rPr>
                <w:rFonts w:ascii="GHEA Grapalat" w:hAnsi="GHEA Grapalat"/>
                <w:sz w:val="18"/>
                <w:szCs w:val="18"/>
                <w:lang w:val="hy-AM"/>
              </w:rPr>
              <w:t xml:space="preserve"> </w:t>
            </w:r>
            <w:r w:rsidRPr="0046416D">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46416D" w:rsidRDefault="00631658" w:rsidP="00CB0ADE">
            <w:pPr>
              <w:ind w:left="252" w:hanging="252"/>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779A3E0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1B747F6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36C5C4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46AB1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w:t>
            </w:r>
            <w:r w:rsidRPr="0046416D">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D4BB24C"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rPr>
              <w:t xml:space="preserve"> (</w:t>
            </w:r>
            <w:r w:rsidRPr="0046416D">
              <w:rPr>
                <w:rFonts w:ascii="GHEA Grapalat" w:hAnsi="GHEA Grapalat" w:cs="Sylfaen"/>
                <w:sz w:val="18"/>
                <w:szCs w:val="18"/>
                <w:lang w:val="hy-AM"/>
              </w:rPr>
              <w:t>գնումների հետ կապված գործընթացում չի լրացվում</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ru-RU"/>
              </w:rPr>
              <w:t>(</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631658" w:rsidRPr="0046416D"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05E3538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BCD218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 այն բանկային (</w:t>
            </w:r>
            <w:r w:rsidRPr="0046416D">
              <w:rPr>
                <w:rFonts w:ascii="GHEA Grapalat" w:hAnsi="GHEA Grapalat"/>
                <w:sz w:val="18"/>
                <w:szCs w:val="18"/>
                <w:lang w:val="hy-AM"/>
              </w:rPr>
              <w:t>գանձապետական</w:t>
            </w:r>
            <w:r w:rsidRPr="0046416D">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631658" w:rsidRPr="0046416D"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5E5ABE9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լրացվում է վճարողի կողմից</w:t>
            </w:r>
            <w:r w:rsidRPr="0046416D">
              <w:rPr>
                <w:rFonts w:ascii="GHEA Grapalat" w:hAnsi="GHEA Grapalat"/>
                <w:sz w:val="18"/>
                <w:szCs w:val="18"/>
                <w:lang w:val="hy-AM"/>
              </w:rPr>
              <w:t xml:space="preserve"> </w:t>
            </w:r>
          </w:p>
        </w:tc>
      </w:tr>
      <w:tr w:rsidR="00631658" w:rsidRPr="0046416D"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Ակցեպտավորված գումարը՝  (թվերով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46416D" w:rsidRDefault="006C4836" w:rsidP="00CB0ADE">
            <w:pPr>
              <w:jc w:val="center"/>
              <w:rPr>
                <w:rFonts w:ascii="GHEA Grapalat" w:hAnsi="GHEA Grapalat"/>
                <w:sz w:val="18"/>
                <w:szCs w:val="18"/>
                <w:lang w:val="hy-AM"/>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ոչ պարտադիր</w:t>
            </w:r>
          </w:p>
          <w:p w14:paraId="1B0E292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(չի լրացվում եւ չի կիրառվում)</w:t>
            </w:r>
          </w:p>
        </w:tc>
      </w:tr>
      <w:tr w:rsidR="00631658" w:rsidRPr="0046416D"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631658" w:rsidRPr="0046416D"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 xml:space="preserve">Պարտադիր </w:t>
            </w:r>
            <w:r w:rsidRPr="0046416D">
              <w:rPr>
                <w:rFonts w:ascii="GHEA Grapalat" w:hAnsi="GHEA Grapalat"/>
                <w:sz w:val="18"/>
                <w:szCs w:val="18"/>
                <w:lang w:val="hy-AM"/>
              </w:rPr>
              <w:t xml:space="preserve">լրացվում է </w:t>
            </w:r>
            <w:r w:rsidRPr="0046416D">
              <w:rPr>
                <w:rFonts w:ascii="GHEA Grapalat" w:hAnsi="GHEA Grapalat"/>
                <w:sz w:val="18"/>
                <w:szCs w:val="18"/>
              </w:rPr>
              <w:t>«</w:t>
            </w:r>
            <w:r w:rsidR="00627FA5" w:rsidRPr="0046416D">
              <w:rPr>
                <w:rFonts w:ascii="GHEA Grapalat" w:hAnsi="GHEA Grapalat"/>
                <w:sz w:val="18"/>
                <w:szCs w:val="18"/>
                <w:lang w:val="hy-AM"/>
              </w:rPr>
              <w:t>որակավորման</w:t>
            </w:r>
            <w:r w:rsidRPr="0046416D">
              <w:rPr>
                <w:rFonts w:ascii="GHEA Grapalat" w:hAnsi="GHEA Grapalat"/>
                <w:sz w:val="18"/>
                <w:szCs w:val="18"/>
                <w:lang w:val="hy-AM"/>
              </w:rPr>
              <w:t xml:space="preserve"> ապահովման համար</w:t>
            </w:r>
            <w:r w:rsidRPr="0046416D">
              <w:rPr>
                <w:rFonts w:ascii="GHEA Grapalat" w:hAnsi="GHEA Grapalat"/>
                <w:sz w:val="18"/>
                <w:szCs w:val="18"/>
              </w:rPr>
              <w:t>»</w:t>
            </w:r>
            <w:r w:rsidRPr="0046416D">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նախապես լրացվում է շահառուի կողմից` հրավերով</w:t>
            </w:r>
          </w:p>
        </w:tc>
      </w:tr>
      <w:tr w:rsidR="00631658" w:rsidRPr="0046416D"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0A258F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6416D">
              <w:rPr>
                <w:rFonts w:ascii="GHEA Grapalat" w:hAnsi="GHEA Grapalat"/>
                <w:sz w:val="18"/>
                <w:szCs w:val="18"/>
                <w:lang w:val="hy-AM"/>
              </w:rPr>
              <w:t>,</w:t>
            </w:r>
            <w:r w:rsidRPr="0046416D">
              <w:rPr>
                <w:rFonts w:ascii="GHEA Grapalat" w:hAnsi="GHEA Grapalat" w:cs="Arial"/>
                <w:sz w:val="18"/>
                <w:szCs w:val="18"/>
                <w:lang w:val="hy-AM"/>
              </w:rPr>
              <w:t xml:space="preserve"> </w:t>
            </w:r>
            <w:r w:rsidRPr="0046416D">
              <w:rPr>
                <w:rFonts w:ascii="GHEA Grapalat" w:hAnsi="GHEA Grapalat"/>
                <w:sz w:val="18"/>
                <w:szCs w:val="18"/>
              </w:rPr>
              <w:t xml:space="preserve"> գնման ընթացակարգի ծածկագիրը</w:t>
            </w:r>
            <w:r w:rsidRPr="0046416D">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 xml:space="preserve">լրացվում է </w:t>
            </w:r>
            <w:r w:rsidRPr="0046416D">
              <w:rPr>
                <w:rFonts w:ascii="GHEA Grapalat" w:hAnsi="GHEA Grapalat"/>
                <w:sz w:val="18"/>
                <w:szCs w:val="18"/>
                <w:lang w:val="hy-AM"/>
              </w:rPr>
              <w:t>շահառու</w:t>
            </w:r>
            <w:r w:rsidRPr="0046416D">
              <w:rPr>
                <w:rFonts w:ascii="GHEA Grapalat" w:hAnsi="GHEA Grapalat"/>
                <w:sz w:val="18"/>
                <w:szCs w:val="18"/>
              </w:rPr>
              <w:t>ի կողմից</w:t>
            </w:r>
          </w:p>
        </w:tc>
      </w:tr>
      <w:tr w:rsidR="00631658" w:rsidRPr="0046416D"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46416D" w:rsidDel="0010680B" w:rsidRDefault="00631658" w:rsidP="00CB0ADE">
            <w:pPr>
              <w:jc w:val="center"/>
              <w:rPr>
                <w:rFonts w:ascii="GHEA Grapalat" w:hAnsi="GHEA Grapalat"/>
                <w:sz w:val="18"/>
                <w:szCs w:val="18"/>
                <w:lang w:val="hy-AM"/>
              </w:rPr>
            </w:pPr>
            <w:r w:rsidRPr="0046416D">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46416D" w:rsidRDefault="00631658"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46416D" w:rsidRDefault="00631658" w:rsidP="00CB0ADE">
            <w:pPr>
              <w:jc w:val="center"/>
              <w:rPr>
                <w:rFonts w:ascii="GHEA Grapalat" w:hAnsi="GHEA Grapalat" w:cs="Sylfaen"/>
                <w:sz w:val="18"/>
                <w:szCs w:val="18"/>
                <w:lang w:val="hy-AM"/>
              </w:rPr>
            </w:pPr>
            <w:r w:rsidRPr="0046416D">
              <w:rPr>
                <w:rFonts w:ascii="GHEA Grapalat" w:hAnsi="GHEA Grapalat"/>
                <w:sz w:val="18"/>
                <w:szCs w:val="18"/>
              </w:rPr>
              <w:t>պարտադիր</w:t>
            </w:r>
            <w:r w:rsidRPr="0046416D">
              <w:rPr>
                <w:rFonts w:ascii="GHEA Grapalat" w:hAnsi="GHEA Grapalat" w:cs="Sylfaen"/>
                <w:sz w:val="18"/>
                <w:szCs w:val="18"/>
                <w:lang w:val="hy-AM"/>
              </w:rPr>
              <w:t xml:space="preserve"> </w:t>
            </w:r>
          </w:p>
          <w:p w14:paraId="47FA5EB8" w14:textId="77777777" w:rsidR="00631658" w:rsidRPr="0046416D" w:rsidRDefault="00631658" w:rsidP="00CB0ADE">
            <w:pPr>
              <w:jc w:val="center"/>
              <w:rPr>
                <w:rFonts w:ascii="GHEA Grapalat" w:hAnsi="GHEA Grapalat" w:cs="Sylfaen"/>
                <w:sz w:val="18"/>
                <w:szCs w:val="18"/>
                <w:lang w:val="hy-AM"/>
              </w:rPr>
            </w:pPr>
            <w:r w:rsidRPr="0046416D">
              <w:rPr>
                <w:rFonts w:ascii="GHEA Grapalat" w:hAnsi="GHEA Grapalat" w:cs="Sylfaen"/>
                <w:sz w:val="18"/>
                <w:szCs w:val="18"/>
                <w:lang w:val="hy-AM"/>
              </w:rPr>
              <w:t xml:space="preserve">լրացվում է &lt;ակցեպտավորված վճարում&gt; բառերը, </w:t>
            </w:r>
          </w:p>
          <w:p w14:paraId="6B108E42"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 xml:space="preserve">նախապես լրացվում է շահառուի կողմից </w:t>
            </w:r>
          </w:p>
        </w:tc>
      </w:tr>
      <w:tr w:rsidR="00631658" w:rsidRPr="0046416D"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207A769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46416D">
              <w:rPr>
                <w:rFonts w:ascii="GHEA Grapalat" w:hAnsi="GHEA Grapalat"/>
                <w:sz w:val="18"/>
                <w:szCs w:val="18"/>
                <w:lang w:val="hy-AM"/>
              </w:rPr>
              <w:t xml:space="preserve"> </w:t>
            </w:r>
            <w:r w:rsidRPr="0046416D">
              <w:rPr>
                <w:rFonts w:ascii="GHEA Grapalat" w:hAnsi="GHEA Grapalat"/>
                <w:sz w:val="18"/>
                <w:szCs w:val="18"/>
              </w:rPr>
              <w:t>(</w:t>
            </w:r>
            <w:r w:rsidRPr="0046416D">
              <w:rPr>
                <w:rFonts w:ascii="GHEA Grapalat" w:hAnsi="GHEA Grapalat"/>
                <w:sz w:val="18"/>
                <w:szCs w:val="18"/>
                <w:lang w:val="hy-AM"/>
              </w:rPr>
              <w:t>վճարողի բանկին</w:t>
            </w:r>
            <w:r w:rsidRPr="0046416D">
              <w:rPr>
                <w:rFonts w:ascii="GHEA Grapalat" w:hAnsi="GHEA Grapalat"/>
                <w:sz w:val="18"/>
                <w:szCs w:val="18"/>
              </w:rPr>
              <w:t>)</w:t>
            </w:r>
          </w:p>
          <w:p w14:paraId="1523B98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Եթ ե լրացվել է &lt;</w:t>
            </w:r>
            <w:r w:rsidRPr="0046416D">
              <w:rPr>
                <w:rFonts w:ascii="GHEA Grapalat" w:hAnsi="GHEA Grapalat" w:cs="Sylfaen"/>
                <w:sz w:val="18"/>
                <w:szCs w:val="18"/>
                <w:lang w:val="hy-AM"/>
              </w:rPr>
              <w:t>Վճարման կատարման հիմքեր&gt; դաշտը ապա այս տվյալը պարտադիր լրացվում է</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շահառուի</w:t>
            </w:r>
            <w:r w:rsidRPr="0046416D">
              <w:rPr>
                <w:rFonts w:ascii="GHEA Grapalat" w:hAnsi="GHEA Grapalat"/>
                <w:sz w:val="18"/>
                <w:szCs w:val="18"/>
                <w:lang w:val="hy-AM"/>
              </w:rPr>
              <w:t xml:space="preserve"> </w:t>
            </w:r>
            <w:r w:rsidRPr="0046416D">
              <w:rPr>
                <w:rFonts w:ascii="GHEA Grapalat" w:hAnsi="GHEA Grapalat"/>
                <w:sz w:val="18"/>
                <w:szCs w:val="18"/>
              </w:rPr>
              <w:t>կողմից</w:t>
            </w:r>
          </w:p>
        </w:tc>
      </w:tr>
      <w:tr w:rsidR="00631658" w:rsidRPr="0046416D"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2</w:t>
            </w:r>
            <w:r w:rsidRPr="0046416D">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23BA969"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այս դաշտը լրացվում</w:t>
            </w:r>
            <w:r w:rsidRPr="0046416D">
              <w:rPr>
                <w:rFonts w:ascii="GHEA Grapalat" w:hAnsi="GHEA Grapalat"/>
                <w:sz w:val="18"/>
                <w:szCs w:val="18"/>
                <w:lang w:val="hy-AM"/>
              </w:rPr>
              <w:t xml:space="preserve"> է վճարողի </w:t>
            </w:r>
            <w:r w:rsidRPr="0046416D">
              <w:rPr>
                <w:rFonts w:ascii="GHEA Grapalat" w:hAnsi="GHEA Grapalat"/>
                <w:sz w:val="18"/>
                <w:szCs w:val="18"/>
                <w:lang w:val="hy-AM"/>
              </w:rPr>
              <w:lastRenderedPageBreak/>
              <w:t>կողմից պահանջագրի ներկայացման դեպքում: Ընդ որում</w:t>
            </w:r>
            <w:r w:rsidRPr="0046416D">
              <w:rPr>
                <w:rFonts w:ascii="GHEA Grapalat" w:hAnsi="GHEA Grapalat"/>
                <w:sz w:val="18"/>
                <w:szCs w:val="18"/>
              </w:rPr>
              <w:t xml:space="preserve"> եթե </w:t>
            </w:r>
            <w:r w:rsidRPr="0046416D">
              <w:rPr>
                <w:rFonts w:ascii="GHEA Grapalat" w:hAnsi="GHEA Grapalat" w:cs="Sylfaen"/>
                <w:sz w:val="18"/>
                <w:szCs w:val="18"/>
                <w:lang w:val="hy-AM"/>
              </w:rPr>
              <w:t xml:space="preserve">Վճարման պայմաններ դաշտում </w:t>
            </w:r>
            <w:r w:rsidRPr="0046416D">
              <w:rPr>
                <w:rFonts w:ascii="GHEA Grapalat" w:hAnsi="GHEA Grapalat"/>
                <w:sz w:val="18"/>
                <w:szCs w:val="18"/>
                <w:lang w:val="hy-AM"/>
              </w:rPr>
              <w:t>նշված է &lt;ակցեպտավորված վճարում&gt; ապա</w:t>
            </w:r>
            <w:r w:rsidRPr="0046416D">
              <w:rPr>
                <w:rFonts w:ascii="GHEA Grapalat" w:hAnsi="GHEA Grapalat" w:cs="Sylfaen"/>
                <w:sz w:val="18"/>
                <w:szCs w:val="18"/>
                <w:lang w:val="hy-AM"/>
              </w:rPr>
              <w:t xml:space="preserve"> </w:t>
            </w:r>
            <w:r w:rsidRPr="0046416D">
              <w:rPr>
                <w:rFonts w:ascii="GHEA Grapalat" w:hAnsi="GHEA Grapalat"/>
                <w:sz w:val="18"/>
                <w:szCs w:val="18"/>
              </w:rPr>
              <w:t>վճարող</w:t>
            </w:r>
            <w:r w:rsidRPr="0046416D">
              <w:rPr>
                <w:rFonts w:ascii="GHEA Grapalat" w:hAnsi="GHEA Grapalat"/>
                <w:sz w:val="18"/>
                <w:szCs w:val="18"/>
                <w:lang w:val="hy-AM"/>
              </w:rPr>
              <w:t xml:space="preserve">ը ստորագրելով՝ </w:t>
            </w:r>
            <w:r w:rsidRPr="0046416D">
              <w:rPr>
                <w:rFonts w:ascii="GHEA Grapalat" w:hAnsi="GHEA Grapalat" w:cs="Sylfaen"/>
                <w:sz w:val="18"/>
                <w:szCs w:val="18"/>
                <w:lang w:val="hy-AM"/>
              </w:rPr>
              <w:t xml:space="preserve">նախապես </w:t>
            </w:r>
            <w:r w:rsidRPr="0046416D">
              <w:rPr>
                <w:rFonts w:ascii="GHEA Grapalat" w:hAnsi="GHEA Grapalat"/>
                <w:sz w:val="18"/>
                <w:szCs w:val="18"/>
                <w:lang w:val="hy-AM"/>
              </w:rPr>
              <w:t xml:space="preserve">համաձայնվում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46416D"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 xml:space="preserve">ստորագրվում է վճարողի կողմից կամ </w:t>
            </w:r>
          </w:p>
          <w:p w14:paraId="376A4537"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դրվում է վճարողի էլեկտրոնային ստորագրությունը</w:t>
            </w:r>
          </w:p>
          <w:p w14:paraId="02EE2DEB" w14:textId="77777777" w:rsidR="00631658" w:rsidRPr="0046416D" w:rsidRDefault="00631658" w:rsidP="00CB0ADE">
            <w:pPr>
              <w:jc w:val="center"/>
              <w:rPr>
                <w:rFonts w:ascii="GHEA Grapalat" w:hAnsi="GHEA Grapalat"/>
                <w:sz w:val="18"/>
                <w:szCs w:val="18"/>
                <w:lang w:val="hy-AM"/>
              </w:rPr>
            </w:pPr>
          </w:p>
        </w:tc>
      </w:tr>
      <w:tr w:rsidR="00631658" w:rsidRPr="0046416D"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46416D" w:rsidRDefault="00631658" w:rsidP="00CB0ADE">
            <w:pPr>
              <w:rPr>
                <w:rFonts w:ascii="GHEA Grapalat" w:hAnsi="GHEA Grapalat"/>
                <w:sz w:val="18"/>
                <w:szCs w:val="18"/>
              </w:rPr>
            </w:pPr>
            <w:r w:rsidRPr="0046416D">
              <w:rPr>
                <w:rFonts w:ascii="GHEA Grapalat" w:hAnsi="GHEA Grapalat"/>
                <w:sz w:val="18"/>
                <w:szCs w:val="18"/>
                <w:lang w:val="hy-AM"/>
              </w:rPr>
              <w:lastRenderedPageBreak/>
              <w:t>2</w:t>
            </w:r>
            <w:r w:rsidRPr="0046416D">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2F9CEBC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կնիքի առկայության դեպքում</w:t>
            </w:r>
            <w:r w:rsidRPr="0046416D">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 xml:space="preserve">կնքվում է վճարողի կողմից </w:t>
            </w:r>
          </w:p>
          <w:p w14:paraId="570BCDE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ներկայացնելիս</w:t>
            </w:r>
          </w:p>
        </w:tc>
      </w:tr>
      <w:tr w:rsidR="00631658" w:rsidRPr="0046416D"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r w:rsidRPr="0046416D">
              <w:rPr>
                <w:rFonts w:ascii="GHEA Grapalat" w:hAnsi="GHEA Grapalat"/>
                <w:sz w:val="18"/>
                <w:szCs w:val="18"/>
                <w:lang w:val="hy-AM"/>
              </w:rPr>
              <w:t>՝</w:t>
            </w:r>
            <w:r w:rsidRPr="0046416D">
              <w:rPr>
                <w:rFonts w:ascii="GHEA Grapalat" w:hAnsi="GHEA Grapalat"/>
                <w:sz w:val="18"/>
                <w:szCs w:val="18"/>
              </w:rPr>
              <w:t xml:space="preserve"> </w:t>
            </w:r>
          </w:p>
          <w:p w14:paraId="1B7CF153"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ստորագրվում է շահառուի կողմից</w:t>
            </w:r>
          </w:p>
        </w:tc>
      </w:tr>
      <w:tr w:rsidR="00631658" w:rsidRPr="0046416D"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46416D" w:rsidRDefault="00631658" w:rsidP="00CB0ADE">
            <w:pP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1FC97371"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կնքվում է շահառուի կողմից</w:t>
            </w:r>
            <w:r w:rsidRPr="0046416D">
              <w:rPr>
                <w:rFonts w:ascii="GHEA Grapalat" w:hAnsi="GHEA Grapalat"/>
                <w:sz w:val="18"/>
                <w:szCs w:val="18"/>
                <w:lang w:val="hy-AM"/>
              </w:rPr>
              <w:t xml:space="preserve"> </w:t>
            </w:r>
          </w:p>
          <w:p w14:paraId="5A19AE26"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բանկ ներկայացնելիս</w:t>
            </w:r>
          </w:p>
        </w:tc>
      </w:tr>
      <w:tr w:rsidR="00631658" w:rsidRPr="0046416D"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2E96405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w:t>
            </w:r>
            <w:r w:rsidRPr="0046416D">
              <w:rPr>
                <w:rFonts w:ascii="GHEA Grapalat" w:hAnsi="GHEA Grapalat"/>
                <w:sz w:val="18"/>
                <w:szCs w:val="18"/>
                <w:lang w:val="hy-AM"/>
              </w:rPr>
              <w:t xml:space="preserve"> </w:t>
            </w:r>
            <w:r w:rsidRPr="0046416D">
              <w:rPr>
                <w:rFonts w:ascii="GHEA Grapalat" w:hAnsi="GHEA Grapalat"/>
                <w:sz w:val="18"/>
                <w:szCs w:val="18"/>
              </w:rPr>
              <w:t>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46416D" w:rsidRDefault="00631658" w:rsidP="00CB0ADE">
            <w:pPr>
              <w:jc w:val="center"/>
              <w:rPr>
                <w:rFonts w:ascii="GHEA Grapalat" w:hAnsi="GHEA Grapalat"/>
                <w:sz w:val="18"/>
                <w:szCs w:val="18"/>
              </w:rPr>
            </w:pPr>
          </w:p>
        </w:tc>
      </w:tr>
      <w:tr w:rsidR="00631658" w:rsidRPr="0046416D"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46416D" w:rsidRDefault="00631658" w:rsidP="00CB0ADE">
            <w:pP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վճարողին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600CD98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46416D" w:rsidRDefault="00631658" w:rsidP="00CB0ADE">
            <w:pPr>
              <w:jc w:val="center"/>
              <w:rPr>
                <w:rFonts w:ascii="GHEA Grapalat" w:hAnsi="GHEA Grapalat"/>
                <w:sz w:val="18"/>
                <w:szCs w:val="18"/>
              </w:rPr>
            </w:pPr>
          </w:p>
        </w:tc>
      </w:tr>
      <w:tr w:rsidR="00631658" w:rsidRPr="0046416D"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w:t>
            </w:r>
            <w:r w:rsidRPr="0046416D">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46416D" w:rsidRDefault="00631658" w:rsidP="00CB0ADE">
            <w:pPr>
              <w:jc w:val="center"/>
              <w:rPr>
                <w:rFonts w:ascii="GHEA Grapalat" w:hAnsi="GHEA Grapalat"/>
                <w:sz w:val="18"/>
                <w:szCs w:val="18"/>
                <w:lang w:val="hy-AM"/>
              </w:rPr>
            </w:pPr>
            <w:r w:rsidRPr="0046416D">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պարտադիր</w:t>
            </w:r>
          </w:p>
          <w:p w14:paraId="5C2C10B7"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46416D" w:rsidRDefault="00631658" w:rsidP="00CB0ADE">
            <w:pPr>
              <w:jc w:val="center"/>
              <w:rPr>
                <w:rFonts w:ascii="GHEA Grapalat" w:hAnsi="GHEA Grapalat"/>
                <w:sz w:val="18"/>
                <w:szCs w:val="18"/>
              </w:rPr>
            </w:pPr>
          </w:p>
        </w:tc>
      </w:tr>
      <w:tr w:rsidR="00631658" w:rsidRPr="0046416D"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ոչ պարտադիր</w:t>
            </w:r>
          </w:p>
          <w:p w14:paraId="5015B445"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վճարման պահանջագիրը շահառուին սպասարկող ֆինանսական կազմակերպության</w:t>
            </w:r>
            <w:r w:rsidRPr="0046416D">
              <w:rPr>
                <w:rFonts w:ascii="GHEA Grapalat" w:hAnsi="GHEA Grapalat"/>
                <w:sz w:val="18"/>
                <w:szCs w:val="18"/>
                <w:lang w:val="hy-AM"/>
              </w:rPr>
              <w:t xml:space="preserve">ը </w:t>
            </w:r>
            <w:r w:rsidRPr="0046416D">
              <w:rPr>
                <w:rFonts w:ascii="GHEA Grapalat" w:hAnsi="GHEA Grapalat"/>
                <w:sz w:val="18"/>
                <w:szCs w:val="18"/>
              </w:rPr>
              <w:t xml:space="preserve"> 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rPr>
              <w:t xml:space="preserve">աշխատակցի ստորագրությունը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46416D" w:rsidRDefault="00631658" w:rsidP="00CB0ADE">
            <w:pPr>
              <w:jc w:val="center"/>
              <w:rPr>
                <w:rFonts w:ascii="GHEA Grapalat" w:hAnsi="GHEA Grapalat"/>
                <w:sz w:val="18"/>
                <w:szCs w:val="18"/>
              </w:rPr>
            </w:pPr>
          </w:p>
        </w:tc>
      </w:tr>
      <w:tr w:rsidR="00631658" w:rsidRPr="0046416D"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 xml:space="preserve">շահառռւին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25F6D6A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դրոշմակնիքը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46416D" w:rsidRDefault="00631658" w:rsidP="00CB0ADE">
            <w:pPr>
              <w:jc w:val="center"/>
              <w:rPr>
                <w:rFonts w:ascii="GHEA Grapalat" w:hAnsi="GHEA Grapalat"/>
                <w:sz w:val="18"/>
                <w:szCs w:val="18"/>
              </w:rPr>
            </w:pPr>
          </w:p>
        </w:tc>
      </w:tr>
      <w:tr w:rsidR="00631658" w:rsidRPr="0046416D"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46416D" w:rsidRDefault="006C4836" w:rsidP="00CB0ADE">
            <w:pPr>
              <w:jc w:val="center"/>
              <w:rPr>
                <w:rFonts w:ascii="GHEA Grapalat" w:hAnsi="GHEA Grapalat"/>
                <w:sz w:val="18"/>
                <w:szCs w:val="18"/>
              </w:rPr>
            </w:pPr>
            <w:r w:rsidRPr="0046416D">
              <w:rPr>
                <w:rFonts w:ascii="GHEA Grapalat" w:hAnsi="GHEA Grapalat"/>
                <w:sz w:val="18"/>
                <w:szCs w:val="18"/>
              </w:rPr>
              <w:t>Պ</w:t>
            </w:r>
            <w:r w:rsidR="00631658"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32EAE1A9" w14:textId="77777777" w:rsidR="00631658" w:rsidRPr="0046416D" w:rsidRDefault="00631658"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սույն տվյալները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են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46416D" w:rsidRDefault="00631658" w:rsidP="00CB0ADE">
            <w:pPr>
              <w:jc w:val="center"/>
              <w:rPr>
                <w:rFonts w:ascii="GHEA Grapalat" w:hAnsi="GHEA Grapalat"/>
                <w:sz w:val="18"/>
                <w:szCs w:val="18"/>
              </w:rPr>
            </w:pPr>
          </w:p>
        </w:tc>
      </w:tr>
    </w:tbl>
    <w:p w14:paraId="17BC6063" w14:textId="77777777" w:rsidR="00631658" w:rsidRPr="0046416D" w:rsidRDefault="00631658" w:rsidP="00631658">
      <w:pPr>
        <w:pStyle w:val="BodyTextIndent"/>
        <w:jc w:val="right"/>
        <w:rPr>
          <w:rFonts w:ascii="GHEA Grapalat" w:hAnsi="GHEA Grapalat" w:cs="Sylfaen"/>
          <w:i w:val="0"/>
          <w:sz w:val="18"/>
          <w:szCs w:val="18"/>
          <w:lang w:val="en-US"/>
        </w:rPr>
      </w:pPr>
    </w:p>
    <w:p w14:paraId="30CA71C2" w14:textId="77777777" w:rsidR="00631658" w:rsidRPr="0046416D" w:rsidRDefault="00631658" w:rsidP="00631658">
      <w:pPr>
        <w:pStyle w:val="BodyTextIndent"/>
        <w:jc w:val="right"/>
        <w:rPr>
          <w:rFonts w:ascii="GHEA Grapalat" w:hAnsi="GHEA Grapalat" w:cs="Sylfaen"/>
          <w:i w:val="0"/>
          <w:sz w:val="18"/>
          <w:szCs w:val="18"/>
          <w:lang w:val="en-US"/>
        </w:rPr>
      </w:pPr>
    </w:p>
    <w:p w14:paraId="617AF75E" w14:textId="77777777" w:rsidR="00631658" w:rsidRPr="0046416D" w:rsidRDefault="00631658" w:rsidP="00631658">
      <w:pPr>
        <w:pStyle w:val="BodyTextIndent"/>
        <w:jc w:val="right"/>
        <w:rPr>
          <w:rFonts w:ascii="GHEA Grapalat" w:hAnsi="GHEA Grapalat" w:cs="Sylfaen"/>
          <w:i w:val="0"/>
          <w:sz w:val="18"/>
          <w:szCs w:val="18"/>
          <w:lang w:val="en-US"/>
        </w:rPr>
      </w:pPr>
    </w:p>
    <w:p w14:paraId="4570AD76" w14:textId="77777777" w:rsidR="00631658" w:rsidRPr="0046416D" w:rsidRDefault="00631658" w:rsidP="00631658">
      <w:pPr>
        <w:pStyle w:val="BodyTextIndent"/>
        <w:jc w:val="right"/>
        <w:rPr>
          <w:rFonts w:ascii="GHEA Grapalat" w:hAnsi="GHEA Grapalat" w:cs="Sylfaen"/>
          <w:i w:val="0"/>
          <w:sz w:val="18"/>
          <w:szCs w:val="18"/>
          <w:lang w:val="en-US"/>
        </w:rPr>
      </w:pPr>
    </w:p>
    <w:p w14:paraId="0EBB5951" w14:textId="77777777" w:rsidR="00631658" w:rsidRPr="0046416D" w:rsidRDefault="00631658" w:rsidP="00631658">
      <w:pPr>
        <w:pStyle w:val="BodyTextIndent"/>
        <w:jc w:val="right"/>
        <w:rPr>
          <w:rFonts w:ascii="GHEA Grapalat" w:hAnsi="GHEA Grapalat" w:cs="Sylfaen"/>
          <w:i w:val="0"/>
          <w:sz w:val="18"/>
          <w:szCs w:val="18"/>
          <w:lang w:val="en-US"/>
        </w:rPr>
      </w:pPr>
    </w:p>
    <w:p w14:paraId="76F5D96A" w14:textId="0A56E6B6" w:rsidR="00631658" w:rsidRPr="0046416D" w:rsidRDefault="00631658" w:rsidP="00D50AD9">
      <w:pPr>
        <w:pStyle w:val="BodyTextIndent3"/>
        <w:spacing w:line="240" w:lineRule="auto"/>
        <w:ind w:firstLine="0"/>
        <w:jc w:val="right"/>
        <w:rPr>
          <w:rFonts w:ascii="GHEA Grapalat" w:hAnsi="GHEA Grapalat" w:cs="GHEA Grapalat"/>
          <w:i/>
          <w:sz w:val="18"/>
          <w:szCs w:val="18"/>
          <w:lang w:val="hy-AM"/>
        </w:rPr>
      </w:pPr>
      <w:r w:rsidRPr="0046416D">
        <w:rPr>
          <w:rFonts w:ascii="GHEA Grapalat" w:hAnsi="GHEA Grapalat"/>
          <w:b/>
          <w:sz w:val="18"/>
          <w:szCs w:val="18"/>
          <w:lang w:val="hy-AM"/>
        </w:rPr>
        <w:br w:type="page"/>
      </w:r>
    </w:p>
    <w:p w14:paraId="50A2ACFF" w14:textId="77777777" w:rsidR="00631658" w:rsidRPr="0046416D" w:rsidRDefault="00631658" w:rsidP="00631658">
      <w:pPr>
        <w:pStyle w:val="BodyTextIndent3"/>
        <w:spacing w:line="240" w:lineRule="auto"/>
        <w:jc w:val="right"/>
        <w:rPr>
          <w:rFonts w:ascii="GHEA Grapalat" w:hAnsi="GHEA Grapalat" w:cs="Sylfaen"/>
          <w:b/>
          <w:sz w:val="18"/>
          <w:szCs w:val="18"/>
          <w:lang w:val="hy-AM"/>
        </w:rPr>
      </w:pPr>
      <w:r w:rsidRPr="0046416D">
        <w:rPr>
          <w:rFonts w:ascii="GHEA Grapalat" w:hAnsi="GHEA Grapalat" w:cs="Sylfaen"/>
          <w:b/>
          <w:sz w:val="18"/>
          <w:szCs w:val="18"/>
          <w:lang w:val="hy-AM"/>
        </w:rPr>
        <w:lastRenderedPageBreak/>
        <w:t>Հավելված 5.1</w:t>
      </w:r>
    </w:p>
    <w:p w14:paraId="0BD38549" w14:textId="7FC0C86C" w:rsidR="00631658" w:rsidRPr="0046416D" w:rsidRDefault="00D50AD9" w:rsidP="00631658">
      <w:pPr>
        <w:pStyle w:val="BodyTextIndent3"/>
        <w:spacing w:line="240" w:lineRule="auto"/>
        <w:jc w:val="right"/>
        <w:rPr>
          <w:rFonts w:ascii="GHEA Grapalat" w:hAnsi="GHEA Grapalat" w:cs="Sylfaen"/>
          <w:b/>
          <w:sz w:val="18"/>
          <w:szCs w:val="18"/>
          <w:lang w:val="hy-AM"/>
        </w:rPr>
      </w:pPr>
      <w:r w:rsidRPr="00F842E2">
        <w:rPr>
          <w:rFonts w:ascii="GHEA Grapalat" w:hAnsi="GHEA Grapalat"/>
          <w:b/>
          <w:sz w:val="16"/>
          <w:szCs w:val="16"/>
          <w:lang w:val="hy-AM"/>
        </w:rPr>
        <w:t>«ԿՄՀՔ-ԳՀԱՇՁԲ-22/52»</w:t>
      </w:r>
      <w:r>
        <w:rPr>
          <w:rFonts w:ascii="GHEA Grapalat" w:hAnsi="GHEA Grapalat"/>
          <w:b/>
          <w:sz w:val="16"/>
          <w:szCs w:val="16"/>
          <w:lang w:val="hy-AM"/>
        </w:rPr>
        <w:t xml:space="preserve"> </w:t>
      </w:r>
      <w:r w:rsidR="00631658" w:rsidRPr="0046416D">
        <w:rPr>
          <w:rFonts w:ascii="GHEA Grapalat" w:hAnsi="GHEA Grapalat" w:cs="Sylfaen"/>
          <w:b/>
          <w:sz w:val="18"/>
          <w:szCs w:val="18"/>
          <w:lang w:val="hy-AM"/>
        </w:rPr>
        <w:t>ծածկագրով</w:t>
      </w:r>
    </w:p>
    <w:p w14:paraId="4CAD0268" w14:textId="5253344B" w:rsidR="00631658" w:rsidRPr="0046416D" w:rsidRDefault="00FA152E" w:rsidP="00631658">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Գնանշման հարցման</w:t>
      </w:r>
      <w:r w:rsidR="00631658" w:rsidRPr="0046416D">
        <w:rPr>
          <w:rFonts w:ascii="GHEA Grapalat" w:hAnsi="GHEA Grapalat" w:cs="Sylfaen"/>
          <w:b/>
          <w:sz w:val="18"/>
          <w:szCs w:val="18"/>
          <w:lang w:val="hy-AM"/>
        </w:rPr>
        <w:t xml:space="preserve"> հրավերի</w:t>
      </w:r>
    </w:p>
    <w:p w14:paraId="24423529" w14:textId="77777777" w:rsidR="00631658" w:rsidRPr="0046416D" w:rsidRDefault="00631658" w:rsidP="00631658">
      <w:pPr>
        <w:jc w:val="center"/>
        <w:rPr>
          <w:rFonts w:ascii="GHEA Grapalat" w:hAnsi="GHEA Grapalat" w:cs="GHEA Grapalat"/>
          <w:b/>
          <w:sz w:val="18"/>
          <w:szCs w:val="18"/>
          <w:lang w:val="hy-AM"/>
        </w:rPr>
      </w:pPr>
      <w:r w:rsidRPr="0046416D">
        <w:rPr>
          <w:rFonts w:ascii="GHEA Grapalat" w:hAnsi="GHEA Grapalat" w:cs="GHEA Grapalat"/>
          <w:b/>
          <w:sz w:val="18"/>
          <w:szCs w:val="18"/>
          <w:lang w:val="hy-AM"/>
        </w:rPr>
        <w:t xml:space="preserve">       ՏՈւԺԱՆՔԻ ՄԱՍԻՆ ՀԱՄԱՁԱՅՆԱԳԻՐ </w:t>
      </w:r>
    </w:p>
    <w:p w14:paraId="1AFE3685" w14:textId="77777777" w:rsidR="001C7C1A" w:rsidRPr="0046416D" w:rsidRDefault="00631658" w:rsidP="001C7C1A">
      <w:pPr>
        <w:jc w:val="center"/>
        <w:rPr>
          <w:rFonts w:ascii="GHEA Grapalat" w:hAnsi="GHEA Grapalat" w:cs="GHEA Grapalat"/>
          <w:b/>
          <w:sz w:val="18"/>
          <w:szCs w:val="18"/>
          <w:lang w:val="hy-AM"/>
        </w:rPr>
      </w:pPr>
      <w:r w:rsidRPr="0046416D">
        <w:rPr>
          <w:rFonts w:ascii="GHEA Grapalat" w:hAnsi="GHEA Grapalat" w:cs="GHEA Grapalat"/>
          <w:sz w:val="18"/>
          <w:szCs w:val="18"/>
          <w:lang w:val="hy-AM"/>
        </w:rPr>
        <w:t xml:space="preserve">  </w:t>
      </w:r>
      <w:r w:rsidRPr="0046416D">
        <w:rPr>
          <w:rFonts w:ascii="GHEA Grapalat" w:hAnsi="GHEA Grapalat" w:cs="GHEA Grapalat"/>
          <w:b/>
          <w:sz w:val="18"/>
          <w:szCs w:val="18"/>
          <w:lang w:val="hy-AM"/>
        </w:rPr>
        <w:t xml:space="preserve"> </w:t>
      </w:r>
      <w:r w:rsidR="001C7C1A" w:rsidRPr="0046416D">
        <w:rPr>
          <w:rFonts w:ascii="GHEA Grapalat" w:hAnsi="GHEA Grapalat" w:cs="GHEA Grapalat"/>
          <w:b/>
          <w:sz w:val="18"/>
          <w:szCs w:val="18"/>
          <w:lang w:val="hy-AM"/>
        </w:rPr>
        <w:t xml:space="preserve">         (պայմանագրի ապահովում)</w:t>
      </w:r>
    </w:p>
    <w:p w14:paraId="257E50E1" w14:textId="77777777" w:rsidR="00631658" w:rsidRPr="0046416D" w:rsidRDefault="00631658" w:rsidP="00631658">
      <w:pPr>
        <w:rPr>
          <w:rFonts w:ascii="GHEA Grapalat" w:hAnsi="GHEA Grapalat" w:cs="GHEA Grapalat"/>
          <w:b/>
          <w:sz w:val="18"/>
          <w:szCs w:val="18"/>
          <w:lang w:val="hy-AM"/>
        </w:rPr>
      </w:pPr>
    </w:p>
    <w:p w14:paraId="79F182EE" w14:textId="77777777" w:rsidR="00631658" w:rsidRPr="0046416D" w:rsidRDefault="00631658" w:rsidP="00631658">
      <w:pPr>
        <w:rPr>
          <w:rFonts w:ascii="GHEA Grapalat" w:hAnsi="GHEA Grapalat" w:cs="GHEA Grapalat"/>
          <w:sz w:val="18"/>
          <w:szCs w:val="18"/>
          <w:lang w:val="hy-AM"/>
        </w:rPr>
      </w:pPr>
      <w:r w:rsidRPr="0046416D">
        <w:rPr>
          <w:rFonts w:ascii="GHEA Grapalat" w:hAnsi="GHEA Grapalat" w:cs="GHEA Grapalat"/>
          <w:sz w:val="18"/>
          <w:szCs w:val="18"/>
          <w:lang w:val="hy-AM"/>
        </w:rPr>
        <w:t xml:space="preserve">     ք. Երևան</w:t>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r>
      <w:r w:rsidRPr="0046416D">
        <w:rPr>
          <w:rFonts w:ascii="GHEA Grapalat" w:hAnsi="GHEA Grapalat" w:cs="GHEA Grapalat"/>
          <w:sz w:val="18"/>
          <w:szCs w:val="18"/>
          <w:lang w:val="hy-AM"/>
        </w:rPr>
        <w:tab/>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sz w:val="18"/>
          <w:szCs w:val="18"/>
          <w:lang w:val="hy-AM"/>
        </w:rPr>
        <w:t>»</w:t>
      </w:r>
      <w:r w:rsidRPr="0046416D">
        <w:rPr>
          <w:rFonts w:ascii="GHEA Grapalat" w:hAnsi="GHEA Grapalat" w:cs="GHEA Grapalat"/>
          <w:sz w:val="18"/>
          <w:szCs w:val="18"/>
          <w:u w:val="single"/>
          <w:lang w:val="hy-AM"/>
        </w:rPr>
        <w:t xml:space="preserve">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lang w:val="hy-AM"/>
        </w:rPr>
        <w:t xml:space="preserve"> 20   թ.**</w:t>
      </w:r>
    </w:p>
    <w:p w14:paraId="4138D155" w14:textId="77777777" w:rsidR="00631658" w:rsidRPr="0046416D" w:rsidRDefault="00631658" w:rsidP="00631658">
      <w:pPr>
        <w:rPr>
          <w:rFonts w:ascii="GHEA Grapalat" w:hAnsi="GHEA Grapalat" w:cs="GHEA Grapalat"/>
          <w:sz w:val="18"/>
          <w:szCs w:val="18"/>
          <w:lang w:val="hy-AM"/>
        </w:rPr>
      </w:pPr>
    </w:p>
    <w:p w14:paraId="3BC380DF" w14:textId="77777777" w:rsidR="00631658" w:rsidRPr="0046416D" w:rsidRDefault="00631658" w:rsidP="00631658">
      <w:pPr>
        <w:jc w:val="both"/>
        <w:rPr>
          <w:rFonts w:ascii="GHEA Grapalat" w:hAnsi="GHEA Grapalat" w:cs="GHEA Grapalat"/>
          <w:sz w:val="18"/>
          <w:szCs w:val="18"/>
          <w:u w:val="single"/>
          <w:vertAlign w:val="subscript"/>
          <w:lang w:val="hy-AM"/>
        </w:rPr>
      </w:pP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u w:val="single"/>
          <w:vertAlign w:val="subscript"/>
          <w:lang w:val="hy-AM"/>
        </w:rPr>
        <w:tab/>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 xml:space="preserve">ի դեմս Ընկերության տնօրեն </w:t>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5633C06E" w14:textId="77777777" w:rsidR="00631658" w:rsidRPr="0046416D" w:rsidRDefault="00631658" w:rsidP="00631658">
      <w:pPr>
        <w:jc w:val="both"/>
        <w:rPr>
          <w:rFonts w:ascii="GHEA Grapalat" w:hAnsi="GHEA Grapalat" w:cs="GHEA Grapalat"/>
          <w:sz w:val="18"/>
          <w:szCs w:val="18"/>
          <w:lang w:val="hy-AM"/>
        </w:rPr>
      </w:pPr>
      <w:r w:rsidRPr="0046416D">
        <w:rPr>
          <w:rFonts w:ascii="GHEA Grapalat" w:hAnsi="GHEA Grapalat"/>
          <w:sz w:val="18"/>
          <w:szCs w:val="18"/>
          <w:vertAlign w:val="superscript"/>
          <w:lang w:val="hy-AM"/>
        </w:rPr>
        <w:t xml:space="preserve">       Ընկերության անվանումը</w:t>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r>
      <w:r w:rsidRPr="0046416D">
        <w:rPr>
          <w:rFonts w:ascii="GHEA Grapalat" w:hAnsi="GHEA Grapalat" w:cs="GHEA Grapalat"/>
          <w:sz w:val="18"/>
          <w:szCs w:val="18"/>
          <w:vertAlign w:val="subscript"/>
          <w:lang w:val="hy-AM"/>
        </w:rPr>
        <w:tab/>
        <w:t xml:space="preserve">    </w:t>
      </w:r>
      <w:r w:rsidRPr="0046416D">
        <w:rPr>
          <w:rFonts w:ascii="GHEA Grapalat" w:hAnsi="GHEA Grapalat"/>
          <w:sz w:val="18"/>
          <w:szCs w:val="18"/>
          <w:vertAlign w:val="superscript"/>
          <w:lang w:val="hy-AM"/>
        </w:rPr>
        <w:t>Ընկերության տնօրենի անուն ազգանունը, անձնագրային տվյալները</w:t>
      </w:r>
      <w:r w:rsidRPr="0046416D">
        <w:rPr>
          <w:rFonts w:ascii="GHEA Grapalat" w:hAnsi="GHEA Grapalat" w:cs="GHEA Grapalat"/>
          <w:sz w:val="18"/>
          <w:szCs w:val="18"/>
          <w:vertAlign w:val="subscript"/>
          <w:lang w:val="hy-AM"/>
        </w:rPr>
        <w:t xml:space="preserve">, </w:t>
      </w:r>
      <w:r w:rsidRPr="004641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46416D" w:rsidRDefault="00631658" w:rsidP="00631658">
      <w:pPr>
        <w:ind w:firstLine="708"/>
        <w:jc w:val="both"/>
        <w:rPr>
          <w:rFonts w:ascii="GHEA Grapalat" w:hAnsi="GHEA Grapalat" w:cs="GHEA Grapalat"/>
          <w:sz w:val="18"/>
          <w:szCs w:val="18"/>
          <w:lang w:val="hy-AM"/>
        </w:rPr>
      </w:pPr>
    </w:p>
    <w:p w14:paraId="733AA67C" w14:textId="77777777" w:rsidR="00631658" w:rsidRPr="0046416D" w:rsidRDefault="00194C6E" w:rsidP="006D197A">
      <w:pPr>
        <w:ind w:left="360"/>
        <w:jc w:val="center"/>
        <w:rPr>
          <w:rFonts w:ascii="GHEA Grapalat" w:hAnsi="GHEA Grapalat" w:cs="GHEA Grapalat"/>
          <w:b/>
          <w:bCs/>
          <w:sz w:val="18"/>
          <w:szCs w:val="18"/>
          <w:lang w:val="pt-BR"/>
        </w:rPr>
      </w:pPr>
      <w:r w:rsidRPr="0046416D">
        <w:rPr>
          <w:rFonts w:ascii="GHEA Grapalat" w:hAnsi="GHEA Grapalat" w:cs="GHEA Grapalat"/>
          <w:b/>
          <w:sz w:val="18"/>
          <w:szCs w:val="18"/>
          <w:lang w:val="hy-AM"/>
        </w:rPr>
        <w:t>1.</w:t>
      </w:r>
      <w:r w:rsidR="00631658" w:rsidRPr="0046416D">
        <w:rPr>
          <w:rFonts w:ascii="GHEA Grapalat" w:hAnsi="GHEA Grapalat" w:cs="GHEA Grapalat"/>
          <w:b/>
          <w:sz w:val="18"/>
          <w:szCs w:val="18"/>
          <w:lang w:val="hy-AM"/>
        </w:rPr>
        <w:t xml:space="preserve"> Համաձայնության առարկան</w:t>
      </w:r>
    </w:p>
    <w:p w14:paraId="2C11E7E5" w14:textId="77777777" w:rsidR="00631658" w:rsidRPr="0046416D" w:rsidRDefault="00631658" w:rsidP="00631658">
      <w:pPr>
        <w:jc w:val="both"/>
        <w:rPr>
          <w:rFonts w:ascii="GHEA Grapalat" w:hAnsi="GHEA Grapalat" w:cs="GHEA Grapalat"/>
          <w:b/>
          <w:bCs/>
          <w:sz w:val="18"/>
          <w:szCs w:val="18"/>
          <w:lang w:val="pt-BR"/>
        </w:rPr>
      </w:pPr>
      <w:r w:rsidRPr="0046416D">
        <w:rPr>
          <w:rFonts w:ascii="GHEA Grapalat" w:hAnsi="GHEA Grapalat" w:cs="GHEA Grapalat"/>
          <w:sz w:val="18"/>
          <w:szCs w:val="18"/>
          <w:lang w:val="pt-BR"/>
        </w:rPr>
        <w:tab/>
      </w:r>
      <w:r w:rsidRPr="0046416D">
        <w:rPr>
          <w:rFonts w:ascii="GHEA Grapalat" w:hAnsi="GHEA Grapalat" w:cs="GHEA Grapalat"/>
          <w:sz w:val="18"/>
          <w:szCs w:val="18"/>
          <w:lang w:val="pt-BR"/>
        </w:rPr>
        <w:tab/>
        <w:t xml:space="preserve">                               </w:t>
      </w:r>
    </w:p>
    <w:p w14:paraId="34928250" w14:textId="5EDA4EEB" w:rsidR="00631658" w:rsidRPr="0046416D" w:rsidRDefault="00631658" w:rsidP="006E5958">
      <w:pPr>
        <w:ind w:left="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1.1 Ընկերությունը մասնակցում է </w:t>
      </w:r>
      <w:r w:rsidR="00FA152E" w:rsidRPr="00FA152E">
        <w:rPr>
          <w:rFonts w:ascii="GHEA Grapalat" w:hAnsi="GHEA Grapalat" w:cs="Sylfaen"/>
          <w:b/>
          <w:sz w:val="16"/>
          <w:szCs w:val="16"/>
          <w:lang w:val="pt-BR"/>
        </w:rPr>
        <w:t>&lt;&lt;</w:t>
      </w:r>
      <w:r w:rsidR="00FA152E" w:rsidRPr="00FA152E">
        <w:rPr>
          <w:rFonts w:ascii="GHEA Grapalat" w:hAnsi="GHEA Grapalat" w:cs="Sylfaen"/>
          <w:b/>
          <w:sz w:val="16"/>
          <w:szCs w:val="16"/>
          <w:lang w:val="hy-AM"/>
        </w:rPr>
        <w:t xml:space="preserve">Հուղարկավորությունների կազմակերպման, գերեզմանների և հուշարձանների պահպանման, շահագործման </w:t>
      </w:r>
      <w:r w:rsidR="00FA152E" w:rsidRPr="00FA152E">
        <w:rPr>
          <w:rFonts w:ascii="GHEA Grapalat" w:hAnsi="GHEA Grapalat"/>
          <w:b/>
          <w:sz w:val="16"/>
          <w:szCs w:val="16"/>
          <w:lang w:val="pt-BR"/>
        </w:rPr>
        <w:t>&gt;&gt;</w:t>
      </w:r>
      <w:r w:rsidR="00FA152E">
        <w:rPr>
          <w:rFonts w:ascii="GHEA Grapalat" w:hAnsi="GHEA Grapalat"/>
          <w:b/>
          <w:sz w:val="16"/>
          <w:szCs w:val="16"/>
          <w:lang w:val="hy-AM"/>
        </w:rPr>
        <w:t xml:space="preserve"> </w:t>
      </w:r>
      <w:r w:rsidR="00FA152E" w:rsidRPr="00FA152E">
        <w:rPr>
          <w:rFonts w:ascii="GHEA Grapalat" w:hAnsi="GHEA Grapalat"/>
          <w:b/>
          <w:sz w:val="16"/>
          <w:szCs w:val="16"/>
          <w:lang w:val="hy-AM"/>
        </w:rPr>
        <w:t>ՀՈԱԿ</w:t>
      </w:r>
      <w:r w:rsidR="00FA152E" w:rsidRPr="0046416D">
        <w:rPr>
          <w:rFonts w:ascii="GHEA Grapalat" w:hAnsi="GHEA Grapalat" w:cs="GHEA Grapalat"/>
          <w:sz w:val="18"/>
          <w:szCs w:val="18"/>
          <w:lang w:val="pt-BR"/>
        </w:rPr>
        <w:t xml:space="preserve"> </w:t>
      </w:r>
      <w:r w:rsidR="006E5958">
        <w:rPr>
          <w:rFonts w:ascii="GHEA Grapalat" w:hAnsi="GHEA Grapalat" w:cs="GHEA Grapalat"/>
          <w:sz w:val="18"/>
          <w:szCs w:val="18"/>
          <w:lang w:val="pt-BR"/>
        </w:rPr>
        <w:t>(այսուհետ` Պատվիրատու)</w:t>
      </w:r>
      <w:r w:rsidR="006E5958">
        <w:rPr>
          <w:rFonts w:ascii="GHEA Grapalat" w:hAnsi="GHEA Grapalat" w:cs="GHEA Grapalat"/>
          <w:sz w:val="18"/>
          <w:szCs w:val="18"/>
          <w:lang w:val="hy-AM"/>
        </w:rPr>
        <w:t xml:space="preserve"> </w:t>
      </w:r>
      <w:r w:rsidRPr="0046416D">
        <w:rPr>
          <w:rFonts w:ascii="GHEA Grapalat" w:hAnsi="GHEA Grapalat" w:cs="GHEA Grapalat"/>
          <w:sz w:val="18"/>
          <w:szCs w:val="18"/>
          <w:lang w:val="pt-BR"/>
        </w:rPr>
        <w:t>կողմից</w:t>
      </w:r>
      <w:r w:rsidR="006E5958">
        <w:rPr>
          <w:rFonts w:ascii="GHEA Grapalat" w:hAnsi="GHEA Grapalat" w:cs="GHEA Grapalat"/>
          <w:sz w:val="18"/>
          <w:szCs w:val="18"/>
          <w:lang w:val="hy-AM"/>
        </w:rPr>
        <w:t xml:space="preserve"> </w:t>
      </w:r>
      <w:r w:rsidRPr="0046416D">
        <w:rPr>
          <w:rFonts w:ascii="GHEA Grapalat" w:hAnsi="GHEA Grapalat" w:cs="GHEA Grapalat"/>
          <w:sz w:val="18"/>
          <w:szCs w:val="18"/>
          <w:lang w:val="pt-BR"/>
        </w:rPr>
        <w:t>կազմակերպված</w:t>
      </w:r>
      <w:r w:rsidR="00D50AD9">
        <w:rPr>
          <w:rFonts w:ascii="GHEA Grapalat" w:hAnsi="GHEA Grapalat" w:cs="GHEA Grapalat"/>
          <w:sz w:val="18"/>
          <w:szCs w:val="18"/>
          <w:lang w:val="hy-AM"/>
        </w:rPr>
        <w:t xml:space="preserve">՝ </w:t>
      </w:r>
      <w:r w:rsidR="00D50AD9" w:rsidRPr="00F842E2">
        <w:rPr>
          <w:rFonts w:ascii="GHEA Grapalat" w:hAnsi="GHEA Grapalat"/>
          <w:b/>
          <w:sz w:val="16"/>
          <w:szCs w:val="16"/>
          <w:lang w:val="hy-AM"/>
        </w:rPr>
        <w:t>«ԿՄՀՔ-ԳՀԱՇՁԲ-22/52»</w:t>
      </w:r>
      <w:r w:rsidR="00D50AD9">
        <w:rPr>
          <w:rFonts w:ascii="GHEA Grapalat" w:hAnsi="GHEA Grapalat"/>
          <w:b/>
          <w:sz w:val="16"/>
          <w:szCs w:val="16"/>
          <w:lang w:val="hy-AM"/>
        </w:rPr>
        <w:t xml:space="preserve"> </w:t>
      </w:r>
      <w:r w:rsidRPr="0046416D">
        <w:rPr>
          <w:rFonts w:ascii="GHEA Grapalat" w:hAnsi="GHEA Grapalat" w:cs="GHEA Grapalat"/>
          <w:sz w:val="18"/>
          <w:szCs w:val="18"/>
          <w:lang w:val="pt-BR"/>
        </w:rPr>
        <w:t>ծածկագրով գնման ընթացակարգին:</w:t>
      </w:r>
    </w:p>
    <w:p w14:paraId="11B362D3" w14:textId="5F36B3E2" w:rsidR="00631658" w:rsidRPr="0046416D" w:rsidRDefault="00631658" w:rsidP="00D50AD9">
      <w:pPr>
        <w:jc w:val="both"/>
        <w:rPr>
          <w:rFonts w:ascii="GHEA Grapalat" w:hAnsi="GHEA Grapalat" w:cs="GHEA Grapalat"/>
          <w:color w:val="5B9BD5"/>
          <w:sz w:val="18"/>
          <w:szCs w:val="18"/>
          <w:lang w:val="hy-AM"/>
        </w:rPr>
      </w:pPr>
      <w:r w:rsidRPr="0046416D">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46416D" w:rsidRDefault="007A5E2D" w:rsidP="007A5E2D">
      <w:pPr>
        <w:ind w:firstLine="426"/>
        <w:jc w:val="both"/>
        <w:rPr>
          <w:rFonts w:ascii="GHEA Grapalat" w:hAnsi="GHEA Grapalat" w:cs="GHEA Grapalat"/>
          <w:color w:val="000000"/>
          <w:sz w:val="18"/>
          <w:szCs w:val="18"/>
          <w:lang w:val="pt-BR"/>
        </w:rPr>
      </w:pPr>
      <w:r w:rsidRPr="0046416D">
        <w:rPr>
          <w:rFonts w:ascii="GHEA Grapalat" w:hAnsi="GHEA Grapalat" w:cs="GHEA Grapalat"/>
          <w:color w:val="000000"/>
          <w:sz w:val="18"/>
          <w:szCs w:val="18"/>
          <w:lang w:val="pt-BR"/>
        </w:rPr>
        <w:t xml:space="preserve">1.3 </w:t>
      </w:r>
      <w:r w:rsidR="00631658" w:rsidRPr="0046416D">
        <w:rPr>
          <w:rFonts w:ascii="GHEA Grapalat" w:hAnsi="GHEA Grapalat" w:cs="GHEA Grapalat"/>
          <w:color w:val="000000"/>
          <w:sz w:val="18"/>
          <w:szCs w:val="18"/>
          <w:lang w:val="pt-BR"/>
        </w:rPr>
        <w:t>Ընկերությունը</w:t>
      </w:r>
      <w:r w:rsidR="00631658" w:rsidRPr="0046416D">
        <w:rPr>
          <w:rFonts w:ascii="GHEA Grapalat" w:hAnsi="GHEA Grapalat" w:cs="GHEA Grapalat"/>
          <w:color w:val="000000"/>
          <w:sz w:val="18"/>
          <w:szCs w:val="18"/>
          <w:lang w:val="hy-AM"/>
        </w:rPr>
        <w:t xml:space="preserve"> սույն </w:t>
      </w:r>
      <w:r w:rsidR="00631658" w:rsidRPr="0046416D">
        <w:rPr>
          <w:rFonts w:ascii="GHEA Grapalat" w:hAnsi="GHEA Grapalat" w:cs="GHEA Grapalat"/>
          <w:color w:val="000000"/>
          <w:sz w:val="18"/>
          <w:szCs w:val="18"/>
          <w:lang w:val="pt-BR"/>
        </w:rPr>
        <w:t>տուժանքի համաձայնագ</w:t>
      </w:r>
      <w:r w:rsidR="00631658" w:rsidRPr="0046416D">
        <w:rPr>
          <w:rFonts w:ascii="GHEA Grapalat" w:hAnsi="GHEA Grapalat" w:cs="GHEA Grapalat"/>
          <w:color w:val="000000"/>
          <w:sz w:val="18"/>
          <w:szCs w:val="18"/>
          <w:lang w:val="hy-AM"/>
        </w:rPr>
        <w:t>ր</w:t>
      </w:r>
      <w:r w:rsidR="00631658" w:rsidRPr="0046416D">
        <w:rPr>
          <w:rFonts w:ascii="GHEA Grapalat" w:hAnsi="GHEA Grapalat" w:cs="GHEA Grapalat"/>
          <w:color w:val="000000"/>
          <w:sz w:val="18"/>
          <w:szCs w:val="18"/>
          <w:lang w:val="pt-BR"/>
        </w:rPr>
        <w:t>ի</w:t>
      </w:r>
      <w:r w:rsidR="00631658" w:rsidRPr="0046416D">
        <w:rPr>
          <w:rFonts w:ascii="GHEA Grapalat" w:hAnsi="GHEA Grapalat" w:cs="GHEA Grapalat"/>
          <w:color w:val="000000"/>
          <w:sz w:val="18"/>
          <w:szCs w:val="18"/>
          <w:lang w:val="hy-AM"/>
        </w:rPr>
        <w:t xml:space="preserve">ն կից ներկայացվող վճարման պահանջագրի </w:t>
      </w:r>
      <w:r w:rsidRPr="0046416D">
        <w:rPr>
          <w:rFonts w:ascii="GHEA Grapalat" w:hAnsi="GHEA Grapalat" w:cs="GHEA Grapalat"/>
          <w:color w:val="000000"/>
          <w:sz w:val="18"/>
          <w:szCs w:val="18"/>
          <w:lang w:val="hy-AM"/>
        </w:rPr>
        <w:t>(</w:t>
      </w:r>
      <w:r w:rsidR="00631658" w:rsidRPr="0046416D">
        <w:rPr>
          <w:rFonts w:ascii="GHEA Grapalat" w:hAnsi="GHEA Grapalat" w:cs="GHEA Grapalat"/>
          <w:color w:val="000000"/>
          <w:sz w:val="18"/>
          <w:szCs w:val="18"/>
          <w:lang w:val="hy-AM"/>
        </w:rPr>
        <w:t>այսուհետ` Պահանջագիր</w:t>
      </w:r>
      <w:r w:rsidRPr="0046416D">
        <w:rPr>
          <w:rFonts w:ascii="GHEA Grapalat" w:hAnsi="GHEA Grapalat" w:cs="GHEA Grapalat"/>
          <w:color w:val="000000"/>
          <w:sz w:val="18"/>
          <w:szCs w:val="18"/>
          <w:lang w:val="hy-AM"/>
        </w:rPr>
        <w:t>)</w:t>
      </w:r>
      <w:r w:rsidR="00631658" w:rsidRPr="0046416D">
        <w:rPr>
          <w:rFonts w:ascii="GHEA Grapalat" w:hAnsi="GHEA Grapalat" w:cs="GHEA Grapalat"/>
          <w:color w:val="000000"/>
          <w:sz w:val="18"/>
          <w:szCs w:val="18"/>
          <w:lang w:val="hy-AM"/>
        </w:rPr>
        <w:t xml:space="preserve"> ստորագրմամբ անհետկանչելիորեն  համաձայնվում է, որ </w:t>
      </w:r>
    </w:p>
    <w:p w14:paraId="056C12EB"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6416D">
        <w:rPr>
          <w:rFonts w:ascii="GHEA Grapalat" w:hAnsi="GHEA Grapalat" w:cs="GHEA Grapalat"/>
          <w:color w:val="000000"/>
          <w:sz w:val="18"/>
          <w:szCs w:val="18"/>
          <w:lang w:val="pt-BR"/>
        </w:rPr>
        <w:t>Ընկերության</w:t>
      </w:r>
      <w:r w:rsidRPr="0046416D">
        <w:rPr>
          <w:rFonts w:ascii="GHEA Grapalat" w:hAnsi="GHEA Grapalat" w:cs="GHEA Grapalat"/>
          <w:color w:val="000000"/>
          <w:sz w:val="18"/>
          <w:szCs w:val="18"/>
          <w:lang w:val="hy-AM"/>
        </w:rPr>
        <w:t xml:space="preserve"> հաշվից  գանձելու համար՝ առանց լրացուցիչ ակցեպտավորման: </w:t>
      </w:r>
    </w:p>
    <w:p w14:paraId="106D0668" w14:textId="77777777" w:rsidR="00631658" w:rsidRPr="0046416D" w:rsidRDefault="00631658" w:rsidP="00631658">
      <w:pPr>
        <w:ind w:firstLine="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գ)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46416D" w:rsidRDefault="00631658" w:rsidP="00631658">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 xml:space="preserve">դ) </w:t>
      </w:r>
      <w:r w:rsidRPr="0046416D">
        <w:rPr>
          <w:rFonts w:ascii="GHEA Grapalat" w:hAnsi="GHEA Grapalat" w:cs="GHEA Grapalat"/>
          <w:color w:val="000000"/>
          <w:sz w:val="18"/>
          <w:szCs w:val="18"/>
          <w:lang w:val="pt-BR"/>
        </w:rPr>
        <w:t>Ընկերությունը</w:t>
      </w:r>
      <w:r w:rsidRPr="004641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14:paraId="037D3930" w14:textId="77777777" w:rsidR="00631658" w:rsidRPr="0046416D" w:rsidRDefault="00631658" w:rsidP="00631658">
      <w:pPr>
        <w:ind w:firstLine="426"/>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46416D" w:rsidRDefault="0034164E" w:rsidP="00265A5A">
      <w:pPr>
        <w:ind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1.4</w:t>
      </w:r>
      <w:r w:rsidR="00631658" w:rsidRPr="004641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46416D">
        <w:rPr>
          <w:rFonts w:ascii="GHEA Grapalat" w:hAnsi="GHEA Grapalat" w:cs="GHEA Grapalat"/>
          <w:sz w:val="18"/>
          <w:szCs w:val="18"/>
          <w:lang w:val="hy-AM"/>
        </w:rPr>
        <w:t xml:space="preserve">Պահանջագիրը բնօրինակներով </w:t>
      </w:r>
      <w:r w:rsidR="00631658" w:rsidRPr="0046416D">
        <w:rPr>
          <w:rFonts w:ascii="GHEA Grapalat" w:hAnsi="GHEA Grapalat" w:cs="GHEA Grapalat"/>
          <w:sz w:val="18"/>
          <w:szCs w:val="18"/>
          <w:lang w:val="pt-BR"/>
        </w:rPr>
        <w:t xml:space="preserve">ներկայացնում է </w:t>
      </w:r>
      <w:r w:rsidR="00631658" w:rsidRPr="0046416D">
        <w:rPr>
          <w:rFonts w:ascii="GHEA Grapalat" w:hAnsi="GHEA Grapalat" w:cs="GHEA Grapalat"/>
          <w:sz w:val="18"/>
          <w:szCs w:val="18"/>
          <w:lang w:val="hy-AM"/>
        </w:rPr>
        <w:t>Վճարող Բանկին</w:t>
      </w:r>
      <w:r w:rsidR="00631658" w:rsidRPr="004641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631658" w:rsidRPr="0046416D">
        <w:rPr>
          <w:rFonts w:ascii="GHEA Grapalat" w:hAnsi="GHEA Grapalat" w:cs="GHEA Grapalat"/>
          <w:sz w:val="18"/>
          <w:szCs w:val="18"/>
          <w:lang w:val="hy-AM"/>
        </w:rPr>
        <w:t>Պահանջագիրը</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էլեկտրոնային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թվային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ստորագրությամբ</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հաստատված</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լինելու</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դեպքում</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դրանք</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Վճարող</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Բանկին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են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ներկայացվում</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էլեկտրոնային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կրիչներով</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ինչպես</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նաև</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դրանցից</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արտատպված</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թղթային</w:t>
      </w:r>
      <w:r w:rsidR="00631658" w:rsidRPr="0046416D">
        <w:rPr>
          <w:rFonts w:ascii="GHEA Grapalat" w:hAnsi="GHEA Grapalat" w:cs="GHEA Grapalat"/>
          <w:sz w:val="18"/>
          <w:szCs w:val="18"/>
          <w:lang w:val="pt-BR"/>
        </w:rPr>
        <w:t xml:space="preserve"> </w:t>
      </w:r>
      <w:r w:rsidR="00631658" w:rsidRPr="0046416D">
        <w:rPr>
          <w:rFonts w:ascii="GHEA Grapalat" w:hAnsi="GHEA Grapalat" w:cs="GHEA Grapalat"/>
          <w:sz w:val="18"/>
          <w:szCs w:val="18"/>
          <w:lang w:val="hy-AM"/>
        </w:rPr>
        <w:t>տարբերակներով</w:t>
      </w:r>
      <w:r w:rsidR="00631658" w:rsidRPr="0046416D">
        <w:rPr>
          <w:rFonts w:ascii="GHEA Grapalat" w:hAnsi="GHEA Grapalat" w:cs="GHEA Grapalat"/>
          <w:sz w:val="18"/>
          <w:szCs w:val="18"/>
          <w:lang w:val="pt-BR"/>
        </w:rPr>
        <w:t>:</w:t>
      </w:r>
    </w:p>
    <w:p w14:paraId="1D1B7282" w14:textId="7D3EC691" w:rsidR="00631658" w:rsidRPr="0046416D" w:rsidRDefault="0034164E" w:rsidP="00265A5A">
      <w:pPr>
        <w:ind w:left="426"/>
        <w:jc w:val="both"/>
        <w:rPr>
          <w:rFonts w:ascii="GHEA Grapalat" w:hAnsi="GHEA Grapalat" w:cs="GHEA Grapalat"/>
          <w:color w:val="000000"/>
          <w:sz w:val="18"/>
          <w:szCs w:val="18"/>
          <w:lang w:val="hy-AM"/>
        </w:rPr>
      </w:pPr>
      <w:r w:rsidRPr="0046416D">
        <w:rPr>
          <w:rFonts w:ascii="GHEA Grapalat" w:hAnsi="GHEA Grapalat" w:cs="GHEA Grapalat"/>
          <w:color w:val="000000"/>
          <w:sz w:val="18"/>
          <w:szCs w:val="18"/>
          <w:lang w:val="hy-AM"/>
        </w:rPr>
        <w:t>1.5</w:t>
      </w:r>
      <w:r w:rsidR="00631658" w:rsidRPr="004641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14:paraId="4104B361"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Վճարող Բանկի կողմից Պ</w:t>
      </w:r>
      <w:r w:rsidRPr="0046416D">
        <w:rPr>
          <w:rFonts w:ascii="GHEA Grapalat" w:hAnsi="GHEA Grapalat" w:cs="GHEA Grapalat"/>
          <w:sz w:val="18"/>
          <w:szCs w:val="18"/>
          <w:lang w:val="pt-BR"/>
        </w:rPr>
        <w:t xml:space="preserve">ահանջագրում նշված գումարի վճարման հետևանքով </w:t>
      </w:r>
      <w:r w:rsidRPr="0046416D">
        <w:rPr>
          <w:rFonts w:ascii="GHEA Grapalat" w:hAnsi="GHEA Grapalat" w:cs="GHEA Grapalat"/>
          <w:sz w:val="18"/>
          <w:szCs w:val="18"/>
          <w:lang w:val="hy-AM"/>
        </w:rPr>
        <w:t xml:space="preserve">Ընկերության </w:t>
      </w:r>
      <w:r w:rsidRPr="0046416D">
        <w:rPr>
          <w:rFonts w:ascii="GHEA Grapalat" w:hAnsi="GHEA Grapalat" w:cs="GHEA Grapalat"/>
          <w:sz w:val="18"/>
          <w:szCs w:val="18"/>
          <w:lang w:val="pt-BR"/>
        </w:rPr>
        <w:t xml:space="preserve">առաջացած ռիսկերի (Ընկերության կրած վնասների) </w:t>
      </w:r>
      <w:r w:rsidRPr="0046416D">
        <w:rPr>
          <w:rFonts w:ascii="GHEA Grapalat" w:hAnsi="GHEA Grapalat" w:cs="GHEA Grapalat"/>
          <w:sz w:val="18"/>
          <w:szCs w:val="18"/>
          <w:lang w:val="hy-AM"/>
        </w:rPr>
        <w:t xml:space="preserve">և բացասական հետևանքների </w:t>
      </w:r>
      <w:r w:rsidRPr="0046416D">
        <w:rPr>
          <w:rFonts w:ascii="GHEA Grapalat" w:hAnsi="GHEA Grapalat" w:cs="GHEA Grapalat"/>
          <w:sz w:val="18"/>
          <w:szCs w:val="18"/>
          <w:lang w:val="pt-BR"/>
        </w:rPr>
        <w:t>համար Բանկը</w:t>
      </w:r>
      <w:r w:rsidRPr="0046416D">
        <w:rPr>
          <w:rFonts w:ascii="GHEA Grapalat" w:hAnsi="GHEA Grapalat" w:cs="GHEA Grapalat"/>
          <w:sz w:val="18"/>
          <w:szCs w:val="18"/>
          <w:lang w:val="hy-AM"/>
        </w:rPr>
        <w:t xml:space="preserve"> որևէ</w:t>
      </w:r>
      <w:r w:rsidRPr="0046416D">
        <w:rPr>
          <w:rFonts w:ascii="GHEA Grapalat" w:hAnsi="GHEA Grapalat" w:cs="GHEA Grapalat"/>
          <w:sz w:val="18"/>
          <w:szCs w:val="18"/>
          <w:lang w:val="pt-BR"/>
        </w:rPr>
        <w:t xml:space="preserve"> պատասխանատվություն չի կրում</w:t>
      </w:r>
      <w:r w:rsidRPr="0046416D">
        <w:rPr>
          <w:rFonts w:ascii="GHEA Grapalat" w:hAnsi="GHEA Grapalat" w:cs="GHEA Grapalat"/>
          <w:sz w:val="18"/>
          <w:szCs w:val="18"/>
          <w:lang w:val="hy-AM"/>
        </w:rPr>
        <w:t>:</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14:paraId="6C625505"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hy-AM"/>
        </w:rPr>
        <w:t>Այն դեպքում</w:t>
      </w:r>
      <w:r w:rsidRPr="0046416D">
        <w:rPr>
          <w:rFonts w:ascii="GHEA Grapalat" w:hAnsi="GHEA Grapalat" w:cs="GHEA Grapalat"/>
          <w:sz w:val="18"/>
          <w:szCs w:val="18"/>
          <w:lang w:val="pt-BR"/>
        </w:rPr>
        <w:t>,</w:t>
      </w:r>
      <w:r w:rsidRPr="0046416D">
        <w:rPr>
          <w:rFonts w:ascii="GHEA Grapalat" w:hAnsi="GHEA Grapalat" w:cs="GHEA Grapalat"/>
          <w:sz w:val="18"/>
          <w:szCs w:val="18"/>
          <w:lang w:val="hy-AM"/>
        </w:rPr>
        <w:t xml:space="preserve"> երբ Ընկերության հաշվի միջոցները չեն բավարարում</w:t>
      </w:r>
      <w:r w:rsidRPr="0046416D">
        <w:rPr>
          <w:rFonts w:ascii="GHEA Grapalat" w:hAnsi="GHEA Grapalat" w:cs="GHEA Grapalat"/>
          <w:sz w:val="18"/>
          <w:szCs w:val="18"/>
        </w:rPr>
        <w:t>՝</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Վճարող</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բանկը</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վճարման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պահանջագիրը</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ստանալուց</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հետո՝</w:t>
      </w:r>
      <w:r w:rsidRPr="0046416D">
        <w:rPr>
          <w:rFonts w:ascii="GHEA Grapalat" w:hAnsi="GHEA Grapalat" w:cs="GHEA Grapalat"/>
          <w:sz w:val="18"/>
          <w:szCs w:val="18"/>
          <w:lang w:val="pt-BR"/>
        </w:rPr>
        <w:t xml:space="preserve"> 2 (</w:t>
      </w:r>
      <w:r w:rsidRPr="0046416D">
        <w:rPr>
          <w:rFonts w:ascii="GHEA Grapalat" w:hAnsi="GHEA Grapalat" w:cs="GHEA Grapalat"/>
          <w:sz w:val="18"/>
          <w:szCs w:val="18"/>
        </w:rPr>
        <w:t>երկու</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աշխատանքային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օրվա</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ընթացքում</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պետք</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է</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տեղեկացնի</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Պատվիրատուին՝</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գրավոր</w:t>
      </w:r>
      <w:r w:rsidRPr="0046416D">
        <w:rPr>
          <w:rFonts w:ascii="GHEA Grapalat" w:hAnsi="GHEA Grapalat" w:cs="GHEA Grapalat"/>
          <w:sz w:val="18"/>
          <w:szCs w:val="18"/>
          <w:lang w:val="pt-BR"/>
        </w:rPr>
        <w:t xml:space="preserve"> </w:t>
      </w:r>
      <w:r w:rsidRPr="0046416D">
        <w:rPr>
          <w:rFonts w:ascii="GHEA Grapalat" w:hAnsi="GHEA Grapalat" w:cs="GHEA Grapalat"/>
          <w:sz w:val="18"/>
          <w:szCs w:val="18"/>
        </w:rPr>
        <w:t>ձևով</w:t>
      </w:r>
      <w:r w:rsidRPr="0046416D">
        <w:rPr>
          <w:rFonts w:ascii="GHEA Grapalat" w:hAnsi="GHEA Grapalat" w:cs="GHEA Grapalat"/>
          <w:sz w:val="18"/>
          <w:szCs w:val="18"/>
          <w:lang w:val="pt-BR"/>
        </w:rPr>
        <w:t>:</w:t>
      </w:r>
    </w:p>
    <w:p w14:paraId="13649748" w14:textId="77777777" w:rsidR="00631658" w:rsidRPr="0046416D" w:rsidRDefault="00631658" w:rsidP="00631658">
      <w:pPr>
        <w:numPr>
          <w:ilvl w:val="1"/>
          <w:numId w:val="25"/>
        </w:numPr>
        <w:ind w:left="0" w:firstLine="426"/>
        <w:jc w:val="both"/>
        <w:rPr>
          <w:rFonts w:ascii="GHEA Grapalat" w:hAnsi="GHEA Grapalat" w:cs="GHEA Grapalat"/>
          <w:sz w:val="18"/>
          <w:szCs w:val="18"/>
          <w:lang w:val="pt-BR"/>
        </w:rPr>
      </w:pPr>
      <w:r w:rsidRPr="0046416D">
        <w:rPr>
          <w:rFonts w:ascii="GHEA Grapalat" w:hAnsi="GHEA Grapalat" w:cs="GHEA Grapalat"/>
          <w:sz w:val="18"/>
          <w:szCs w:val="18"/>
          <w:lang w:val="pt-BR"/>
        </w:rPr>
        <w:t xml:space="preserve"> Սույն համաձայնագիրը և կից </w:t>
      </w:r>
      <w:r w:rsidRPr="0046416D">
        <w:rPr>
          <w:rFonts w:ascii="GHEA Grapalat" w:hAnsi="GHEA Grapalat" w:cs="GHEA Grapalat"/>
          <w:sz w:val="18"/>
          <w:szCs w:val="18"/>
          <w:lang w:val="hy-AM"/>
        </w:rPr>
        <w:t>Պ</w:t>
      </w:r>
      <w:r w:rsidRPr="004641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46416D" w:rsidRDefault="00631658" w:rsidP="00631658">
      <w:pPr>
        <w:jc w:val="both"/>
        <w:rPr>
          <w:rFonts w:ascii="GHEA Grapalat" w:hAnsi="GHEA Grapalat" w:cs="GHEA Grapalat"/>
          <w:sz w:val="18"/>
          <w:szCs w:val="18"/>
          <w:lang w:val="hy-AM"/>
        </w:rPr>
      </w:pPr>
    </w:p>
    <w:p w14:paraId="16B3C4E3" w14:textId="77777777" w:rsidR="00631658" w:rsidRPr="0046416D" w:rsidRDefault="00194C6E" w:rsidP="006D197A">
      <w:pPr>
        <w:ind w:left="360"/>
        <w:jc w:val="center"/>
        <w:rPr>
          <w:rFonts w:ascii="GHEA Grapalat" w:hAnsi="GHEA Grapalat" w:cs="GHEA Grapalat"/>
          <w:b/>
          <w:bCs/>
          <w:sz w:val="18"/>
          <w:szCs w:val="18"/>
          <w:lang w:val="hy-AM"/>
        </w:rPr>
      </w:pPr>
      <w:r w:rsidRPr="0046416D">
        <w:rPr>
          <w:rFonts w:ascii="GHEA Grapalat" w:hAnsi="GHEA Grapalat" w:cs="GHEA Grapalat"/>
          <w:b/>
          <w:bCs/>
          <w:sz w:val="18"/>
          <w:szCs w:val="18"/>
          <w:lang w:val="hy-AM"/>
        </w:rPr>
        <w:t>2.</w:t>
      </w:r>
      <w:r w:rsidR="00631658" w:rsidRPr="0046416D">
        <w:rPr>
          <w:rFonts w:ascii="GHEA Grapalat" w:hAnsi="GHEA Grapalat" w:cs="GHEA Grapalat"/>
          <w:b/>
          <w:bCs/>
          <w:sz w:val="18"/>
          <w:szCs w:val="18"/>
          <w:lang w:val="hy-AM"/>
        </w:rPr>
        <w:t>Այլ պայմաններ</w:t>
      </w:r>
    </w:p>
    <w:p w14:paraId="0994F83C" w14:textId="77777777" w:rsidR="00334B2F" w:rsidRPr="0046416D" w:rsidRDefault="007A5E2D" w:rsidP="007A5E2D">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6416D">
        <w:rPr>
          <w:rFonts w:ascii="GHEA Grapalat" w:hAnsi="GHEA Grapalat" w:cs="GHEA Grapalat"/>
          <w:sz w:val="18"/>
          <w:szCs w:val="18"/>
          <w:lang w:val="hy-AM"/>
        </w:rPr>
        <w:t xml:space="preserve"> հաջորդող քսաներորդ աշխատանքային օրը ներառյալ:</w:t>
      </w:r>
    </w:p>
    <w:p w14:paraId="3303B904"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 xml:space="preserve">2.2.Սույն համաձայնագիրը և կից Պահանջագիրը Պատվիրատուի կողմից Վճարող Բանկին ներկայացնելով` </w:t>
      </w:r>
    </w:p>
    <w:p w14:paraId="30DD902B"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46416D" w:rsidDel="00A13215"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46416D" w:rsidRDefault="00631658" w:rsidP="00631658">
      <w:pPr>
        <w:ind w:firstLine="567"/>
        <w:jc w:val="both"/>
        <w:rPr>
          <w:rFonts w:ascii="GHEA Grapalat" w:hAnsi="GHEA Grapalat" w:cs="GHEA Grapalat"/>
          <w:sz w:val="18"/>
          <w:szCs w:val="18"/>
          <w:lang w:val="hy-AM"/>
        </w:rPr>
      </w:pPr>
      <w:r w:rsidRPr="004641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46416D" w:rsidRDefault="00631658" w:rsidP="00631658">
      <w:pPr>
        <w:ind w:firstLine="567"/>
        <w:jc w:val="both"/>
        <w:rPr>
          <w:rFonts w:ascii="GHEA Grapalat" w:hAnsi="GHEA Grapalat" w:cs="GHEA Grapalat"/>
          <w:sz w:val="18"/>
          <w:szCs w:val="18"/>
          <w:lang w:val="hy-AM"/>
        </w:rPr>
      </w:pPr>
    </w:p>
    <w:p w14:paraId="1491FC1D" w14:textId="77777777" w:rsidR="00631658" w:rsidRPr="0046416D" w:rsidRDefault="00631658" w:rsidP="00631658">
      <w:pPr>
        <w:ind w:firstLine="567"/>
        <w:jc w:val="center"/>
        <w:rPr>
          <w:rFonts w:ascii="GHEA Grapalat" w:hAnsi="GHEA Grapalat" w:cs="GHEA Grapalat"/>
          <w:sz w:val="18"/>
          <w:szCs w:val="18"/>
          <w:lang w:val="hy-AM"/>
        </w:rPr>
      </w:pPr>
      <w:r w:rsidRPr="0046416D">
        <w:rPr>
          <w:rFonts w:ascii="GHEA Grapalat" w:hAnsi="GHEA Grapalat" w:cs="GHEA Grapalat"/>
          <w:b/>
          <w:sz w:val="18"/>
          <w:szCs w:val="18"/>
          <w:lang w:val="hy-AM"/>
        </w:rPr>
        <w:lastRenderedPageBreak/>
        <w:t>3. Ընկերության հասցեն, բանկային վավերապայմանները`</w:t>
      </w:r>
    </w:p>
    <w:p w14:paraId="3F81AE91" w14:textId="77777777" w:rsidR="00631658" w:rsidRPr="0046416D" w:rsidRDefault="00631658" w:rsidP="00631658">
      <w:pPr>
        <w:jc w:val="both"/>
        <w:rPr>
          <w:rFonts w:ascii="GHEA Grapalat" w:hAnsi="GHEA Grapalat" w:cs="GHEA Grapalat"/>
          <w:sz w:val="18"/>
          <w:szCs w:val="18"/>
          <w:u w:val="single"/>
          <w:lang w:val="hy-AM"/>
        </w:rPr>
      </w:pP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r w:rsidRPr="0046416D">
        <w:rPr>
          <w:rFonts w:ascii="GHEA Grapalat" w:hAnsi="GHEA Grapalat" w:cs="GHEA Grapalat"/>
          <w:sz w:val="18"/>
          <w:szCs w:val="18"/>
          <w:u w:val="single"/>
          <w:lang w:val="hy-AM"/>
        </w:rPr>
        <w:tab/>
      </w:r>
    </w:p>
    <w:p w14:paraId="6D12B5D5"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անվանումը</w:t>
      </w:r>
    </w:p>
    <w:p w14:paraId="01D69F53"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vertAlign w:val="superscript"/>
          <w:lang w:val="hy-AM"/>
        </w:rPr>
        <w:t xml:space="preserve"> </w:t>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21AAD8D8"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հասցեն</w:t>
      </w:r>
    </w:p>
    <w:p w14:paraId="324D97F6"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65CB7967"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ընկերությանը սպասարկող բանկի անվանումը</w:t>
      </w:r>
    </w:p>
    <w:p w14:paraId="49FD57BB"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171B8FAE"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բանկային հաշվեհամարը</w:t>
      </w:r>
    </w:p>
    <w:p w14:paraId="1763CB86"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6A8387D4"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հարկ վճարողի հաշվառման համարը</w:t>
      </w:r>
    </w:p>
    <w:p w14:paraId="52FEBA0A" w14:textId="77777777" w:rsidR="00631658" w:rsidRPr="0046416D" w:rsidRDefault="00631658" w:rsidP="00631658">
      <w:pPr>
        <w:jc w:val="both"/>
        <w:rPr>
          <w:rFonts w:ascii="GHEA Grapalat" w:hAnsi="GHEA Grapalat"/>
          <w:sz w:val="18"/>
          <w:szCs w:val="18"/>
          <w:u w:val="single"/>
          <w:vertAlign w:val="superscript"/>
          <w:lang w:val="hy-AM"/>
        </w:rPr>
      </w:pP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r w:rsidRPr="0046416D">
        <w:rPr>
          <w:rFonts w:ascii="GHEA Grapalat" w:hAnsi="GHEA Grapalat"/>
          <w:sz w:val="18"/>
          <w:szCs w:val="18"/>
          <w:u w:val="single"/>
          <w:vertAlign w:val="superscript"/>
          <w:lang w:val="hy-AM"/>
        </w:rPr>
        <w:tab/>
      </w:r>
    </w:p>
    <w:p w14:paraId="1133EC4D" w14:textId="77777777" w:rsidR="00631658" w:rsidRPr="0046416D" w:rsidRDefault="00631658" w:rsidP="00631658">
      <w:pPr>
        <w:jc w:val="both"/>
        <w:rPr>
          <w:rFonts w:ascii="GHEA Grapalat" w:hAnsi="GHEA Grapalat"/>
          <w:sz w:val="18"/>
          <w:szCs w:val="18"/>
          <w:vertAlign w:val="superscript"/>
          <w:lang w:val="hy-AM"/>
        </w:rPr>
      </w:pPr>
      <w:r w:rsidRPr="0046416D">
        <w:rPr>
          <w:rFonts w:ascii="GHEA Grapalat" w:hAnsi="GHEA Grapalat"/>
          <w:sz w:val="18"/>
          <w:szCs w:val="18"/>
          <w:vertAlign w:val="superscript"/>
          <w:lang w:val="hy-AM"/>
        </w:rPr>
        <w:t xml:space="preserve">       ընկերության տնօրենի անունը, ազգանունը և ստորագրությունը</w:t>
      </w:r>
    </w:p>
    <w:p w14:paraId="0FFCF136" w14:textId="77777777" w:rsidR="00631658" w:rsidRPr="0046416D" w:rsidRDefault="00631658" w:rsidP="00631658">
      <w:pPr>
        <w:jc w:val="both"/>
        <w:rPr>
          <w:rFonts w:ascii="GHEA Grapalat" w:hAnsi="GHEA Grapalat"/>
          <w:sz w:val="18"/>
          <w:szCs w:val="18"/>
          <w:lang w:val="hy-AM"/>
        </w:rPr>
      </w:pPr>
      <w:r w:rsidRPr="0046416D">
        <w:rPr>
          <w:rFonts w:ascii="GHEA Grapalat" w:hAnsi="GHEA Grapalat"/>
          <w:sz w:val="18"/>
          <w:szCs w:val="18"/>
          <w:lang w:val="hy-AM"/>
        </w:rPr>
        <w:t>Կ.Տ</w:t>
      </w:r>
    </w:p>
    <w:p w14:paraId="75BE50AC" w14:textId="77777777" w:rsidR="00631658" w:rsidRPr="0046416D" w:rsidRDefault="00631658" w:rsidP="00631658">
      <w:pPr>
        <w:jc w:val="both"/>
        <w:rPr>
          <w:rFonts w:ascii="GHEA Grapalat" w:hAnsi="GHEA Grapalat"/>
          <w:sz w:val="18"/>
          <w:szCs w:val="18"/>
          <w:lang w:val="hy-AM"/>
        </w:rPr>
      </w:pPr>
    </w:p>
    <w:p w14:paraId="2129CF32" w14:textId="77777777" w:rsidR="00631658" w:rsidRPr="0046416D" w:rsidRDefault="00631658" w:rsidP="00631658">
      <w:pPr>
        <w:jc w:val="both"/>
        <w:rPr>
          <w:rFonts w:ascii="GHEA Grapalat" w:hAnsi="GHEA Grapalat"/>
          <w:sz w:val="18"/>
          <w:szCs w:val="18"/>
          <w:lang w:val="hy-AM"/>
        </w:rPr>
      </w:pPr>
      <w:r w:rsidRPr="0046416D">
        <w:rPr>
          <w:rFonts w:ascii="GHEA Grapalat" w:hAnsi="GHEA Grapalat"/>
          <w:sz w:val="18"/>
          <w:szCs w:val="18"/>
          <w:lang w:val="hy-AM"/>
        </w:rPr>
        <w:t>Օր/ամիս/տարի</w:t>
      </w:r>
    </w:p>
    <w:p w14:paraId="5BFE7C9E" w14:textId="77777777" w:rsidR="00631658" w:rsidRPr="0046416D" w:rsidRDefault="00631658" w:rsidP="00631658">
      <w:pPr>
        <w:jc w:val="center"/>
        <w:rPr>
          <w:rFonts w:ascii="GHEA Grapalat" w:hAnsi="GHEA Grapalat" w:cs="GHEA Grapalat"/>
          <w:sz w:val="18"/>
          <w:szCs w:val="18"/>
          <w:lang w:val="hy-AM"/>
        </w:rPr>
      </w:pPr>
    </w:p>
    <w:p w14:paraId="235593B1" w14:textId="77777777" w:rsidR="00631658" w:rsidRPr="0046416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8"/>
          <w:szCs w:val="18"/>
          <w:lang w:val="hy-AM"/>
        </w:rPr>
      </w:pPr>
    </w:p>
    <w:p w14:paraId="250FAAAC" w14:textId="77777777" w:rsidR="00334B2F" w:rsidRPr="0046416D" w:rsidRDefault="00631658" w:rsidP="00334B2F">
      <w:pPr>
        <w:pStyle w:val="BodyTextIndent3"/>
        <w:spacing w:line="240" w:lineRule="auto"/>
        <w:jc w:val="right"/>
        <w:rPr>
          <w:rFonts w:ascii="GHEA Grapalat" w:hAnsi="GHEA Grapalat"/>
          <w:b/>
          <w:sz w:val="18"/>
          <w:szCs w:val="18"/>
          <w:lang w:val="hy-AM"/>
        </w:rPr>
      </w:pPr>
      <w:r w:rsidRPr="0046416D">
        <w:rPr>
          <w:rFonts w:ascii="GHEA Grapalat" w:hAnsi="GHEA Grapalat"/>
          <w:b/>
          <w:sz w:val="18"/>
          <w:szCs w:val="18"/>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6416D"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46416D" w:rsidRDefault="00334B2F" w:rsidP="00CB0ADE">
            <w:pPr>
              <w:rPr>
                <w:rFonts w:ascii="GHEA Grapalat" w:hAnsi="GHEA Grapalat" w:cs="Sylfaen"/>
                <w:b/>
                <w:bCs/>
                <w:sz w:val="18"/>
                <w:szCs w:val="18"/>
                <w:lang w:val="hy-AM"/>
              </w:rPr>
            </w:pPr>
            <w:r w:rsidRPr="0046416D">
              <w:rPr>
                <w:rFonts w:ascii="GHEA Grapalat" w:hAnsi="GHEA Grapalat" w:cs="Sylfaen"/>
                <w:sz w:val="18"/>
                <w:szCs w:val="18"/>
              </w:rPr>
              <w:lastRenderedPageBreak/>
              <w:t xml:space="preserve">1.                                                              </w:t>
            </w:r>
            <w:r w:rsidRPr="0046416D">
              <w:rPr>
                <w:rFonts w:ascii="GHEA Grapalat" w:hAnsi="GHEA Grapalat" w:cs="Sylfaen"/>
                <w:b/>
                <w:bCs/>
                <w:sz w:val="18"/>
                <w:szCs w:val="18"/>
              </w:rPr>
              <w:t>ՎՃԱՐՄԱՆ</w:t>
            </w:r>
            <w:r w:rsidRPr="0046416D">
              <w:rPr>
                <w:rFonts w:ascii="GHEA Grapalat" w:hAnsi="GHEA Grapalat" w:cs="Arial"/>
                <w:b/>
                <w:bCs/>
                <w:sz w:val="18"/>
                <w:szCs w:val="18"/>
              </w:rPr>
              <w:t xml:space="preserve"> </w:t>
            </w:r>
            <w:r w:rsidRPr="0046416D">
              <w:rPr>
                <w:rFonts w:ascii="GHEA Grapalat" w:hAnsi="GHEA Grapalat" w:cs="Sylfaen"/>
                <w:b/>
                <w:bCs/>
                <w:sz w:val="18"/>
                <w:szCs w:val="18"/>
              </w:rPr>
              <w:t xml:space="preserve">ՊԱՀԱՆՋԱԳԻՐ* </w:t>
            </w:r>
          </w:p>
          <w:p w14:paraId="3006C5FC" w14:textId="77777777" w:rsidR="00334B2F" w:rsidRPr="0046416D" w:rsidRDefault="00334B2F" w:rsidP="00CB0ADE">
            <w:pPr>
              <w:jc w:val="center"/>
              <w:rPr>
                <w:rFonts w:ascii="GHEA Grapalat" w:hAnsi="GHEA Grapalat" w:cs="Arial"/>
                <w:bCs/>
                <w:i/>
                <w:sz w:val="18"/>
                <w:szCs w:val="18"/>
              </w:rPr>
            </w:pPr>
          </w:p>
        </w:tc>
      </w:tr>
      <w:tr w:rsidR="00334B2F" w:rsidRPr="0046416D"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46416D" w:rsidRDefault="00334B2F" w:rsidP="00CB0ADE">
            <w:pPr>
              <w:rPr>
                <w:rFonts w:ascii="GHEA Grapalat" w:hAnsi="GHEA Grapalat" w:cs="Sylfaen"/>
                <w:sz w:val="18"/>
                <w:szCs w:val="18"/>
                <w:lang w:val="hy-AM"/>
              </w:rPr>
            </w:pPr>
            <w:r w:rsidRPr="0046416D">
              <w:rPr>
                <w:rFonts w:ascii="GHEA Grapalat" w:hAnsi="GHEA Grapalat" w:cs="Sylfaen"/>
                <w:sz w:val="18"/>
                <w:szCs w:val="18"/>
                <w:lang w:val="hy-AM"/>
              </w:rPr>
              <w:t>2</w:t>
            </w:r>
            <w:r w:rsidRPr="0046416D">
              <w:rPr>
                <w:rFonts w:ascii="GHEA Grapalat" w:hAnsi="GHEA Grapalat" w:cs="Sylfaen"/>
                <w:sz w:val="18"/>
                <w:szCs w:val="18"/>
              </w:rPr>
              <w:t>.</w:t>
            </w:r>
            <w:r w:rsidRPr="0046416D">
              <w:rPr>
                <w:rFonts w:ascii="GHEA Grapalat" w:hAnsi="GHEA Grapalat" w:cs="Sylfaen"/>
                <w:sz w:val="18"/>
                <w:szCs w:val="18"/>
                <w:lang w:val="hy-AM"/>
              </w:rPr>
              <w:t xml:space="preserve"> Թիվ </w:t>
            </w:r>
          </w:p>
        </w:tc>
      </w:tr>
      <w:tr w:rsidR="00334B2F" w:rsidRPr="0046416D"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3</w:t>
            </w:r>
            <w:r w:rsidRPr="0046416D">
              <w:rPr>
                <w:rFonts w:ascii="GHEA Grapalat" w:hAnsi="GHEA Grapalat" w:cs="Sylfaen"/>
                <w:sz w:val="18"/>
                <w:szCs w:val="18"/>
              </w:rPr>
              <w:t>.                                                         Ներկայացման</w:t>
            </w:r>
            <w:r w:rsidRPr="0046416D">
              <w:rPr>
                <w:rFonts w:ascii="GHEA Grapalat" w:hAnsi="GHEA Grapalat" w:cs="Arial"/>
                <w:sz w:val="18"/>
                <w:szCs w:val="18"/>
              </w:rPr>
              <w:t xml:space="preserve"> </w:t>
            </w:r>
            <w:r w:rsidRPr="0046416D">
              <w:rPr>
                <w:rFonts w:ascii="GHEA Grapalat" w:hAnsi="GHEA Grapalat" w:cs="Sylfaen"/>
                <w:sz w:val="18"/>
                <w:szCs w:val="18"/>
              </w:rPr>
              <w:t>ամսաթիվը</w:t>
            </w:r>
            <w:r w:rsidRPr="0046416D">
              <w:rPr>
                <w:rFonts w:ascii="GHEA Grapalat" w:hAnsi="GHEA Grapalat" w:cs="Arial"/>
                <w:sz w:val="18"/>
                <w:szCs w:val="18"/>
              </w:rPr>
              <w:t xml:space="preserve">`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tc>
      </w:tr>
      <w:tr w:rsidR="00334B2F" w:rsidRPr="0046416D"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4</w:t>
            </w:r>
            <w:r w:rsidRPr="0046416D">
              <w:rPr>
                <w:rFonts w:ascii="GHEA Grapalat" w:hAnsi="GHEA Grapalat" w:cs="Sylfaen"/>
                <w:sz w:val="18"/>
                <w:szCs w:val="18"/>
              </w:rPr>
              <w:t xml:space="preserve">. </w:t>
            </w: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46416D">
              <w:rPr>
                <w:rFonts w:ascii="GHEA Grapalat" w:hAnsi="GHEA Grapalat" w:cs="Sylfaen"/>
                <w:sz w:val="18"/>
                <w:szCs w:val="18"/>
              </w:rPr>
              <w:t xml:space="preserve">(Ընկերություն </w:t>
            </w:r>
            <w:r w:rsidRPr="0046416D">
              <w:rPr>
                <w:rFonts w:ascii="GHEA Grapalat" w:hAnsi="GHEA Grapalat" w:cs="Arial"/>
                <w:sz w:val="18"/>
                <w:szCs w:val="18"/>
              </w:rPr>
              <w:t>`</w:t>
            </w:r>
          </w:p>
        </w:tc>
      </w:tr>
      <w:tr w:rsidR="00334B2F" w:rsidRPr="0046416D"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5</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ն սպասարկող Ֆինանսական կազմակերպություն </w:t>
            </w:r>
            <w:r w:rsidRPr="0046416D">
              <w:rPr>
                <w:rFonts w:ascii="GHEA Grapalat" w:hAnsi="GHEA Grapalat" w:cs="Sylfaen"/>
                <w:sz w:val="18"/>
                <w:szCs w:val="18"/>
              </w:rPr>
              <w:t>(</w:t>
            </w:r>
            <w:r w:rsidRPr="0046416D">
              <w:rPr>
                <w:rFonts w:ascii="GHEA Grapalat" w:hAnsi="GHEA Grapalat" w:cs="Arial"/>
                <w:sz w:val="18"/>
                <w:szCs w:val="18"/>
              </w:rPr>
              <w:t xml:space="preserve"> </w:t>
            </w:r>
            <w:r w:rsidRPr="0046416D">
              <w:rPr>
                <w:rFonts w:ascii="GHEA Grapalat" w:hAnsi="GHEA Grapalat" w:cs="Sylfaen"/>
                <w:sz w:val="18"/>
                <w:szCs w:val="18"/>
              </w:rPr>
              <w:t>բանկ)</w:t>
            </w:r>
            <w:r w:rsidRPr="0046416D">
              <w:rPr>
                <w:rFonts w:ascii="GHEA Grapalat" w:hAnsi="GHEA Grapalat" w:cs="Arial"/>
                <w:sz w:val="18"/>
                <w:szCs w:val="18"/>
              </w:rPr>
              <w:t>`</w:t>
            </w:r>
          </w:p>
        </w:tc>
      </w:tr>
      <w:tr w:rsidR="00334B2F" w:rsidRPr="0046416D"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6</w:t>
            </w:r>
            <w:r w:rsidRPr="0046416D">
              <w:rPr>
                <w:rFonts w:ascii="GHEA Grapalat" w:hAnsi="GHEA Grapalat" w:cs="Sylfaen"/>
                <w:sz w:val="18"/>
                <w:szCs w:val="18"/>
              </w:rPr>
              <w:t>. Վճարողի</w:t>
            </w:r>
            <w:r w:rsidRPr="0046416D">
              <w:rPr>
                <w:rFonts w:ascii="GHEA Grapalat" w:hAnsi="GHEA Grapalat" w:cs="Sylfaen"/>
                <w:sz w:val="18"/>
                <w:szCs w:val="18"/>
                <w:lang w:val="hy-AM"/>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w:t>
            </w:r>
          </w:p>
        </w:tc>
      </w:tr>
      <w:tr w:rsidR="00334B2F" w:rsidRPr="0046416D"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7</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334B2F" w:rsidRPr="0046416D"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8</w:t>
            </w:r>
            <w:r w:rsidRPr="0046416D">
              <w:rPr>
                <w:rFonts w:ascii="GHEA Grapalat" w:hAnsi="GHEA Grapalat" w:cs="Sylfaen"/>
                <w:sz w:val="18"/>
                <w:szCs w:val="18"/>
              </w:rPr>
              <w:t>. Վճարողի</w:t>
            </w:r>
            <w:r w:rsidRPr="0046416D">
              <w:rPr>
                <w:rFonts w:ascii="GHEA Grapalat" w:hAnsi="GHEA Grapalat" w:cs="Arial"/>
                <w:sz w:val="18"/>
                <w:szCs w:val="18"/>
              </w:rPr>
              <w:t xml:space="preserve"> </w:t>
            </w:r>
            <w:r w:rsidRPr="0046416D">
              <w:rPr>
                <w:rFonts w:ascii="GHEA Grapalat" w:hAnsi="GHEA Grapalat" w:cs="Sylfaen"/>
                <w:sz w:val="18"/>
                <w:szCs w:val="18"/>
              </w:rPr>
              <w:t>ՀԾՀ</w:t>
            </w:r>
            <w:r w:rsidRPr="0046416D">
              <w:rPr>
                <w:rFonts w:ascii="GHEA Grapalat" w:hAnsi="GHEA Grapalat" w:cs="Arial"/>
                <w:sz w:val="18"/>
                <w:szCs w:val="18"/>
              </w:rPr>
              <w:t>`</w:t>
            </w:r>
          </w:p>
        </w:tc>
      </w:tr>
      <w:tr w:rsidR="00334B2F" w:rsidRPr="0046416D"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32A96BB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9</w:t>
            </w:r>
            <w:r w:rsidRPr="0046416D">
              <w:rPr>
                <w:rFonts w:ascii="GHEA Grapalat" w:hAnsi="GHEA Grapalat" w:cs="Sylfaen"/>
                <w:sz w:val="18"/>
                <w:szCs w:val="18"/>
              </w:rPr>
              <w:t>. 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 </w:t>
            </w:r>
            <w:r w:rsidRPr="007D716F">
              <w:rPr>
                <w:rFonts w:ascii="GHEA Grapalat" w:hAnsi="GHEA Grapalat" w:cs="Arial"/>
                <w:sz w:val="18"/>
                <w:szCs w:val="18"/>
              </w:rPr>
              <w:t>`</w:t>
            </w:r>
            <w:r w:rsidR="00CE60B6" w:rsidRPr="007D716F">
              <w:rPr>
                <w:rFonts w:ascii="GHEA Grapalat" w:hAnsi="GHEA Grapalat" w:cs="Sylfaen"/>
                <w:b/>
                <w:sz w:val="18"/>
                <w:szCs w:val="18"/>
                <w:lang w:val="pt-BR"/>
              </w:rPr>
              <w:t>&lt;&lt;</w:t>
            </w:r>
            <w:r w:rsidR="00CE60B6" w:rsidRPr="007D716F">
              <w:rPr>
                <w:rFonts w:ascii="GHEA Grapalat" w:hAnsi="GHEA Grapalat" w:cs="Sylfaen"/>
                <w:b/>
                <w:sz w:val="18"/>
                <w:szCs w:val="18"/>
                <w:lang w:val="hy-AM"/>
              </w:rPr>
              <w:t xml:space="preserve">Հուղարկավորությունների կազմակերպման, գերեզմանների և հուշարձանների պահպանման, շահագործման </w:t>
            </w:r>
            <w:r w:rsidR="00CE60B6" w:rsidRPr="007D716F">
              <w:rPr>
                <w:rFonts w:ascii="GHEA Grapalat" w:hAnsi="GHEA Grapalat"/>
                <w:b/>
                <w:sz w:val="18"/>
                <w:szCs w:val="18"/>
                <w:lang w:val="pt-BR"/>
              </w:rPr>
              <w:t>&gt;&gt;</w:t>
            </w:r>
            <w:r w:rsidR="00CE60B6" w:rsidRPr="007D716F">
              <w:rPr>
                <w:rFonts w:ascii="GHEA Grapalat" w:hAnsi="GHEA Grapalat"/>
                <w:b/>
                <w:sz w:val="18"/>
                <w:szCs w:val="18"/>
                <w:lang w:val="hy-AM"/>
              </w:rPr>
              <w:t>ՀՈԱԿ</w:t>
            </w:r>
          </w:p>
        </w:tc>
      </w:tr>
      <w:tr w:rsidR="00334B2F" w:rsidRPr="0046416D"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46416D" w:rsidRDefault="00334B2F" w:rsidP="00CB0ADE">
            <w:pPr>
              <w:rPr>
                <w:rFonts w:ascii="GHEA Grapalat" w:hAnsi="GHEA Grapalat" w:cs="Sylfaen"/>
                <w:sz w:val="18"/>
                <w:szCs w:val="18"/>
                <w:lang w:val="ru-RU"/>
              </w:rPr>
            </w:pPr>
            <w:r w:rsidRPr="0046416D">
              <w:rPr>
                <w:rFonts w:ascii="GHEA Grapalat" w:hAnsi="GHEA Grapalat" w:cs="Sylfaen"/>
                <w:sz w:val="18"/>
                <w:szCs w:val="18"/>
                <w:lang w:val="ru-RU"/>
              </w:rPr>
              <w:t xml:space="preserve">10. </w:t>
            </w:r>
            <w:r w:rsidRPr="0046416D">
              <w:rPr>
                <w:rFonts w:ascii="GHEA Grapalat" w:hAnsi="GHEA Grapalat" w:cs="Sylfaen"/>
                <w:sz w:val="18"/>
                <w:szCs w:val="18"/>
              </w:rPr>
              <w:t xml:space="preserve"> Շահառուի</w:t>
            </w:r>
            <w:r w:rsidRPr="0046416D">
              <w:rPr>
                <w:rFonts w:ascii="GHEA Grapalat" w:hAnsi="GHEA Grapalat" w:cs="Arial"/>
                <w:sz w:val="18"/>
                <w:szCs w:val="18"/>
              </w:rPr>
              <w:t xml:space="preserve"> </w:t>
            </w:r>
            <w:r w:rsidRPr="0046416D">
              <w:rPr>
                <w:rFonts w:ascii="GHEA Grapalat" w:hAnsi="GHEA Grapalat" w:cs="Sylfaen"/>
                <w:sz w:val="18"/>
                <w:szCs w:val="18"/>
              </w:rPr>
              <w:t xml:space="preserve"> ՀԾՀ</w:t>
            </w:r>
            <w:r w:rsidRPr="0046416D">
              <w:rPr>
                <w:rFonts w:ascii="GHEA Grapalat" w:hAnsi="GHEA Grapalat" w:cs="Sylfaen"/>
                <w:sz w:val="18"/>
                <w:szCs w:val="18"/>
                <w:lang w:val="ru-RU"/>
              </w:rPr>
              <w:t xml:space="preserve"> (</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334B2F" w:rsidRPr="0046416D"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lang w:val="hy-AM"/>
              </w:rPr>
              <w:t>11</w:t>
            </w:r>
            <w:r w:rsidRPr="0046416D">
              <w:rPr>
                <w:rFonts w:ascii="GHEA Grapalat" w:hAnsi="GHEA Grapalat" w:cs="Sylfaen"/>
                <w:sz w:val="18"/>
                <w:szCs w:val="18"/>
              </w:rPr>
              <w:t>. Շահառուի</w:t>
            </w:r>
            <w:r w:rsidRPr="0046416D">
              <w:rPr>
                <w:rFonts w:ascii="GHEA Grapalat" w:hAnsi="GHEA Grapalat" w:cs="Arial"/>
                <w:sz w:val="18"/>
                <w:szCs w:val="18"/>
              </w:rPr>
              <w:t xml:space="preserve"> </w:t>
            </w:r>
            <w:r w:rsidRPr="0046416D">
              <w:rPr>
                <w:rFonts w:ascii="GHEA Grapalat" w:hAnsi="GHEA Grapalat" w:cs="Sylfaen"/>
                <w:sz w:val="18"/>
                <w:szCs w:val="18"/>
              </w:rPr>
              <w:t>ՀՎՀՀ</w:t>
            </w:r>
            <w:r w:rsidRPr="0046416D">
              <w:rPr>
                <w:rFonts w:ascii="GHEA Grapalat" w:hAnsi="GHEA Grapalat" w:cs="Arial"/>
                <w:sz w:val="18"/>
                <w:szCs w:val="18"/>
              </w:rPr>
              <w:t>`</w:t>
            </w:r>
          </w:p>
        </w:tc>
      </w:tr>
      <w:tr w:rsidR="00334B2F" w:rsidRPr="0046416D"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2</w:t>
            </w:r>
            <w:r w:rsidRPr="0046416D">
              <w:rPr>
                <w:rFonts w:ascii="GHEA Grapalat" w:hAnsi="GHEA Grapalat" w:cs="Sylfaen"/>
                <w:sz w:val="18"/>
                <w:szCs w:val="18"/>
              </w:rPr>
              <w:t>.Շահառուի</w:t>
            </w:r>
            <w:r w:rsidRPr="0046416D">
              <w:rPr>
                <w:rFonts w:ascii="GHEA Grapalat" w:hAnsi="GHEA Grapalat" w:cs="Sylfaen"/>
                <w:sz w:val="18"/>
                <w:szCs w:val="18"/>
                <w:lang w:val="hy-AM"/>
              </w:rPr>
              <w:t>ն</w:t>
            </w:r>
            <w:r w:rsidRPr="0046416D">
              <w:rPr>
                <w:rFonts w:ascii="GHEA Grapalat" w:hAnsi="GHEA Grapalat" w:cs="Arial"/>
                <w:sz w:val="18"/>
                <w:szCs w:val="18"/>
              </w:rPr>
              <w:t xml:space="preserve"> </w:t>
            </w:r>
            <w:r w:rsidRPr="0046416D">
              <w:rPr>
                <w:rFonts w:ascii="GHEA Grapalat" w:hAnsi="GHEA Grapalat" w:cs="Sylfaen"/>
                <w:sz w:val="18"/>
                <w:szCs w:val="18"/>
                <w:lang w:val="hy-AM"/>
              </w:rPr>
              <w:t xml:space="preserve"> սպասարկող Ֆինանսական կազմակերպություն</w:t>
            </w:r>
            <w:r w:rsidRPr="0046416D">
              <w:rPr>
                <w:rFonts w:ascii="GHEA Grapalat" w:hAnsi="GHEA Grapalat" w:cs="Sylfaen"/>
                <w:sz w:val="18"/>
                <w:szCs w:val="18"/>
              </w:rPr>
              <w:t xml:space="preserve"> (բանկ)</w:t>
            </w:r>
            <w:r w:rsidRPr="0046416D">
              <w:rPr>
                <w:rFonts w:ascii="GHEA Grapalat" w:hAnsi="GHEA Grapalat" w:cs="Arial"/>
                <w:sz w:val="18"/>
                <w:szCs w:val="18"/>
              </w:rPr>
              <w:t>`</w:t>
            </w:r>
          </w:p>
        </w:tc>
      </w:tr>
      <w:tr w:rsidR="00334B2F" w:rsidRPr="0046416D"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3</w:t>
            </w:r>
            <w:r w:rsidRPr="0046416D">
              <w:rPr>
                <w:rFonts w:ascii="GHEA Grapalat" w:hAnsi="GHEA Grapalat" w:cs="Sylfaen"/>
                <w:sz w:val="18"/>
                <w:szCs w:val="18"/>
              </w:rPr>
              <w:t>.Շահառուի</w:t>
            </w:r>
            <w:r w:rsidRPr="0046416D">
              <w:rPr>
                <w:rFonts w:ascii="GHEA Grapalat" w:hAnsi="GHEA Grapalat" w:cs="Arial"/>
                <w:sz w:val="18"/>
                <w:szCs w:val="18"/>
              </w:rPr>
              <w:t xml:space="preserve"> </w:t>
            </w:r>
            <w:r w:rsidRPr="0046416D">
              <w:rPr>
                <w:rFonts w:ascii="GHEA Grapalat" w:hAnsi="GHEA Grapalat" w:cs="Sylfaen"/>
                <w:sz w:val="18"/>
                <w:szCs w:val="18"/>
              </w:rPr>
              <w:t>հաշվի</w:t>
            </w:r>
            <w:r w:rsidRPr="0046416D">
              <w:rPr>
                <w:rFonts w:ascii="GHEA Grapalat" w:hAnsi="GHEA Grapalat" w:cs="Arial"/>
                <w:sz w:val="18"/>
                <w:szCs w:val="18"/>
              </w:rPr>
              <w:t xml:space="preserve"> </w:t>
            </w:r>
            <w:r w:rsidRPr="0046416D">
              <w:rPr>
                <w:rFonts w:ascii="GHEA Grapalat" w:hAnsi="GHEA Grapalat" w:cs="Sylfaen"/>
                <w:sz w:val="18"/>
                <w:szCs w:val="18"/>
              </w:rPr>
              <w:t>համարը</w:t>
            </w:r>
            <w:r w:rsidRPr="0046416D">
              <w:rPr>
                <w:rFonts w:ascii="GHEA Grapalat" w:hAnsi="GHEA Grapalat" w:cs="Arial"/>
                <w:sz w:val="18"/>
                <w:szCs w:val="18"/>
              </w:rPr>
              <w:t xml:space="preserve"> (</w:t>
            </w:r>
            <w:r w:rsidRPr="0046416D">
              <w:rPr>
                <w:rFonts w:ascii="GHEA Grapalat" w:hAnsi="GHEA Grapalat" w:cs="Sylfaen"/>
                <w:sz w:val="18"/>
                <w:szCs w:val="18"/>
              </w:rPr>
              <w:t>հշ</w:t>
            </w:r>
            <w:r w:rsidRPr="0046416D">
              <w:rPr>
                <w:rFonts w:ascii="GHEA Grapalat" w:hAnsi="GHEA Grapalat" w:cs="Arial"/>
                <w:sz w:val="18"/>
                <w:szCs w:val="18"/>
              </w:rPr>
              <w:t>.N)</w:t>
            </w:r>
          </w:p>
        </w:tc>
      </w:tr>
      <w:tr w:rsidR="00334B2F" w:rsidRPr="0046416D"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4</w:t>
            </w:r>
            <w:r w:rsidRPr="0046416D">
              <w:rPr>
                <w:rFonts w:ascii="GHEA Grapalat" w:hAnsi="GHEA Grapalat" w:cs="Sylfaen"/>
                <w:sz w:val="18"/>
                <w:szCs w:val="18"/>
              </w:rPr>
              <w:t>.Գումարը</w:t>
            </w:r>
            <w:r w:rsidRPr="0046416D">
              <w:rPr>
                <w:rFonts w:ascii="GHEA Grapalat" w:hAnsi="GHEA Grapalat" w:cs="Arial"/>
                <w:sz w:val="18"/>
                <w:szCs w:val="18"/>
              </w:rPr>
              <w:t xml:space="preserve"> </w:t>
            </w:r>
            <w:r w:rsidRPr="0046416D">
              <w:rPr>
                <w:rFonts w:ascii="GHEA Grapalat" w:hAnsi="GHEA Grapalat" w:cs="Arial"/>
                <w:sz w:val="18"/>
                <w:szCs w:val="18"/>
                <w:lang w:val="ru-RU"/>
              </w:rPr>
              <w:t>(</w:t>
            </w:r>
            <w:r w:rsidRPr="0046416D">
              <w:rPr>
                <w:rFonts w:ascii="GHEA Grapalat" w:hAnsi="GHEA Grapalat" w:cs="Sylfaen"/>
                <w:sz w:val="18"/>
                <w:szCs w:val="18"/>
              </w:rPr>
              <w:t>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ru-RU"/>
              </w:rPr>
              <w:t>)</w:t>
            </w:r>
            <w:r w:rsidRPr="0046416D">
              <w:rPr>
                <w:rFonts w:ascii="GHEA Grapalat" w:hAnsi="GHEA Grapalat" w:cs="Arial"/>
                <w:sz w:val="18"/>
                <w:szCs w:val="18"/>
              </w:rPr>
              <w:t>`</w:t>
            </w:r>
          </w:p>
        </w:tc>
      </w:tr>
      <w:tr w:rsidR="00334B2F" w:rsidRPr="0046416D"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15. </w:t>
            </w:r>
            <w:r w:rsidRPr="0046416D">
              <w:rPr>
                <w:rFonts w:ascii="GHEA Grapalat" w:hAnsi="GHEA Grapalat" w:cs="Sylfaen"/>
                <w:sz w:val="18"/>
                <w:szCs w:val="18"/>
                <w:lang w:val="hy-AM"/>
              </w:rPr>
              <w:t xml:space="preserve">Ակցեպտավորված գումարը՝ </w:t>
            </w:r>
            <w:r w:rsidRPr="0046416D">
              <w:rPr>
                <w:rFonts w:ascii="GHEA Grapalat" w:hAnsi="GHEA Grapalat" w:cs="Sylfaen"/>
                <w:sz w:val="18"/>
                <w:szCs w:val="18"/>
              </w:rPr>
              <w:t xml:space="preserve"> (թվերով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Sylfaen"/>
                <w:sz w:val="18"/>
                <w:szCs w:val="18"/>
                <w:lang w:val="hy-AM"/>
              </w:rPr>
              <w:t xml:space="preserve">  </w:t>
            </w:r>
            <w:r w:rsidRPr="0046416D">
              <w:rPr>
                <w:rFonts w:ascii="GHEA Grapalat" w:hAnsi="GHEA Grapalat" w:cs="Sylfaen"/>
                <w:sz w:val="18"/>
                <w:szCs w:val="18"/>
              </w:rPr>
              <w:t>(</w:t>
            </w:r>
            <w:r w:rsidRPr="0046416D">
              <w:rPr>
                <w:rFonts w:ascii="GHEA Grapalat" w:hAnsi="GHEA Grapalat" w:cs="Sylfaen"/>
                <w:sz w:val="18"/>
                <w:szCs w:val="18"/>
                <w:lang w:val="hy-AM"/>
              </w:rPr>
              <w:t>նախատեսված է նշված գումարի մասնակի ակցեպտի համար, որը չի կիրառվում</w:t>
            </w:r>
            <w:r w:rsidRPr="0046416D">
              <w:rPr>
                <w:rFonts w:ascii="GHEA Grapalat" w:hAnsi="GHEA Grapalat" w:cs="Sylfaen"/>
                <w:sz w:val="18"/>
                <w:szCs w:val="18"/>
              </w:rPr>
              <w:t>)</w:t>
            </w:r>
          </w:p>
        </w:tc>
      </w:tr>
      <w:tr w:rsidR="00334B2F" w:rsidRPr="0046416D"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ru-RU"/>
              </w:rPr>
              <w:t>6</w:t>
            </w:r>
            <w:r w:rsidRPr="0046416D">
              <w:rPr>
                <w:rFonts w:ascii="GHEA Grapalat" w:hAnsi="GHEA Grapalat" w:cs="Sylfaen"/>
                <w:sz w:val="18"/>
                <w:szCs w:val="18"/>
              </w:rPr>
              <w:t>.Արժույթը</w:t>
            </w:r>
            <w:r w:rsidRPr="0046416D">
              <w:rPr>
                <w:rFonts w:ascii="GHEA Grapalat" w:hAnsi="GHEA Grapalat" w:cs="Arial"/>
                <w:sz w:val="18"/>
                <w:szCs w:val="18"/>
              </w:rPr>
              <w:t xml:space="preserve"> (</w:t>
            </w:r>
            <w:r w:rsidRPr="0046416D">
              <w:rPr>
                <w:rFonts w:ascii="GHEA Grapalat" w:hAnsi="GHEA Grapalat" w:cs="Sylfaen"/>
                <w:sz w:val="18"/>
                <w:szCs w:val="18"/>
              </w:rPr>
              <w:t>բառերով</w:t>
            </w:r>
            <w:r w:rsidRPr="0046416D">
              <w:rPr>
                <w:rFonts w:ascii="GHEA Grapalat" w:hAnsi="GHEA Grapalat" w:cs="Arial"/>
                <w:sz w:val="18"/>
                <w:szCs w:val="18"/>
              </w:rPr>
              <w:t xml:space="preserve"> </w:t>
            </w:r>
            <w:r w:rsidRPr="0046416D">
              <w:rPr>
                <w:rFonts w:ascii="GHEA Grapalat" w:hAnsi="GHEA Grapalat" w:cs="Sylfaen"/>
                <w:sz w:val="18"/>
                <w:szCs w:val="18"/>
              </w:rPr>
              <w:t>և</w:t>
            </w:r>
            <w:r w:rsidRPr="0046416D">
              <w:rPr>
                <w:rFonts w:ascii="GHEA Grapalat" w:hAnsi="GHEA Grapalat" w:cs="Arial"/>
                <w:sz w:val="18"/>
                <w:szCs w:val="18"/>
              </w:rPr>
              <w:t xml:space="preserve"> </w:t>
            </w:r>
            <w:r w:rsidRPr="0046416D">
              <w:rPr>
                <w:rFonts w:ascii="GHEA Grapalat" w:hAnsi="GHEA Grapalat" w:cs="Sylfaen"/>
                <w:sz w:val="18"/>
                <w:szCs w:val="18"/>
              </w:rPr>
              <w:t>կոդով</w:t>
            </w:r>
            <w:r w:rsidRPr="0046416D">
              <w:rPr>
                <w:rFonts w:ascii="GHEA Grapalat" w:hAnsi="GHEA Grapalat" w:cs="Arial"/>
                <w:sz w:val="18"/>
                <w:szCs w:val="18"/>
              </w:rPr>
              <w:t>)`</w:t>
            </w:r>
          </w:p>
        </w:tc>
      </w:tr>
      <w:tr w:rsidR="00334B2F" w:rsidRPr="0046416D"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46416D" w:rsidRDefault="00334B2F" w:rsidP="00CB0ADE">
            <w:pPr>
              <w:rPr>
                <w:rFonts w:ascii="GHEA Grapalat" w:hAnsi="GHEA Grapalat" w:cs="Arial"/>
                <w:sz w:val="18"/>
                <w:szCs w:val="18"/>
                <w:lang w:val="hy-AM"/>
              </w:rPr>
            </w:pPr>
            <w:r w:rsidRPr="0046416D">
              <w:rPr>
                <w:rFonts w:ascii="GHEA Grapalat" w:hAnsi="GHEA Grapalat" w:cs="Sylfaen"/>
                <w:sz w:val="18"/>
                <w:szCs w:val="18"/>
              </w:rPr>
              <w:t>1</w:t>
            </w:r>
            <w:r w:rsidRPr="0046416D">
              <w:rPr>
                <w:rFonts w:ascii="GHEA Grapalat" w:hAnsi="GHEA Grapalat" w:cs="Sylfaen"/>
                <w:sz w:val="18"/>
                <w:szCs w:val="18"/>
                <w:lang w:val="hy-AM"/>
              </w:rPr>
              <w:t>7</w:t>
            </w:r>
            <w:r w:rsidRPr="0046416D">
              <w:rPr>
                <w:rFonts w:ascii="GHEA Grapalat" w:hAnsi="GHEA Grapalat" w:cs="Sylfaen"/>
                <w:sz w:val="18"/>
                <w:szCs w:val="18"/>
              </w:rPr>
              <w:t>.Գործարքի</w:t>
            </w:r>
            <w:r w:rsidRPr="0046416D">
              <w:rPr>
                <w:rFonts w:ascii="GHEA Grapalat" w:hAnsi="GHEA Grapalat" w:cs="Arial"/>
                <w:sz w:val="18"/>
                <w:szCs w:val="18"/>
              </w:rPr>
              <w:t xml:space="preserve"> (</w:t>
            </w:r>
            <w:r w:rsidRPr="0046416D">
              <w:rPr>
                <w:rFonts w:ascii="GHEA Grapalat" w:hAnsi="GHEA Grapalat" w:cs="Sylfaen"/>
                <w:sz w:val="18"/>
                <w:szCs w:val="18"/>
              </w:rPr>
              <w:t>վճարման</w:t>
            </w:r>
            <w:r w:rsidRPr="0046416D">
              <w:rPr>
                <w:rFonts w:ascii="GHEA Grapalat" w:hAnsi="GHEA Grapalat" w:cs="Arial"/>
                <w:sz w:val="18"/>
                <w:szCs w:val="18"/>
              </w:rPr>
              <w:t xml:space="preserve">) </w:t>
            </w:r>
            <w:r w:rsidRPr="0046416D">
              <w:rPr>
                <w:rFonts w:ascii="GHEA Grapalat" w:hAnsi="GHEA Grapalat" w:cs="Sylfaen"/>
                <w:sz w:val="18"/>
                <w:szCs w:val="18"/>
              </w:rPr>
              <w:t>նպատակը</w:t>
            </w:r>
            <w:r w:rsidRPr="0046416D">
              <w:rPr>
                <w:rFonts w:ascii="GHEA Grapalat" w:hAnsi="GHEA Grapalat" w:cs="Arial"/>
                <w:sz w:val="18"/>
                <w:szCs w:val="18"/>
              </w:rPr>
              <w:t>`</w:t>
            </w:r>
            <w:r w:rsidRPr="0046416D">
              <w:rPr>
                <w:rFonts w:ascii="GHEA Grapalat" w:hAnsi="GHEA Grapalat" w:cs="Arial"/>
                <w:sz w:val="18"/>
                <w:szCs w:val="18"/>
                <w:lang w:val="hy-AM"/>
              </w:rPr>
              <w:t xml:space="preserve">  </w:t>
            </w:r>
            <w:r w:rsidRPr="0046416D">
              <w:rPr>
                <w:rFonts w:ascii="GHEA Grapalat" w:hAnsi="GHEA Grapalat" w:cs="Sylfaen"/>
                <w:bCs/>
                <w:i/>
                <w:sz w:val="18"/>
                <w:szCs w:val="18"/>
              </w:rPr>
              <w:t>(</w:t>
            </w:r>
            <w:r w:rsidR="00194C6E" w:rsidRPr="0046416D">
              <w:rPr>
                <w:rFonts w:ascii="GHEA Grapalat" w:hAnsi="GHEA Grapalat" w:cs="Sylfaen"/>
                <w:bCs/>
                <w:i/>
                <w:sz w:val="18"/>
                <w:szCs w:val="18"/>
                <w:lang w:val="hy-AM"/>
              </w:rPr>
              <w:t>պայմանագրի կատարման</w:t>
            </w:r>
            <w:r w:rsidRPr="0046416D">
              <w:rPr>
                <w:rFonts w:ascii="GHEA Grapalat" w:hAnsi="GHEA Grapalat" w:cs="Sylfaen"/>
                <w:bCs/>
                <w:i/>
                <w:sz w:val="18"/>
                <w:szCs w:val="18"/>
              </w:rPr>
              <w:t xml:space="preserve"> ապահովմ</w:t>
            </w:r>
            <w:r w:rsidRPr="0046416D">
              <w:rPr>
                <w:rFonts w:ascii="GHEA Grapalat" w:hAnsi="GHEA Grapalat" w:cs="Sylfaen"/>
                <w:bCs/>
                <w:i/>
                <w:sz w:val="18"/>
                <w:szCs w:val="18"/>
                <w:lang w:val="hy-AM"/>
              </w:rPr>
              <w:t>ան համար</w:t>
            </w:r>
            <w:r w:rsidRPr="0046416D">
              <w:rPr>
                <w:rFonts w:ascii="GHEA Grapalat" w:hAnsi="GHEA Grapalat" w:cs="Sylfaen"/>
                <w:bCs/>
                <w:i/>
                <w:sz w:val="18"/>
                <w:szCs w:val="18"/>
              </w:rPr>
              <w:t>)</w:t>
            </w:r>
          </w:p>
        </w:tc>
      </w:tr>
      <w:tr w:rsidR="00334B2F" w:rsidRPr="0046416D"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46416D" w:rsidRDefault="00334B2F" w:rsidP="00CB0ADE">
            <w:pPr>
              <w:rPr>
                <w:rFonts w:ascii="GHEA Grapalat" w:hAnsi="GHEA Grapalat" w:cs="Arial"/>
                <w:sz w:val="18"/>
                <w:szCs w:val="18"/>
              </w:rPr>
            </w:pPr>
            <w:r w:rsidRPr="0046416D">
              <w:rPr>
                <w:rFonts w:ascii="GHEA Grapalat" w:hAnsi="GHEA Grapalat" w:cs="Sylfaen"/>
                <w:sz w:val="18"/>
                <w:szCs w:val="18"/>
              </w:rPr>
              <w:t>1</w:t>
            </w:r>
            <w:r w:rsidRPr="0046416D">
              <w:rPr>
                <w:rFonts w:ascii="GHEA Grapalat" w:hAnsi="GHEA Grapalat" w:cs="Sylfaen"/>
                <w:sz w:val="18"/>
                <w:szCs w:val="18"/>
                <w:lang w:val="hy-AM"/>
              </w:rPr>
              <w:t>8</w:t>
            </w:r>
            <w:r w:rsidRPr="0046416D">
              <w:rPr>
                <w:rFonts w:ascii="GHEA Grapalat" w:hAnsi="GHEA Grapalat" w:cs="Sylfaen"/>
                <w:sz w:val="18"/>
                <w:szCs w:val="18"/>
              </w:rPr>
              <w:t xml:space="preserve">. </w:t>
            </w:r>
            <w:r w:rsidRPr="0046416D">
              <w:rPr>
                <w:rFonts w:ascii="GHEA Grapalat" w:hAnsi="GHEA Grapalat" w:cs="Sylfaen"/>
                <w:sz w:val="18"/>
                <w:szCs w:val="18"/>
                <w:lang w:val="hy-AM"/>
              </w:rPr>
              <w:t xml:space="preserve">Վճարման կատարման հիմքերը՝ </w:t>
            </w:r>
            <w:r w:rsidRPr="0046416D">
              <w:rPr>
                <w:rFonts w:ascii="GHEA Grapalat" w:hAnsi="GHEA Grapalat" w:cs="Sylfaen"/>
                <w:sz w:val="18"/>
                <w:szCs w:val="18"/>
              </w:rPr>
              <w:t>(</w:t>
            </w:r>
            <w:r w:rsidRPr="0046416D">
              <w:rPr>
                <w:rFonts w:ascii="GHEA Grapalat" w:hAnsi="GHEA Grapalat" w:cs="Sylfaen"/>
                <w:sz w:val="18"/>
                <w:szCs w:val="18"/>
                <w:lang w:val="hy-AM"/>
              </w:rPr>
              <w:t>Փաստաթղթերի</w:t>
            </w:r>
            <w:r w:rsidRPr="0046416D">
              <w:rPr>
                <w:rFonts w:ascii="GHEA Grapalat" w:hAnsi="GHEA Grapalat" w:cs="Arial"/>
                <w:sz w:val="18"/>
                <w:szCs w:val="18"/>
                <w:lang w:val="hy-AM"/>
              </w:rPr>
              <w:t xml:space="preserve"> անվանումը</w:t>
            </w:r>
            <w:r w:rsidRPr="0046416D">
              <w:rPr>
                <w:rFonts w:ascii="GHEA Grapalat" w:hAnsi="GHEA Grapalat" w:cs="Arial"/>
                <w:sz w:val="18"/>
                <w:szCs w:val="18"/>
              </w:rPr>
              <w:t>,</w:t>
            </w:r>
            <w:r w:rsidRPr="0046416D">
              <w:rPr>
                <w:rFonts w:ascii="GHEA Grapalat" w:hAnsi="GHEA Grapalat" w:cs="Arial"/>
                <w:sz w:val="18"/>
                <w:szCs w:val="18"/>
                <w:lang w:val="hy-AM"/>
              </w:rPr>
              <w:t xml:space="preserve"> այդ թվում՝ տուժանքի մասին համաձայնագիրը, </w:t>
            </w:r>
            <w:r w:rsidRPr="0046416D">
              <w:rPr>
                <w:rFonts w:ascii="GHEA Grapalat" w:hAnsi="GHEA Grapalat" w:cs="Sylfaen"/>
                <w:sz w:val="18"/>
                <w:szCs w:val="18"/>
                <w:lang w:val="hy-AM"/>
              </w:rPr>
              <w:t>դրանց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համարները</w:t>
            </w:r>
            <w:r w:rsidRPr="0046416D">
              <w:rPr>
                <w:rFonts w:ascii="GHEA Grapalat" w:hAnsi="GHEA Grapalat" w:cs="Arial"/>
                <w:sz w:val="18"/>
                <w:szCs w:val="18"/>
                <w:lang w:val="hy-AM"/>
              </w:rPr>
              <w:t>,</w:t>
            </w:r>
            <w:r w:rsidRPr="0046416D">
              <w:rPr>
                <w:rFonts w:ascii="GHEA Grapalat" w:hAnsi="GHEA Grapalat" w:cs="Arial"/>
                <w:sz w:val="18"/>
                <w:szCs w:val="18"/>
              </w:rPr>
              <w:t xml:space="preserve"> </w:t>
            </w:r>
            <w:r w:rsidRPr="0046416D">
              <w:rPr>
                <w:rFonts w:ascii="GHEA Grapalat" w:hAnsi="GHEA Grapalat" w:cs="Sylfaen"/>
                <w:sz w:val="18"/>
                <w:szCs w:val="18"/>
                <w:lang w:val="hy-AM"/>
              </w:rPr>
              <w:t>պ</w:t>
            </w:r>
            <w:r w:rsidRPr="0046416D">
              <w:rPr>
                <w:rFonts w:ascii="GHEA Grapalat" w:hAnsi="GHEA Grapalat" w:cs="Sylfaen"/>
                <w:sz w:val="18"/>
                <w:szCs w:val="18"/>
              </w:rPr>
              <w:t xml:space="preserve">այմանագրի </w:t>
            </w:r>
            <w:r w:rsidRPr="0046416D">
              <w:rPr>
                <w:rFonts w:ascii="GHEA Grapalat" w:hAnsi="GHEA Grapalat" w:cs="Arial"/>
                <w:sz w:val="18"/>
                <w:szCs w:val="18"/>
              </w:rPr>
              <w:t xml:space="preserve"> </w:t>
            </w:r>
            <w:r w:rsidRPr="0046416D">
              <w:rPr>
                <w:rFonts w:ascii="GHEA Grapalat" w:hAnsi="GHEA Grapalat" w:cs="Sylfaen"/>
                <w:sz w:val="18"/>
                <w:szCs w:val="18"/>
              </w:rPr>
              <w:t>ծածկագիրը</w:t>
            </w:r>
            <w:r w:rsidRPr="0046416D">
              <w:rPr>
                <w:rFonts w:ascii="GHEA Grapalat" w:hAnsi="GHEA Grapalat" w:cs="Arial"/>
                <w:sz w:val="18"/>
                <w:szCs w:val="18"/>
                <w:lang w:val="hy-AM"/>
              </w:rPr>
              <w:t xml:space="preserve"> որի հիման վրա կատարվում է  գանձումը</w:t>
            </w:r>
            <w:r w:rsidRPr="0046416D">
              <w:rPr>
                <w:rFonts w:ascii="GHEA Grapalat" w:hAnsi="GHEA Grapalat" w:cs="Arial"/>
                <w:sz w:val="18"/>
                <w:szCs w:val="18"/>
              </w:rPr>
              <w:t>)</w:t>
            </w:r>
            <w:r w:rsidRPr="0046416D">
              <w:rPr>
                <w:rFonts w:ascii="GHEA Grapalat" w:hAnsi="GHEA Grapalat" w:cs="Sylfaen"/>
                <w:sz w:val="18"/>
                <w:szCs w:val="18"/>
              </w:rPr>
              <w:t>`</w:t>
            </w:r>
          </w:p>
          <w:p w14:paraId="223F5B85" w14:textId="77777777" w:rsidR="00334B2F" w:rsidRPr="0046416D" w:rsidRDefault="00334B2F" w:rsidP="00CB0ADE">
            <w:pPr>
              <w:rPr>
                <w:rFonts w:ascii="GHEA Grapalat" w:hAnsi="GHEA Grapalat" w:cs="Arial"/>
                <w:sz w:val="18"/>
                <w:szCs w:val="18"/>
              </w:rPr>
            </w:pPr>
          </w:p>
        </w:tc>
      </w:tr>
      <w:tr w:rsidR="00334B2F" w:rsidRPr="0046416D"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46416D" w:rsidRDefault="00334B2F" w:rsidP="00CB0ADE">
            <w:pPr>
              <w:rPr>
                <w:rFonts w:ascii="GHEA Grapalat" w:hAnsi="GHEA Grapalat" w:cs="Arial"/>
                <w:sz w:val="18"/>
                <w:szCs w:val="18"/>
                <w:lang w:val="hy-AM"/>
              </w:rPr>
            </w:pPr>
          </w:p>
        </w:tc>
      </w:tr>
      <w:tr w:rsidR="00334B2F" w:rsidRPr="0046416D"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46416D" w:rsidRDefault="00334B2F" w:rsidP="00CB0ADE">
            <w:pPr>
              <w:rPr>
                <w:rFonts w:ascii="GHEA Grapalat" w:hAnsi="GHEA Grapalat" w:cs="Sylfaen"/>
                <w:sz w:val="18"/>
                <w:szCs w:val="18"/>
                <w:lang w:val="hy-AM"/>
              </w:rPr>
            </w:pPr>
            <w:r w:rsidRPr="0046416D">
              <w:rPr>
                <w:rFonts w:ascii="GHEA Grapalat" w:hAnsi="GHEA Grapalat" w:cs="Sylfaen"/>
                <w:sz w:val="18"/>
                <w:szCs w:val="18"/>
                <w:lang w:val="hy-AM"/>
              </w:rPr>
              <w:t>19. Վճարման պայմանները՝                                &lt;ակցեպտավորված վճարում&gt;</w:t>
            </w:r>
          </w:p>
          <w:p w14:paraId="4F8E46A6" w14:textId="77777777" w:rsidR="00334B2F" w:rsidRPr="0046416D" w:rsidRDefault="00334B2F" w:rsidP="00CB0ADE">
            <w:pPr>
              <w:rPr>
                <w:rFonts w:ascii="GHEA Grapalat" w:hAnsi="GHEA Grapalat" w:cs="Sylfaen"/>
                <w:sz w:val="18"/>
                <w:szCs w:val="18"/>
                <w:lang w:val="ru-RU"/>
              </w:rPr>
            </w:pPr>
          </w:p>
        </w:tc>
      </w:tr>
      <w:tr w:rsidR="00334B2F" w:rsidRPr="0046416D"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 xml:space="preserve">20. Առդիր էջերի քանակը՝    </w:t>
            </w:r>
            <w:r w:rsidRPr="0046416D">
              <w:rPr>
                <w:rFonts w:ascii="GHEA Grapalat" w:hAnsi="GHEA Grapalat" w:cs="Arial"/>
                <w:sz w:val="18"/>
                <w:szCs w:val="18"/>
              </w:rPr>
              <w:t xml:space="preserve">--- </w:t>
            </w:r>
            <w:r w:rsidRPr="0046416D">
              <w:rPr>
                <w:rFonts w:ascii="GHEA Grapalat" w:hAnsi="GHEA Grapalat" w:cs="Arial"/>
                <w:sz w:val="18"/>
                <w:szCs w:val="18"/>
                <w:lang w:val="hy-AM"/>
              </w:rPr>
              <w:t xml:space="preserve">    </w:t>
            </w:r>
            <w:r w:rsidRPr="0046416D">
              <w:rPr>
                <w:rFonts w:ascii="GHEA Grapalat" w:hAnsi="GHEA Grapalat" w:cs="Sylfaen"/>
                <w:sz w:val="18"/>
                <w:szCs w:val="18"/>
              </w:rPr>
              <w:t>էջ</w:t>
            </w:r>
          </w:p>
          <w:p w14:paraId="23608DF9" w14:textId="77777777" w:rsidR="00334B2F" w:rsidRPr="0046416D" w:rsidRDefault="00334B2F" w:rsidP="00CB0ADE">
            <w:pPr>
              <w:rPr>
                <w:rFonts w:ascii="GHEA Grapalat" w:hAnsi="GHEA Grapalat" w:cs="Sylfaen"/>
                <w:sz w:val="18"/>
                <w:szCs w:val="18"/>
                <w:lang w:val="hy-AM"/>
              </w:rPr>
            </w:pPr>
          </w:p>
        </w:tc>
      </w:tr>
      <w:tr w:rsidR="00334B2F" w:rsidRPr="0046416D"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46416D" w:rsidRDefault="00334B2F" w:rsidP="00CB0ADE">
            <w:pPr>
              <w:rPr>
                <w:rFonts w:ascii="GHEA Grapalat" w:hAnsi="GHEA Grapalat" w:cs="Sylfaen"/>
                <w:sz w:val="18"/>
                <w:szCs w:val="18"/>
              </w:rPr>
            </w:pPr>
            <w:r w:rsidRPr="0046416D">
              <w:rPr>
                <w:rFonts w:ascii="Courier New" w:hAnsi="Courier New" w:cs="Courier New"/>
                <w:sz w:val="18"/>
                <w:szCs w:val="18"/>
              </w:rPr>
              <w:t> </w:t>
            </w:r>
            <w:r w:rsidRPr="0046416D">
              <w:rPr>
                <w:rFonts w:ascii="GHEA Grapalat" w:hAnsi="GHEA Grapalat" w:cs="Arial"/>
                <w:sz w:val="18"/>
                <w:szCs w:val="18"/>
                <w:lang w:val="hy-AM"/>
              </w:rPr>
              <w:t>22</w:t>
            </w:r>
            <w:r w:rsidRPr="0046416D">
              <w:rPr>
                <w:rFonts w:ascii="GHEA Grapalat" w:hAnsi="GHEA Grapalat" w:cs="Arial"/>
                <w:sz w:val="18"/>
                <w:szCs w:val="18"/>
              </w:rPr>
              <w:t>.</w:t>
            </w:r>
            <w:r w:rsidRPr="0046416D">
              <w:rPr>
                <w:rFonts w:ascii="GHEA Grapalat" w:hAnsi="GHEA Grapalat" w:cs="Sylfaen"/>
                <w:sz w:val="18"/>
                <w:szCs w:val="18"/>
              </w:rPr>
              <w:t>ա. Շահառուի ստորագրությունները</w:t>
            </w:r>
          </w:p>
          <w:p w14:paraId="7CB059BB" w14:textId="77777777" w:rsidR="00334B2F" w:rsidRPr="0046416D" w:rsidRDefault="00334B2F" w:rsidP="00CB0ADE">
            <w:pPr>
              <w:rPr>
                <w:rFonts w:ascii="GHEA Grapalat" w:hAnsi="GHEA Grapalat" w:cs="Sylfaen"/>
                <w:sz w:val="18"/>
                <w:szCs w:val="18"/>
              </w:rPr>
            </w:pPr>
          </w:p>
          <w:p w14:paraId="146F4808" w14:textId="77777777" w:rsidR="00334B2F" w:rsidRPr="0046416D" w:rsidRDefault="00334B2F"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0C2B205E" w14:textId="77777777" w:rsidR="00334B2F" w:rsidRPr="0046416D" w:rsidRDefault="00334B2F" w:rsidP="00CB0ADE">
            <w:pPr>
              <w:rPr>
                <w:rFonts w:ascii="GHEA Grapalat" w:hAnsi="GHEA Grapalat" w:cs="Tahoma"/>
                <w:color w:val="000000"/>
                <w:sz w:val="18"/>
                <w:szCs w:val="18"/>
              </w:rPr>
            </w:pPr>
          </w:p>
          <w:p w14:paraId="6D85783C" w14:textId="77777777" w:rsidR="00334B2F" w:rsidRPr="0046416D" w:rsidRDefault="00334B2F" w:rsidP="00CB0ADE">
            <w:pPr>
              <w:rPr>
                <w:rFonts w:ascii="GHEA Grapalat" w:hAnsi="GHEA Grapalat" w:cs="Sylfaen"/>
                <w:sz w:val="18"/>
                <w:szCs w:val="18"/>
              </w:rPr>
            </w:pPr>
          </w:p>
          <w:p w14:paraId="34627794"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40924441" w14:textId="77777777" w:rsidR="00334B2F" w:rsidRPr="0046416D" w:rsidRDefault="00334B2F" w:rsidP="00CB0ADE">
            <w:pPr>
              <w:rPr>
                <w:rFonts w:ascii="GHEA Grapalat" w:hAnsi="GHEA Grapalat" w:cs="Sylfaen"/>
                <w:sz w:val="18"/>
                <w:szCs w:val="18"/>
              </w:rPr>
            </w:pPr>
          </w:p>
          <w:p w14:paraId="46514323"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lang w:val="hy-AM"/>
              </w:rPr>
              <w:t>22</w:t>
            </w:r>
            <w:r w:rsidRPr="0046416D">
              <w:rPr>
                <w:rFonts w:ascii="GHEA Grapalat" w:hAnsi="GHEA Grapalat" w:cs="Sylfaen"/>
                <w:sz w:val="18"/>
                <w:szCs w:val="18"/>
              </w:rPr>
              <w:t>.բ.</w:t>
            </w:r>
          </w:p>
          <w:p w14:paraId="3689612B"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Կ.Տ.</w:t>
            </w:r>
          </w:p>
          <w:p w14:paraId="4F618516" w14:textId="77777777" w:rsidR="00334B2F" w:rsidRPr="0046416D" w:rsidRDefault="00334B2F" w:rsidP="00CB0ADE">
            <w:pPr>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46416D" w:rsidRDefault="00334B2F" w:rsidP="00CB0ADE">
            <w:pPr>
              <w:rPr>
                <w:rFonts w:ascii="GHEA Grapalat" w:hAnsi="GHEA Grapalat" w:cs="Sylfaen"/>
                <w:sz w:val="18"/>
                <w:szCs w:val="18"/>
              </w:rPr>
            </w:pPr>
            <w:r w:rsidRPr="0046416D">
              <w:rPr>
                <w:rFonts w:ascii="GHEA Grapalat" w:hAnsi="GHEA Grapalat" w:cs="Arial"/>
                <w:sz w:val="18"/>
                <w:szCs w:val="18"/>
                <w:lang w:val="hy-AM"/>
              </w:rPr>
              <w:t>2</w:t>
            </w:r>
            <w:r w:rsidRPr="0046416D">
              <w:rPr>
                <w:rFonts w:ascii="GHEA Grapalat" w:hAnsi="GHEA Grapalat" w:cs="Arial"/>
                <w:sz w:val="18"/>
                <w:szCs w:val="18"/>
              </w:rPr>
              <w:t>1.</w:t>
            </w:r>
            <w:r w:rsidRPr="0046416D">
              <w:rPr>
                <w:rFonts w:ascii="GHEA Grapalat" w:hAnsi="GHEA Grapalat" w:cs="Sylfaen"/>
                <w:sz w:val="18"/>
                <w:szCs w:val="18"/>
              </w:rPr>
              <w:t xml:space="preserve">ա. </w:t>
            </w:r>
            <w:r w:rsidRPr="0046416D">
              <w:rPr>
                <w:rFonts w:ascii="Courier New" w:hAnsi="Courier New" w:cs="Courier New"/>
                <w:sz w:val="18"/>
                <w:szCs w:val="18"/>
              </w:rPr>
              <w:t> </w:t>
            </w:r>
            <w:r w:rsidRPr="0046416D">
              <w:rPr>
                <w:rFonts w:ascii="GHEA Grapalat" w:hAnsi="GHEA Grapalat" w:cs="Sylfaen"/>
                <w:sz w:val="18"/>
                <w:szCs w:val="18"/>
              </w:rPr>
              <w:t>Վճարողի ստորագրությունները`</w:t>
            </w:r>
          </w:p>
          <w:p w14:paraId="66D13271" w14:textId="77777777" w:rsidR="00334B2F" w:rsidRPr="0046416D" w:rsidRDefault="00334B2F" w:rsidP="00CB0ADE">
            <w:pPr>
              <w:jc w:val="right"/>
              <w:rPr>
                <w:rFonts w:ascii="GHEA Grapalat" w:hAnsi="GHEA Grapalat" w:cs="Sylfaen"/>
                <w:sz w:val="18"/>
                <w:szCs w:val="18"/>
              </w:rPr>
            </w:pPr>
          </w:p>
          <w:p w14:paraId="0288FCC9" w14:textId="77777777" w:rsidR="00334B2F" w:rsidRPr="0046416D" w:rsidRDefault="00334B2F" w:rsidP="00CB0ADE">
            <w:pPr>
              <w:rPr>
                <w:rFonts w:ascii="GHEA Grapalat" w:hAnsi="GHEA Grapalat" w:cs="Sylfaen"/>
                <w:sz w:val="18"/>
                <w:szCs w:val="18"/>
              </w:rPr>
            </w:pPr>
            <w:r w:rsidRPr="0046416D">
              <w:rPr>
                <w:rFonts w:ascii="GHEA Grapalat" w:hAnsi="GHEA Grapalat" w:cs="Tahoma"/>
                <w:color w:val="000000"/>
                <w:sz w:val="18"/>
                <w:szCs w:val="18"/>
              </w:rPr>
              <w:t xml:space="preserve">                                               /____________________/</w:t>
            </w:r>
          </w:p>
          <w:p w14:paraId="5C56556D" w14:textId="77777777" w:rsidR="00334B2F" w:rsidRPr="0046416D" w:rsidRDefault="00334B2F" w:rsidP="00CB0ADE">
            <w:pPr>
              <w:jc w:val="right"/>
              <w:rPr>
                <w:rFonts w:ascii="GHEA Grapalat" w:hAnsi="GHEA Grapalat" w:cs="Tahoma"/>
                <w:color w:val="000000"/>
                <w:sz w:val="18"/>
                <w:szCs w:val="18"/>
              </w:rPr>
            </w:pPr>
          </w:p>
          <w:p w14:paraId="77182F75" w14:textId="77777777" w:rsidR="00334B2F" w:rsidRPr="0046416D" w:rsidRDefault="00334B2F" w:rsidP="00CB0ADE">
            <w:pPr>
              <w:jc w:val="right"/>
              <w:rPr>
                <w:rFonts w:ascii="GHEA Grapalat" w:hAnsi="GHEA Grapalat" w:cs="Tahoma"/>
                <w:color w:val="000000"/>
                <w:sz w:val="18"/>
                <w:szCs w:val="18"/>
              </w:rPr>
            </w:pPr>
          </w:p>
          <w:p w14:paraId="75E18BD2"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Tahoma"/>
                <w:color w:val="000000"/>
                <w:sz w:val="18"/>
                <w:szCs w:val="18"/>
              </w:rPr>
              <w:t>/____________________/</w:t>
            </w:r>
          </w:p>
          <w:p w14:paraId="68BDDBEA" w14:textId="77777777" w:rsidR="00334B2F" w:rsidRPr="0046416D" w:rsidRDefault="00334B2F" w:rsidP="00CB0ADE">
            <w:pPr>
              <w:jc w:val="right"/>
              <w:rPr>
                <w:rFonts w:ascii="GHEA Grapalat" w:hAnsi="GHEA Grapalat" w:cs="Sylfaen"/>
                <w:sz w:val="18"/>
                <w:szCs w:val="18"/>
              </w:rPr>
            </w:pPr>
          </w:p>
          <w:p w14:paraId="56AA9E1C" w14:textId="77777777" w:rsidR="00334B2F" w:rsidRPr="0046416D" w:rsidRDefault="00334B2F" w:rsidP="00CB0ADE">
            <w:pPr>
              <w:jc w:val="right"/>
              <w:rPr>
                <w:rFonts w:ascii="GHEA Grapalat" w:hAnsi="GHEA Grapalat" w:cs="Sylfaen"/>
                <w:sz w:val="18"/>
                <w:szCs w:val="18"/>
              </w:rPr>
            </w:pPr>
            <w:r w:rsidRPr="0046416D">
              <w:rPr>
                <w:rFonts w:ascii="GHEA Grapalat" w:hAnsi="GHEA Grapalat" w:cs="Sylfaen"/>
                <w:sz w:val="18"/>
                <w:szCs w:val="18"/>
                <w:lang w:val="hy-AM"/>
              </w:rPr>
              <w:t>2</w:t>
            </w:r>
            <w:r w:rsidRPr="0046416D">
              <w:rPr>
                <w:rFonts w:ascii="GHEA Grapalat" w:hAnsi="GHEA Grapalat" w:cs="Sylfaen"/>
                <w:sz w:val="18"/>
                <w:szCs w:val="18"/>
              </w:rPr>
              <w:t>1.բ.                                                                    Կ.Տ.</w:t>
            </w:r>
          </w:p>
          <w:p w14:paraId="6A808CE8" w14:textId="77777777" w:rsidR="00334B2F" w:rsidRPr="0046416D" w:rsidRDefault="00334B2F" w:rsidP="00CB0ADE">
            <w:pPr>
              <w:jc w:val="right"/>
              <w:rPr>
                <w:rFonts w:ascii="GHEA Grapalat" w:hAnsi="GHEA Grapalat" w:cs="Sylfaen"/>
                <w:sz w:val="18"/>
                <w:szCs w:val="18"/>
              </w:rPr>
            </w:pPr>
          </w:p>
        </w:tc>
      </w:tr>
      <w:tr w:rsidR="00334B2F" w:rsidRPr="0046416D"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4</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Շահառուին  սպասարկող ֆինանսական կազմակերպություն</w:t>
            </w:r>
            <w:r w:rsidRPr="0046416D">
              <w:rPr>
                <w:rFonts w:ascii="GHEA Grapalat" w:hAnsi="GHEA Grapalat" w:cs="Tahoma"/>
                <w:color w:val="000000"/>
                <w:sz w:val="18"/>
                <w:szCs w:val="18"/>
              </w:rPr>
              <w:t xml:space="preserve"> </w:t>
            </w:r>
          </w:p>
          <w:p w14:paraId="003F4675" w14:textId="77777777" w:rsidR="00334B2F" w:rsidRPr="0046416D" w:rsidRDefault="00334B2F" w:rsidP="00CB0ADE">
            <w:pPr>
              <w:rPr>
                <w:rFonts w:ascii="GHEA Grapalat" w:hAnsi="GHEA Grapalat" w:cs="Tahoma"/>
                <w:color w:val="000000"/>
                <w:sz w:val="18"/>
                <w:szCs w:val="18"/>
                <w:lang w:val="hy-AM"/>
              </w:rPr>
            </w:pPr>
            <w:r w:rsidRPr="0046416D">
              <w:rPr>
                <w:rFonts w:ascii="GHEA Grapalat" w:hAnsi="GHEA Grapalat" w:cs="Tahoma"/>
                <w:color w:val="000000"/>
                <w:sz w:val="18"/>
                <w:szCs w:val="18"/>
              </w:rPr>
              <w:t xml:space="preserve">                             </w:t>
            </w:r>
            <w:r w:rsidRPr="0046416D">
              <w:rPr>
                <w:rFonts w:ascii="GHEA Grapalat" w:hAnsi="GHEA Grapalat" w:cs="Tahoma"/>
                <w:color w:val="000000"/>
                <w:sz w:val="18"/>
                <w:szCs w:val="18"/>
                <w:lang w:val="hy-AM"/>
              </w:rPr>
              <w:t xml:space="preserve">                 </w:t>
            </w:r>
          </w:p>
          <w:p w14:paraId="167E9D9F"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lang w:val="hy-AM"/>
              </w:rPr>
              <w:t xml:space="preserve">                                                 </w:t>
            </w:r>
            <w:r w:rsidRPr="0046416D">
              <w:rPr>
                <w:rFonts w:ascii="GHEA Grapalat" w:hAnsi="GHEA Grapalat" w:cs="Tahoma"/>
                <w:color w:val="000000"/>
                <w:sz w:val="18"/>
                <w:szCs w:val="18"/>
              </w:rPr>
              <w:t xml:space="preserve">   /____________________/</w:t>
            </w:r>
          </w:p>
          <w:p w14:paraId="12718933"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28A9205C"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/ստորագրություն/</w:t>
            </w:r>
          </w:p>
          <w:p w14:paraId="7B4B233F" w14:textId="77777777" w:rsidR="00334B2F" w:rsidRPr="0046416D" w:rsidRDefault="00334B2F" w:rsidP="00CB0ADE">
            <w:pPr>
              <w:rPr>
                <w:rFonts w:ascii="GHEA Grapalat" w:hAnsi="GHEA Grapalat" w:cs="Tahoma"/>
                <w:color w:val="000000"/>
                <w:sz w:val="18"/>
                <w:szCs w:val="18"/>
              </w:rPr>
            </w:pPr>
          </w:p>
          <w:p w14:paraId="0C94124A" w14:textId="77777777" w:rsidR="00334B2F" w:rsidRPr="0046416D" w:rsidRDefault="00334B2F" w:rsidP="00CB0ADE">
            <w:pPr>
              <w:rPr>
                <w:rFonts w:ascii="GHEA Grapalat" w:hAnsi="GHEA Grapalat" w:cs="Arial"/>
                <w:sz w:val="18"/>
                <w:szCs w:val="18"/>
              </w:rPr>
            </w:pPr>
          </w:p>
        </w:tc>
        <w:tc>
          <w:tcPr>
            <w:tcW w:w="5364" w:type="dxa"/>
            <w:tcBorders>
              <w:top w:val="single" w:sz="4" w:space="0" w:color="auto"/>
              <w:left w:val="nil"/>
              <w:right w:val="single" w:sz="4" w:space="0" w:color="auto"/>
            </w:tcBorders>
            <w:noWrap/>
            <w:vAlign w:val="bottom"/>
          </w:tcPr>
          <w:p w14:paraId="278E51AA" w14:textId="77777777" w:rsidR="00334B2F" w:rsidRPr="0046416D" w:rsidRDefault="00334B2F" w:rsidP="00CB0ADE">
            <w:pPr>
              <w:rPr>
                <w:rFonts w:ascii="GHEA Grapalat" w:hAnsi="GHEA Grapalat" w:cs="Tahoma"/>
                <w:color w:val="000000"/>
                <w:sz w:val="18"/>
                <w:szCs w:val="18"/>
              </w:rPr>
            </w:pPr>
            <w:r w:rsidRPr="0046416D">
              <w:rPr>
                <w:rFonts w:ascii="GHEA Grapalat" w:hAnsi="GHEA Grapalat" w:cs="Tahoma"/>
                <w:color w:val="000000"/>
                <w:sz w:val="18"/>
                <w:szCs w:val="18"/>
              </w:rPr>
              <w:t>2</w:t>
            </w:r>
            <w:r w:rsidRPr="0046416D">
              <w:rPr>
                <w:rFonts w:ascii="GHEA Grapalat" w:hAnsi="GHEA Grapalat" w:cs="Tahoma"/>
                <w:color w:val="000000"/>
                <w:sz w:val="18"/>
                <w:szCs w:val="18"/>
                <w:lang w:val="hy-AM"/>
              </w:rPr>
              <w:t>3</w:t>
            </w:r>
            <w:r w:rsidRPr="0046416D">
              <w:rPr>
                <w:rFonts w:ascii="GHEA Grapalat" w:hAnsi="GHEA Grapalat" w:cs="Tahoma"/>
                <w:color w:val="000000"/>
                <w:sz w:val="18"/>
                <w:szCs w:val="18"/>
              </w:rPr>
              <w:t xml:space="preserve">.ա.   </w:t>
            </w:r>
            <w:r w:rsidRPr="0046416D">
              <w:rPr>
                <w:rFonts w:ascii="GHEA Grapalat" w:hAnsi="GHEA Grapalat" w:cs="Tahoma"/>
                <w:color w:val="000000"/>
                <w:sz w:val="18"/>
                <w:szCs w:val="18"/>
                <w:lang w:val="hy-AM"/>
              </w:rPr>
              <w:t>Վճարողին  սպասարկող ֆինանսական կազմակերպություն</w:t>
            </w:r>
            <w:r w:rsidRPr="0046416D">
              <w:rPr>
                <w:rFonts w:ascii="GHEA Grapalat" w:hAnsi="GHEA Grapalat" w:cs="Tahoma"/>
                <w:color w:val="000000"/>
                <w:sz w:val="18"/>
                <w:szCs w:val="18"/>
              </w:rPr>
              <w:t xml:space="preserve"> </w:t>
            </w:r>
          </w:p>
          <w:p w14:paraId="19DFA3C1" w14:textId="77777777" w:rsidR="00334B2F" w:rsidRPr="0046416D" w:rsidRDefault="00334B2F" w:rsidP="00CB0ADE">
            <w:pPr>
              <w:jc w:val="right"/>
              <w:rPr>
                <w:rFonts w:ascii="GHEA Grapalat" w:hAnsi="GHEA Grapalat" w:cs="Tahoma"/>
                <w:color w:val="000000"/>
                <w:sz w:val="18"/>
                <w:szCs w:val="18"/>
              </w:rPr>
            </w:pPr>
          </w:p>
          <w:p w14:paraId="3399D10C" w14:textId="77777777" w:rsidR="00334B2F" w:rsidRPr="0046416D" w:rsidRDefault="00334B2F" w:rsidP="00CB0ADE">
            <w:pPr>
              <w:jc w:val="right"/>
              <w:rPr>
                <w:rFonts w:ascii="GHEA Grapalat" w:hAnsi="GHEA Grapalat" w:cs="Tahoma"/>
                <w:color w:val="000000"/>
                <w:sz w:val="18"/>
                <w:szCs w:val="18"/>
              </w:rPr>
            </w:pPr>
          </w:p>
          <w:p w14:paraId="2EF57A19" w14:textId="77777777" w:rsidR="00334B2F" w:rsidRPr="0046416D" w:rsidRDefault="00334B2F" w:rsidP="00CB0ADE">
            <w:pPr>
              <w:jc w:val="right"/>
              <w:rPr>
                <w:rFonts w:ascii="GHEA Grapalat" w:hAnsi="GHEA Grapalat" w:cs="Tahoma"/>
                <w:color w:val="000000"/>
                <w:sz w:val="18"/>
                <w:szCs w:val="18"/>
              </w:rPr>
            </w:pPr>
            <w:r w:rsidRPr="0046416D">
              <w:rPr>
                <w:rFonts w:ascii="GHEA Grapalat" w:hAnsi="GHEA Grapalat" w:cs="Tahoma"/>
                <w:color w:val="000000"/>
                <w:sz w:val="18"/>
                <w:szCs w:val="18"/>
              </w:rPr>
              <w:t>/____________________/</w:t>
            </w:r>
          </w:p>
          <w:p w14:paraId="1A59E887" w14:textId="77777777" w:rsidR="00334B2F" w:rsidRPr="0046416D" w:rsidRDefault="00334B2F" w:rsidP="00CB0ADE">
            <w:pPr>
              <w:jc w:val="cente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/ստորագրություն/</w:t>
            </w:r>
          </w:p>
          <w:p w14:paraId="063A358C" w14:textId="77777777" w:rsidR="00334B2F" w:rsidRPr="0046416D" w:rsidRDefault="00334B2F" w:rsidP="00CB0ADE">
            <w:pPr>
              <w:jc w:val="right"/>
              <w:rPr>
                <w:rFonts w:ascii="GHEA Grapalat" w:hAnsi="GHEA Grapalat" w:cs="Arial"/>
                <w:sz w:val="18"/>
                <w:szCs w:val="18"/>
                <w:lang w:val="hy-AM"/>
              </w:rPr>
            </w:pPr>
          </w:p>
        </w:tc>
      </w:tr>
      <w:tr w:rsidR="00334B2F" w:rsidRPr="0046416D"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lastRenderedPageBreak/>
              <w:t>24.բ.                                                       Կ.Տ.</w:t>
            </w:r>
          </w:p>
          <w:p w14:paraId="70A72190" w14:textId="77777777" w:rsidR="00334B2F" w:rsidRPr="0046416D" w:rsidRDefault="00334B2F" w:rsidP="00CB0ADE">
            <w:pPr>
              <w:rPr>
                <w:rFonts w:ascii="GHEA Grapalat" w:hAnsi="GHEA Grapalat" w:cs="Sylfaen"/>
                <w:sz w:val="18"/>
                <w:szCs w:val="18"/>
              </w:rPr>
            </w:pPr>
          </w:p>
          <w:p w14:paraId="56BF7B7C" w14:textId="77777777" w:rsidR="00334B2F" w:rsidRPr="0046416D" w:rsidRDefault="00334B2F" w:rsidP="00CB0ADE">
            <w:pPr>
              <w:rPr>
                <w:rFonts w:ascii="GHEA Grapalat" w:hAnsi="GHEA Grapalat" w:cs="Sylfaen"/>
                <w:sz w:val="18"/>
                <w:szCs w:val="18"/>
              </w:rPr>
            </w:pPr>
          </w:p>
          <w:p w14:paraId="0AF12CBA" w14:textId="77777777" w:rsidR="00334B2F" w:rsidRPr="0046416D" w:rsidRDefault="00334B2F" w:rsidP="00CB0ADE">
            <w:pPr>
              <w:rPr>
                <w:rFonts w:ascii="GHEA Grapalat" w:hAnsi="GHEA Grapalat" w:cs="Sylfaen"/>
                <w:sz w:val="18"/>
                <w:szCs w:val="18"/>
              </w:rPr>
            </w:pPr>
            <w:r w:rsidRPr="0046416D">
              <w:rPr>
                <w:rFonts w:ascii="GHEA Grapalat" w:hAnsi="GHEA Grapalat" w:cs="Tahoma"/>
                <w:color w:val="000000"/>
                <w:sz w:val="18"/>
                <w:szCs w:val="18"/>
              </w:rPr>
              <w:t xml:space="preserve"> </w:t>
            </w:r>
            <w:r w:rsidRPr="0046416D">
              <w:rPr>
                <w:rFonts w:ascii="GHEA Grapalat" w:hAnsi="GHEA Grapalat" w:cs="Sylfaen"/>
                <w:sz w:val="18"/>
                <w:szCs w:val="18"/>
              </w:rPr>
              <w:t>2</w:t>
            </w:r>
            <w:r w:rsidRPr="0046416D">
              <w:rPr>
                <w:rFonts w:ascii="GHEA Grapalat" w:hAnsi="GHEA Grapalat" w:cs="Sylfaen"/>
                <w:sz w:val="18"/>
                <w:szCs w:val="18"/>
                <w:lang w:val="hy-AM"/>
              </w:rPr>
              <w:t>4</w:t>
            </w:r>
            <w:r w:rsidRPr="0046416D">
              <w:rPr>
                <w:rFonts w:ascii="GHEA Grapalat" w:hAnsi="GHEA Grapalat" w:cs="Sylfaen"/>
                <w:sz w:val="18"/>
                <w:szCs w:val="18"/>
              </w:rPr>
              <w:t>.</w:t>
            </w:r>
            <w:r w:rsidRPr="0046416D">
              <w:rPr>
                <w:rFonts w:ascii="GHEA Grapalat" w:hAnsi="GHEA Grapalat" w:cs="Sylfaen"/>
                <w:sz w:val="18"/>
                <w:szCs w:val="18"/>
                <w:lang w:val="hy-AM"/>
              </w:rPr>
              <w:t>գ</w:t>
            </w:r>
            <w:r w:rsidRPr="0046416D">
              <w:rPr>
                <w:rFonts w:ascii="GHEA Grapalat" w:hAnsi="GHEA Grapalat" w:cs="Tahoma"/>
                <w:color w:val="000000"/>
                <w:sz w:val="18"/>
                <w:szCs w:val="18"/>
              </w:rPr>
              <w:t xml:space="preserve">                                                 "___"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 xml:space="preserve">20___ </w:t>
            </w:r>
            <w:r w:rsidRPr="0046416D">
              <w:rPr>
                <w:rFonts w:ascii="GHEA Grapalat" w:hAnsi="GHEA Grapalat" w:cs="Sylfaen"/>
                <w:color w:val="000000"/>
                <w:sz w:val="18"/>
                <w:szCs w:val="18"/>
              </w:rPr>
              <w:t>թ.</w:t>
            </w:r>
            <w:r w:rsidRPr="0046416D">
              <w:rPr>
                <w:rFonts w:ascii="GHEA Grapalat" w:hAnsi="GHEA Grapalat" w:cs="Sylfaen"/>
                <w:sz w:val="18"/>
                <w:szCs w:val="18"/>
              </w:rPr>
              <w:t xml:space="preserve"> </w:t>
            </w:r>
          </w:p>
          <w:p w14:paraId="614D8587" w14:textId="77777777" w:rsidR="00334B2F" w:rsidRPr="0046416D" w:rsidRDefault="00334B2F" w:rsidP="00CB0ADE">
            <w:pPr>
              <w:rPr>
                <w:rFonts w:ascii="GHEA Grapalat" w:hAnsi="GHEA Grapalat" w:cs="Sylfaen"/>
                <w:sz w:val="18"/>
                <w:szCs w:val="18"/>
              </w:rPr>
            </w:pPr>
          </w:p>
          <w:p w14:paraId="76088174"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3F5B312F" w14:textId="77777777" w:rsidR="00334B2F" w:rsidRPr="0046416D" w:rsidRDefault="00334B2F" w:rsidP="00CB0ADE">
            <w:pPr>
              <w:rPr>
                <w:rFonts w:ascii="GHEA Grapalat" w:hAnsi="GHEA Grapalat" w:cs="Arial"/>
                <w:sz w:val="18"/>
                <w:szCs w:val="18"/>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23.բ.                                                                 Կ.Տ.    </w:t>
            </w:r>
          </w:p>
          <w:p w14:paraId="02EED361" w14:textId="77777777" w:rsidR="00334B2F" w:rsidRPr="0046416D" w:rsidRDefault="00334B2F" w:rsidP="00CB0ADE">
            <w:pPr>
              <w:rPr>
                <w:rFonts w:ascii="GHEA Grapalat" w:hAnsi="GHEA Grapalat" w:cs="Sylfaen"/>
                <w:sz w:val="18"/>
                <w:szCs w:val="18"/>
              </w:rPr>
            </w:pPr>
          </w:p>
          <w:p w14:paraId="1F2FD5C8" w14:textId="77777777" w:rsidR="00334B2F" w:rsidRPr="0046416D" w:rsidRDefault="00334B2F" w:rsidP="00CB0ADE">
            <w:pPr>
              <w:rPr>
                <w:rFonts w:ascii="GHEA Grapalat" w:hAnsi="GHEA Grapalat" w:cs="Sylfaen"/>
                <w:sz w:val="18"/>
                <w:szCs w:val="18"/>
              </w:rPr>
            </w:pPr>
            <w:r w:rsidRPr="0046416D">
              <w:rPr>
                <w:rFonts w:ascii="GHEA Grapalat" w:hAnsi="GHEA Grapalat" w:cs="Sylfaen"/>
                <w:sz w:val="18"/>
                <w:szCs w:val="18"/>
              </w:rPr>
              <w:t xml:space="preserve">                     </w:t>
            </w:r>
          </w:p>
          <w:p w14:paraId="09290D37" w14:textId="77777777" w:rsidR="00334B2F" w:rsidRPr="0046416D" w:rsidRDefault="00334B2F" w:rsidP="00CB0ADE">
            <w:pPr>
              <w:rPr>
                <w:rFonts w:ascii="GHEA Grapalat" w:hAnsi="GHEA Grapalat" w:cs="Sylfaen"/>
                <w:color w:val="000000"/>
                <w:sz w:val="18"/>
                <w:szCs w:val="18"/>
              </w:rPr>
            </w:pPr>
            <w:r w:rsidRPr="0046416D">
              <w:rPr>
                <w:rFonts w:ascii="GHEA Grapalat" w:hAnsi="GHEA Grapalat" w:cs="Sylfaen"/>
                <w:sz w:val="18"/>
                <w:szCs w:val="18"/>
              </w:rPr>
              <w:t>23.</w:t>
            </w:r>
            <w:r w:rsidRPr="0046416D">
              <w:rPr>
                <w:rFonts w:ascii="GHEA Grapalat" w:hAnsi="GHEA Grapalat" w:cs="Sylfaen"/>
                <w:sz w:val="18"/>
                <w:szCs w:val="18"/>
                <w:lang w:val="hy-AM"/>
              </w:rPr>
              <w:t>գ</w:t>
            </w:r>
            <w:r w:rsidRPr="0046416D">
              <w:rPr>
                <w:rFonts w:ascii="GHEA Grapalat" w:hAnsi="GHEA Grapalat" w:cs="Sylfaen"/>
                <w:sz w:val="18"/>
                <w:szCs w:val="18"/>
              </w:rPr>
              <w:t xml:space="preserve">.Կատարման ամսաթիվը`           </w:t>
            </w:r>
            <w:r w:rsidRPr="0046416D">
              <w:rPr>
                <w:rFonts w:ascii="GHEA Grapalat" w:hAnsi="GHEA Grapalat" w:cs="Tahoma"/>
                <w:color w:val="000000"/>
                <w:sz w:val="18"/>
                <w:szCs w:val="18"/>
              </w:rPr>
              <w:t xml:space="preserve">"___" </w:t>
            </w:r>
            <w:r w:rsidRPr="0046416D">
              <w:rPr>
                <w:rFonts w:ascii="GHEA Grapalat" w:hAnsi="GHEA Grapalat" w:cs="Sylfaen"/>
                <w:color w:val="000000"/>
                <w:sz w:val="18"/>
                <w:szCs w:val="18"/>
              </w:rPr>
              <w:t xml:space="preserve">___ </w:t>
            </w:r>
            <w:r w:rsidRPr="0046416D">
              <w:rPr>
                <w:rFonts w:ascii="GHEA Grapalat" w:hAnsi="GHEA Grapalat" w:cs="Tahoma"/>
                <w:color w:val="000000"/>
                <w:sz w:val="18"/>
                <w:szCs w:val="18"/>
              </w:rPr>
              <w:t>20___</w:t>
            </w:r>
            <w:r w:rsidRPr="0046416D">
              <w:rPr>
                <w:rFonts w:ascii="GHEA Grapalat" w:hAnsi="GHEA Grapalat" w:cs="Sylfaen"/>
                <w:color w:val="000000"/>
                <w:sz w:val="18"/>
                <w:szCs w:val="18"/>
              </w:rPr>
              <w:t>թ.</w:t>
            </w:r>
          </w:p>
          <w:p w14:paraId="06EC99E7" w14:textId="77777777" w:rsidR="00334B2F" w:rsidRPr="0046416D" w:rsidRDefault="00334B2F" w:rsidP="00CB0ADE">
            <w:pPr>
              <w:rPr>
                <w:rFonts w:ascii="GHEA Grapalat" w:hAnsi="GHEA Grapalat" w:cs="Sylfaen"/>
                <w:color w:val="000000"/>
                <w:sz w:val="18"/>
                <w:szCs w:val="18"/>
              </w:rPr>
            </w:pPr>
          </w:p>
          <w:p w14:paraId="3DD8D8C2" w14:textId="77777777" w:rsidR="00334B2F" w:rsidRPr="0046416D" w:rsidRDefault="00334B2F" w:rsidP="00CB0ADE">
            <w:pPr>
              <w:rPr>
                <w:rFonts w:ascii="GHEA Grapalat" w:hAnsi="GHEA Grapalat" w:cs="Sylfaen"/>
                <w:sz w:val="18"/>
                <w:szCs w:val="18"/>
              </w:rPr>
            </w:pPr>
          </w:p>
          <w:p w14:paraId="430059E7" w14:textId="77777777" w:rsidR="00334B2F" w:rsidRPr="0046416D" w:rsidRDefault="00334B2F" w:rsidP="00CB0ADE">
            <w:pPr>
              <w:jc w:val="right"/>
              <w:rPr>
                <w:rFonts w:ascii="GHEA Grapalat" w:hAnsi="GHEA Grapalat" w:cs="Arial"/>
                <w:sz w:val="18"/>
                <w:szCs w:val="18"/>
              </w:rPr>
            </w:pPr>
          </w:p>
        </w:tc>
      </w:tr>
    </w:tbl>
    <w:p w14:paraId="48669EAB"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3E1ED26"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2D539B4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7B78CFC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64C7EF17"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8"/>
          <w:szCs w:val="18"/>
          <w:lang w:val="hy-AM"/>
        </w:rPr>
      </w:pPr>
    </w:p>
    <w:p w14:paraId="652C317A" w14:textId="77777777" w:rsidR="00334B2F" w:rsidRPr="0046416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18"/>
          <w:szCs w:val="18"/>
          <w:lang w:val="hy-AM"/>
        </w:rPr>
      </w:pPr>
      <w:r w:rsidRPr="0046416D">
        <w:rPr>
          <w:rFonts w:ascii="GHEA Grapalat" w:hAnsi="GHEA Grapalat"/>
          <w:i/>
          <w:sz w:val="18"/>
          <w:szCs w:val="18"/>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46416D" w:rsidRDefault="00334B2F" w:rsidP="00334B2F">
      <w:pPr>
        <w:jc w:val="center"/>
        <w:rPr>
          <w:rFonts w:ascii="GHEA Grapalat" w:hAnsi="GHEA Grapalat"/>
          <w:b/>
          <w:sz w:val="18"/>
          <w:szCs w:val="18"/>
          <w:lang w:val="nl-NL"/>
        </w:rPr>
      </w:pPr>
      <w:r w:rsidRPr="0046416D">
        <w:rPr>
          <w:rFonts w:ascii="GHEA Grapalat" w:hAnsi="GHEA Grapalat"/>
          <w:b/>
          <w:sz w:val="18"/>
          <w:szCs w:val="18"/>
          <w:lang w:val="hy-AM"/>
        </w:rPr>
        <w:br w:type="page"/>
      </w:r>
      <w:r w:rsidRPr="0046416D">
        <w:rPr>
          <w:rFonts w:ascii="GHEA Grapalat" w:hAnsi="GHEA Grapalat"/>
          <w:b/>
          <w:sz w:val="18"/>
          <w:szCs w:val="18"/>
          <w:lang w:val="hy-AM"/>
        </w:rPr>
        <w:lastRenderedPageBreak/>
        <w:t>Վճարման</w:t>
      </w:r>
      <w:r w:rsidRPr="0046416D">
        <w:rPr>
          <w:rFonts w:ascii="GHEA Grapalat" w:hAnsi="GHEA Grapalat"/>
          <w:b/>
          <w:sz w:val="18"/>
          <w:szCs w:val="18"/>
          <w:lang w:val="nl-NL"/>
        </w:rPr>
        <w:t xml:space="preserve"> </w:t>
      </w:r>
      <w:r w:rsidRPr="0046416D">
        <w:rPr>
          <w:rFonts w:ascii="GHEA Grapalat" w:hAnsi="GHEA Grapalat"/>
          <w:b/>
          <w:sz w:val="18"/>
          <w:szCs w:val="18"/>
          <w:lang w:val="hy-AM"/>
        </w:rPr>
        <w:t>պահանջագրի</w:t>
      </w:r>
      <w:r w:rsidRPr="0046416D">
        <w:rPr>
          <w:rFonts w:ascii="GHEA Grapalat" w:hAnsi="GHEA Grapalat"/>
          <w:b/>
          <w:sz w:val="18"/>
          <w:szCs w:val="18"/>
          <w:lang w:val="nl-NL"/>
        </w:rPr>
        <w:t xml:space="preserve"> </w:t>
      </w:r>
      <w:r w:rsidRPr="0046416D">
        <w:rPr>
          <w:rFonts w:ascii="GHEA Grapalat" w:hAnsi="GHEA Grapalat"/>
          <w:b/>
          <w:sz w:val="18"/>
          <w:szCs w:val="18"/>
          <w:lang w:val="hy-AM"/>
        </w:rPr>
        <w:t>պարտադիր</w:t>
      </w:r>
      <w:r w:rsidRPr="0046416D">
        <w:rPr>
          <w:rFonts w:ascii="GHEA Grapalat" w:hAnsi="GHEA Grapalat"/>
          <w:b/>
          <w:sz w:val="18"/>
          <w:szCs w:val="18"/>
          <w:lang w:val="nl-NL"/>
        </w:rPr>
        <w:t xml:space="preserve"> </w:t>
      </w:r>
      <w:r w:rsidRPr="0046416D">
        <w:rPr>
          <w:rFonts w:ascii="GHEA Grapalat" w:hAnsi="GHEA Grapalat"/>
          <w:b/>
          <w:sz w:val="18"/>
          <w:szCs w:val="18"/>
          <w:lang w:val="hy-AM"/>
        </w:rPr>
        <w:t>վավերապայմանները</w:t>
      </w:r>
      <w:r w:rsidRPr="0046416D">
        <w:rPr>
          <w:rFonts w:ascii="GHEA Grapalat" w:hAnsi="GHEA Grapalat"/>
          <w:b/>
          <w:sz w:val="18"/>
          <w:szCs w:val="18"/>
          <w:lang w:val="nl-NL"/>
        </w:rPr>
        <w:t xml:space="preserve"> </w:t>
      </w:r>
      <w:r w:rsidRPr="0046416D">
        <w:rPr>
          <w:rFonts w:ascii="GHEA Grapalat" w:hAnsi="GHEA Grapalat"/>
          <w:b/>
          <w:sz w:val="18"/>
          <w:szCs w:val="18"/>
          <w:lang w:val="hy-AM"/>
        </w:rPr>
        <w:t>և</w:t>
      </w:r>
      <w:r w:rsidRPr="0046416D">
        <w:rPr>
          <w:rFonts w:ascii="GHEA Grapalat" w:hAnsi="GHEA Grapalat"/>
          <w:b/>
          <w:sz w:val="18"/>
          <w:szCs w:val="18"/>
          <w:lang w:val="nl-NL"/>
        </w:rPr>
        <w:t xml:space="preserve"> </w:t>
      </w:r>
      <w:r w:rsidRPr="0046416D">
        <w:rPr>
          <w:rFonts w:ascii="GHEA Grapalat" w:hAnsi="GHEA Grapalat"/>
          <w:b/>
          <w:sz w:val="18"/>
          <w:szCs w:val="18"/>
          <w:lang w:val="hy-AM"/>
        </w:rPr>
        <w:t>լրացման</w:t>
      </w:r>
      <w:r w:rsidRPr="0046416D">
        <w:rPr>
          <w:rFonts w:ascii="GHEA Grapalat" w:hAnsi="GHEA Grapalat"/>
          <w:b/>
          <w:sz w:val="18"/>
          <w:szCs w:val="18"/>
          <w:lang w:val="nl-NL"/>
        </w:rPr>
        <w:t xml:space="preserve"> </w:t>
      </w:r>
      <w:r w:rsidRPr="0046416D">
        <w:rPr>
          <w:rFonts w:ascii="GHEA Grapalat" w:hAnsi="GHEA Grapalat"/>
          <w:b/>
          <w:sz w:val="18"/>
          <w:szCs w:val="18"/>
          <w:lang w:val="hy-AM"/>
        </w:rPr>
        <w:t>ուղեցույցը</w:t>
      </w:r>
    </w:p>
    <w:p w14:paraId="33EBE274" w14:textId="77777777" w:rsidR="00334B2F" w:rsidRPr="0046416D" w:rsidRDefault="00334B2F" w:rsidP="00334B2F">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6416D"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Նշված դաշտի/</w:t>
            </w:r>
          </w:p>
          <w:p w14:paraId="46882A18"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46416D" w:rsidRDefault="00334B2F" w:rsidP="00CB0ADE">
            <w:pPr>
              <w:jc w:val="center"/>
              <w:rPr>
                <w:rFonts w:ascii="GHEA Grapalat" w:hAnsi="GHEA Grapalat"/>
                <w:b/>
                <w:sz w:val="18"/>
                <w:szCs w:val="18"/>
                <w:lang w:val="hy-AM"/>
              </w:rPr>
            </w:pPr>
            <w:r w:rsidRPr="0046416D">
              <w:rPr>
                <w:rFonts w:ascii="GHEA Grapalat" w:hAnsi="GHEA Grapalat"/>
                <w:b/>
                <w:sz w:val="18"/>
                <w:szCs w:val="18"/>
              </w:rPr>
              <w:t>Վավերապայմանի լրացման պահանջը</w:t>
            </w:r>
            <w:r w:rsidRPr="0046416D">
              <w:rPr>
                <w:rFonts w:ascii="GHEA Grapalat" w:hAnsi="GHEA Grapalat"/>
                <w:b/>
                <w:sz w:val="18"/>
                <w:szCs w:val="18"/>
                <w:lang w:val="hy-AM"/>
              </w:rPr>
              <w:t xml:space="preserve"> </w:t>
            </w:r>
          </w:p>
          <w:p w14:paraId="1EB64657"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Վավերապայմանը</w:t>
            </w:r>
          </w:p>
          <w:p w14:paraId="2FACC602"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 xml:space="preserve">լրացնող կողմը` </w:t>
            </w:r>
          </w:p>
          <w:p w14:paraId="1234FF97"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շահառուն կամ վճարողը</w:t>
            </w:r>
          </w:p>
          <w:p w14:paraId="163DF490" w14:textId="77777777" w:rsidR="00334B2F" w:rsidRPr="0046416D" w:rsidRDefault="00334B2F" w:rsidP="00CB0ADE">
            <w:pPr>
              <w:ind w:left="-588" w:firstLine="588"/>
              <w:jc w:val="center"/>
              <w:rPr>
                <w:rFonts w:ascii="GHEA Grapalat" w:hAnsi="GHEA Grapalat"/>
                <w:b/>
                <w:sz w:val="18"/>
                <w:szCs w:val="18"/>
              </w:rPr>
            </w:pPr>
            <w:r w:rsidRPr="0046416D">
              <w:rPr>
                <w:rFonts w:ascii="GHEA Grapalat" w:hAnsi="GHEA Grapalat"/>
                <w:b/>
                <w:sz w:val="18"/>
                <w:szCs w:val="18"/>
              </w:rPr>
              <w:t>(</w:t>
            </w:r>
            <w:r w:rsidRPr="0046416D">
              <w:rPr>
                <w:rFonts w:ascii="GHEA Grapalat" w:hAnsi="GHEA Grapalat"/>
                <w:b/>
                <w:sz w:val="18"/>
                <w:szCs w:val="18"/>
                <w:lang w:val="hy-AM"/>
              </w:rPr>
              <w:t>գնումների գործընթացի հետ կապված</w:t>
            </w:r>
            <w:r w:rsidRPr="0046416D">
              <w:rPr>
                <w:rFonts w:ascii="GHEA Grapalat" w:hAnsi="GHEA Grapalat"/>
                <w:b/>
                <w:sz w:val="18"/>
                <w:szCs w:val="18"/>
              </w:rPr>
              <w:t>)</w:t>
            </w:r>
          </w:p>
        </w:tc>
      </w:tr>
      <w:tr w:rsidR="00334B2F" w:rsidRPr="0046416D"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46416D" w:rsidRDefault="00334B2F" w:rsidP="00CB0ADE">
            <w:pPr>
              <w:jc w:val="center"/>
              <w:rPr>
                <w:rFonts w:ascii="GHEA Grapalat" w:hAnsi="GHEA Grapalat"/>
                <w:b/>
                <w:sz w:val="18"/>
                <w:szCs w:val="18"/>
              </w:rPr>
            </w:pPr>
            <w:r w:rsidRPr="0046416D">
              <w:rPr>
                <w:rFonts w:ascii="GHEA Grapalat" w:hAnsi="GHEA Grapalat"/>
                <w:b/>
                <w:sz w:val="18"/>
                <w:szCs w:val="18"/>
              </w:rPr>
              <w:t>5</w:t>
            </w:r>
          </w:p>
        </w:tc>
      </w:tr>
      <w:tr w:rsidR="00334B2F" w:rsidRPr="0046416D"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Փաստաթղթի վրա նախապես լրացված է &lt;Վճարման պահանջագիր&gt;</w:t>
            </w:r>
          </w:p>
        </w:tc>
      </w:tr>
      <w:tr w:rsidR="00334B2F" w:rsidRPr="0046416D"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46416D" w:rsidRDefault="00334B2F" w:rsidP="00334B2F">
            <w:pPr>
              <w:pStyle w:val="ListParagraph"/>
              <w:numPr>
                <w:ilvl w:val="0"/>
                <w:numId w:val="26"/>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 կողմից` վճարողի բանկին վճարման պահանջագիրը ներկայացնելիս</w:t>
            </w:r>
          </w:p>
        </w:tc>
      </w:tr>
      <w:tr w:rsidR="00334B2F" w:rsidRPr="0046416D"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46416D"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46416D" w:rsidRDefault="00334B2F" w:rsidP="00CB0ADE">
            <w:pPr>
              <w:jc w:val="both"/>
              <w:rPr>
                <w:rFonts w:ascii="GHEA Grapalat" w:hAnsi="GHEA Grapalat"/>
                <w:sz w:val="18"/>
                <w:szCs w:val="18"/>
              </w:rPr>
            </w:pPr>
            <w:r w:rsidRPr="0046416D">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5849882F" w14:textId="77777777" w:rsidR="00334B2F" w:rsidRPr="0046416D" w:rsidRDefault="00334B2F"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46416D" w:rsidRDefault="00334B2F" w:rsidP="00CB0ADE">
            <w:pPr>
              <w:ind w:left="132" w:hanging="132"/>
              <w:jc w:val="center"/>
              <w:rPr>
                <w:rFonts w:ascii="GHEA Grapalat" w:hAnsi="GHEA Grapalat"/>
                <w:sz w:val="18"/>
                <w:szCs w:val="18"/>
                <w:lang w:val="hy-AM"/>
              </w:rPr>
            </w:pPr>
            <w:r w:rsidRPr="0046416D">
              <w:rPr>
                <w:rFonts w:ascii="GHEA Grapalat" w:hAnsi="GHEA Grapalat"/>
                <w:sz w:val="18"/>
                <w:szCs w:val="18"/>
              </w:rPr>
              <w:t>լրացվում է շահառուի կողմից` վճարողի բանկին վճարման պահանջագրի ներկայացման օրը</w:t>
            </w:r>
            <w:r w:rsidRPr="0046416D">
              <w:rPr>
                <w:rFonts w:ascii="GHEA Grapalat" w:hAnsi="GHEA Grapalat"/>
                <w:sz w:val="18"/>
                <w:szCs w:val="18"/>
                <w:lang w:val="hy-AM"/>
              </w:rPr>
              <w:t xml:space="preserve">: </w:t>
            </w:r>
          </w:p>
        </w:tc>
      </w:tr>
      <w:tr w:rsidR="00334B2F" w:rsidRPr="0046416D"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46416D"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46416D" w:rsidRDefault="00334B2F" w:rsidP="00CB0ADE">
            <w:pPr>
              <w:jc w:val="both"/>
              <w:rPr>
                <w:rFonts w:ascii="GHEA Grapalat" w:hAnsi="GHEA Grapalat"/>
                <w:sz w:val="18"/>
                <w:szCs w:val="18"/>
              </w:rPr>
            </w:pPr>
            <w:r w:rsidRPr="0046416D">
              <w:rPr>
                <w:rFonts w:ascii="GHEA Grapalat" w:hAnsi="GHEA Grapalat" w:cs="Sylfaen"/>
                <w:sz w:val="18"/>
                <w:szCs w:val="18"/>
                <w:lang w:val="hy-AM"/>
              </w:rPr>
              <w:t>Վճարողի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3EBCF3E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6416D">
              <w:rPr>
                <w:rFonts w:ascii="GHEA Grapalat" w:hAnsi="GHEA Grapalat"/>
                <w:sz w:val="18"/>
                <w:szCs w:val="18"/>
                <w:lang w:val="hy-AM"/>
              </w:rPr>
              <w:t xml:space="preserve"> </w:t>
            </w:r>
            <w:r w:rsidRPr="0046416D">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46416D" w:rsidRDefault="00334B2F" w:rsidP="00CB0ADE">
            <w:pPr>
              <w:ind w:left="252" w:hanging="252"/>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EDA64D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76288F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50FBE9A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w:t>
            </w:r>
            <w:r w:rsidRPr="0046416D">
              <w:rPr>
                <w:rFonts w:ascii="GHEA Grapalat" w:hAnsi="GHEA Grapalat" w:cs="Sylfaen"/>
                <w:sz w:val="18"/>
                <w:szCs w:val="18"/>
                <w:lang w:val="hy-AM"/>
              </w:rPr>
              <w:t>ի  անվանումը</w:t>
            </w:r>
            <w:r w:rsidRPr="0046416D">
              <w:rPr>
                <w:rFonts w:ascii="GHEA Grapalat" w:hAnsi="GHEA Grapalat" w:cs="Sylfaen"/>
                <w:sz w:val="18"/>
                <w:szCs w:val="18"/>
              </w:rPr>
              <w:t>,</w:t>
            </w:r>
            <w:r w:rsidRPr="0046416D">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560058E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w:t>
            </w:r>
            <w:r w:rsidRPr="0046416D">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6B6258C8"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rPr>
              <w:t xml:space="preserve"> (</w:t>
            </w:r>
            <w:r w:rsidRPr="0046416D">
              <w:rPr>
                <w:rFonts w:ascii="GHEA Grapalat" w:hAnsi="GHEA Grapalat" w:cs="Sylfaen"/>
                <w:sz w:val="18"/>
                <w:szCs w:val="18"/>
                <w:lang w:val="hy-AM"/>
              </w:rPr>
              <w:t>գնումների հետ կապված գործընթացում չի լրացվում</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ru-RU"/>
              </w:rPr>
              <w:t>(</w:t>
            </w:r>
            <w:r w:rsidRPr="0046416D">
              <w:rPr>
                <w:rFonts w:ascii="GHEA Grapalat" w:hAnsi="GHEA Grapalat" w:cs="Sylfaen"/>
                <w:sz w:val="18"/>
                <w:szCs w:val="18"/>
                <w:lang w:val="hy-AM"/>
              </w:rPr>
              <w:t>չի լրացվում</w:t>
            </w:r>
            <w:r w:rsidRPr="0046416D">
              <w:rPr>
                <w:rFonts w:ascii="GHEA Grapalat" w:hAnsi="GHEA Grapalat" w:cs="Sylfaen"/>
                <w:sz w:val="18"/>
                <w:szCs w:val="18"/>
                <w:lang w:val="ru-RU"/>
              </w:rPr>
              <w:t>)</w:t>
            </w:r>
          </w:p>
        </w:tc>
      </w:tr>
      <w:tr w:rsidR="00334B2F" w:rsidRPr="0046416D"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32B6B0C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7AEE4CC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 այն բանկային (</w:t>
            </w:r>
            <w:r w:rsidRPr="0046416D">
              <w:rPr>
                <w:rFonts w:ascii="GHEA Grapalat" w:hAnsi="GHEA Grapalat"/>
                <w:sz w:val="18"/>
                <w:szCs w:val="18"/>
                <w:lang w:val="hy-AM"/>
              </w:rPr>
              <w:t>գանձապետական</w:t>
            </w:r>
            <w:r w:rsidRPr="0046416D">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նախապես լրացվում է շահառուի կողմից` հրավերով</w:t>
            </w:r>
          </w:p>
        </w:tc>
      </w:tr>
      <w:tr w:rsidR="00334B2F" w:rsidRPr="0046416D"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5B011A3"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լրացվում է վճարողի կողմից</w:t>
            </w:r>
            <w:r w:rsidRPr="0046416D">
              <w:rPr>
                <w:rFonts w:ascii="GHEA Grapalat" w:hAnsi="GHEA Grapalat"/>
                <w:sz w:val="18"/>
                <w:szCs w:val="18"/>
                <w:lang w:val="hy-AM"/>
              </w:rPr>
              <w:t xml:space="preserve"> </w:t>
            </w:r>
          </w:p>
        </w:tc>
      </w:tr>
      <w:tr w:rsidR="00334B2F" w:rsidRPr="0046416D"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Ակցեպտավորված գումարը՝  (թվերով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46416D" w:rsidRDefault="00AD6C4A" w:rsidP="00CB0ADE">
            <w:pPr>
              <w:jc w:val="center"/>
              <w:rPr>
                <w:rFonts w:ascii="GHEA Grapalat" w:hAnsi="GHEA Grapalat"/>
                <w:sz w:val="18"/>
                <w:szCs w:val="18"/>
                <w:lang w:val="hy-AM"/>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ոչ պարտադիր</w:t>
            </w:r>
          </w:p>
          <w:p w14:paraId="4F0CC507"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(չի լրացվում եւ չի կիրառվում)</w:t>
            </w:r>
          </w:p>
        </w:tc>
      </w:tr>
      <w:tr w:rsidR="00334B2F" w:rsidRPr="0046416D"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վճարողի կողմից</w:t>
            </w:r>
          </w:p>
        </w:tc>
      </w:tr>
      <w:tr w:rsidR="00334B2F" w:rsidRPr="0046416D"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 xml:space="preserve">Պարտադիր </w:t>
            </w:r>
            <w:r w:rsidRPr="0046416D">
              <w:rPr>
                <w:rFonts w:ascii="GHEA Grapalat" w:hAnsi="GHEA Grapalat"/>
                <w:sz w:val="18"/>
                <w:szCs w:val="18"/>
                <w:lang w:val="hy-AM"/>
              </w:rPr>
              <w:t xml:space="preserve">լրացվում է </w:t>
            </w:r>
            <w:r w:rsidRPr="0046416D">
              <w:rPr>
                <w:rFonts w:ascii="GHEA Grapalat" w:hAnsi="GHEA Grapalat"/>
                <w:sz w:val="18"/>
                <w:szCs w:val="18"/>
              </w:rPr>
              <w:t>«</w:t>
            </w:r>
            <w:r w:rsidRPr="0046416D">
              <w:rPr>
                <w:rFonts w:ascii="GHEA Grapalat" w:hAnsi="GHEA Grapalat"/>
                <w:sz w:val="18"/>
                <w:szCs w:val="18"/>
                <w:lang w:val="hy-AM"/>
              </w:rPr>
              <w:t>պայմանագրի կատարման ապահովման համար</w:t>
            </w:r>
            <w:r w:rsidRPr="0046416D">
              <w:rPr>
                <w:rFonts w:ascii="GHEA Grapalat" w:hAnsi="GHEA Grapalat"/>
                <w:sz w:val="18"/>
                <w:szCs w:val="18"/>
              </w:rPr>
              <w:t>»</w:t>
            </w:r>
            <w:r w:rsidRPr="0046416D">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նախապես լրացվում է շահառուի կողմից` հրավերով</w:t>
            </w:r>
          </w:p>
        </w:tc>
      </w:tr>
      <w:tr w:rsidR="00334B2F" w:rsidRPr="0046416D"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17A7C1F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6416D">
              <w:rPr>
                <w:rFonts w:ascii="GHEA Grapalat" w:hAnsi="GHEA Grapalat"/>
                <w:sz w:val="18"/>
                <w:szCs w:val="18"/>
                <w:lang w:val="hy-AM"/>
              </w:rPr>
              <w:t>,</w:t>
            </w:r>
            <w:r w:rsidRPr="0046416D">
              <w:rPr>
                <w:rFonts w:ascii="GHEA Grapalat" w:hAnsi="GHEA Grapalat" w:cs="Arial"/>
                <w:sz w:val="18"/>
                <w:szCs w:val="18"/>
                <w:lang w:val="hy-AM"/>
              </w:rPr>
              <w:t xml:space="preserve"> </w:t>
            </w:r>
            <w:r w:rsidRPr="0046416D">
              <w:rPr>
                <w:rFonts w:ascii="GHEA Grapalat" w:hAnsi="GHEA Grapalat"/>
                <w:sz w:val="18"/>
                <w:szCs w:val="18"/>
              </w:rPr>
              <w:t xml:space="preserve"> գնման ընթացակարգի ծածկագիրը</w:t>
            </w:r>
            <w:r w:rsidRPr="0046416D">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 xml:space="preserve">լրացվում է </w:t>
            </w:r>
            <w:r w:rsidRPr="0046416D">
              <w:rPr>
                <w:rFonts w:ascii="GHEA Grapalat" w:hAnsi="GHEA Grapalat"/>
                <w:sz w:val="18"/>
                <w:szCs w:val="18"/>
                <w:lang w:val="hy-AM"/>
              </w:rPr>
              <w:t>շահառու</w:t>
            </w:r>
            <w:r w:rsidRPr="0046416D">
              <w:rPr>
                <w:rFonts w:ascii="GHEA Grapalat" w:hAnsi="GHEA Grapalat"/>
                <w:sz w:val="18"/>
                <w:szCs w:val="18"/>
              </w:rPr>
              <w:t>ի կողմից</w:t>
            </w:r>
          </w:p>
        </w:tc>
      </w:tr>
      <w:tr w:rsidR="00334B2F" w:rsidRPr="0046416D"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46416D" w:rsidDel="0010680B" w:rsidRDefault="00334B2F" w:rsidP="00CB0ADE">
            <w:pPr>
              <w:jc w:val="center"/>
              <w:rPr>
                <w:rFonts w:ascii="GHEA Grapalat" w:hAnsi="GHEA Grapalat"/>
                <w:sz w:val="18"/>
                <w:szCs w:val="18"/>
                <w:lang w:val="hy-AM"/>
              </w:rPr>
            </w:pPr>
            <w:r w:rsidRPr="0046416D">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46416D" w:rsidRDefault="00334B2F" w:rsidP="00CB0ADE">
            <w:pPr>
              <w:jc w:val="center"/>
              <w:rPr>
                <w:rFonts w:ascii="GHEA Grapalat" w:hAnsi="GHEA Grapalat"/>
                <w:sz w:val="18"/>
                <w:szCs w:val="18"/>
              </w:rPr>
            </w:pPr>
            <w:r w:rsidRPr="0046416D">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46416D" w:rsidRDefault="00334B2F" w:rsidP="00CB0ADE">
            <w:pPr>
              <w:jc w:val="center"/>
              <w:rPr>
                <w:rFonts w:ascii="GHEA Grapalat" w:hAnsi="GHEA Grapalat" w:cs="Sylfaen"/>
                <w:sz w:val="18"/>
                <w:szCs w:val="18"/>
                <w:lang w:val="hy-AM"/>
              </w:rPr>
            </w:pPr>
            <w:r w:rsidRPr="0046416D">
              <w:rPr>
                <w:rFonts w:ascii="GHEA Grapalat" w:hAnsi="GHEA Grapalat"/>
                <w:sz w:val="18"/>
                <w:szCs w:val="18"/>
              </w:rPr>
              <w:t>պարտադիր</w:t>
            </w:r>
            <w:r w:rsidRPr="0046416D">
              <w:rPr>
                <w:rFonts w:ascii="GHEA Grapalat" w:hAnsi="GHEA Grapalat" w:cs="Sylfaen"/>
                <w:sz w:val="18"/>
                <w:szCs w:val="18"/>
                <w:lang w:val="hy-AM"/>
              </w:rPr>
              <w:t xml:space="preserve"> </w:t>
            </w:r>
          </w:p>
          <w:p w14:paraId="129BA137" w14:textId="77777777" w:rsidR="00334B2F" w:rsidRPr="0046416D" w:rsidRDefault="00334B2F" w:rsidP="00CB0ADE">
            <w:pPr>
              <w:jc w:val="center"/>
              <w:rPr>
                <w:rFonts w:ascii="GHEA Grapalat" w:hAnsi="GHEA Grapalat" w:cs="Sylfaen"/>
                <w:sz w:val="18"/>
                <w:szCs w:val="18"/>
                <w:lang w:val="hy-AM"/>
              </w:rPr>
            </w:pPr>
            <w:r w:rsidRPr="0046416D">
              <w:rPr>
                <w:rFonts w:ascii="GHEA Grapalat" w:hAnsi="GHEA Grapalat" w:cs="Sylfaen"/>
                <w:sz w:val="18"/>
                <w:szCs w:val="18"/>
                <w:lang w:val="hy-AM"/>
              </w:rPr>
              <w:t xml:space="preserve">լրացվում է &lt;ակցեպտավորված վճարում&gt; բառերը, </w:t>
            </w:r>
          </w:p>
          <w:p w14:paraId="77846F94"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 xml:space="preserve">նախապես լրացվում է շահառուի կողմից </w:t>
            </w:r>
          </w:p>
        </w:tc>
      </w:tr>
      <w:tr w:rsidR="00334B2F" w:rsidRPr="0046416D"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2BB4BCC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46416D">
              <w:rPr>
                <w:rFonts w:ascii="GHEA Grapalat" w:hAnsi="GHEA Grapalat"/>
                <w:sz w:val="18"/>
                <w:szCs w:val="18"/>
                <w:lang w:val="hy-AM"/>
              </w:rPr>
              <w:t xml:space="preserve"> </w:t>
            </w:r>
            <w:r w:rsidRPr="0046416D">
              <w:rPr>
                <w:rFonts w:ascii="GHEA Grapalat" w:hAnsi="GHEA Grapalat"/>
                <w:sz w:val="18"/>
                <w:szCs w:val="18"/>
              </w:rPr>
              <w:t>(</w:t>
            </w:r>
            <w:r w:rsidRPr="0046416D">
              <w:rPr>
                <w:rFonts w:ascii="GHEA Grapalat" w:hAnsi="GHEA Grapalat"/>
                <w:sz w:val="18"/>
                <w:szCs w:val="18"/>
                <w:lang w:val="hy-AM"/>
              </w:rPr>
              <w:t>վճարողի բանկին</w:t>
            </w:r>
            <w:r w:rsidRPr="0046416D">
              <w:rPr>
                <w:rFonts w:ascii="GHEA Grapalat" w:hAnsi="GHEA Grapalat"/>
                <w:sz w:val="18"/>
                <w:szCs w:val="18"/>
              </w:rPr>
              <w:t>)</w:t>
            </w:r>
          </w:p>
          <w:p w14:paraId="4FBA2B2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Եթ ե լրացվել է &lt;</w:t>
            </w:r>
            <w:r w:rsidRPr="0046416D">
              <w:rPr>
                <w:rFonts w:ascii="GHEA Grapalat" w:hAnsi="GHEA Grapalat" w:cs="Sylfaen"/>
                <w:sz w:val="18"/>
                <w:szCs w:val="18"/>
                <w:lang w:val="hy-AM"/>
              </w:rPr>
              <w:t>Վճարման կատարման հիմքեր&gt; դաշտը ապա այս տվյալը պարտադիր լրացվում է</w:t>
            </w:r>
            <w:r w:rsidRPr="0046416D">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շահառուի</w:t>
            </w:r>
            <w:r w:rsidRPr="0046416D">
              <w:rPr>
                <w:rFonts w:ascii="GHEA Grapalat" w:hAnsi="GHEA Grapalat"/>
                <w:sz w:val="18"/>
                <w:szCs w:val="18"/>
                <w:lang w:val="hy-AM"/>
              </w:rPr>
              <w:t xml:space="preserve"> </w:t>
            </w:r>
            <w:r w:rsidRPr="0046416D">
              <w:rPr>
                <w:rFonts w:ascii="GHEA Grapalat" w:hAnsi="GHEA Grapalat"/>
                <w:sz w:val="18"/>
                <w:szCs w:val="18"/>
              </w:rPr>
              <w:t>կողմից</w:t>
            </w:r>
          </w:p>
        </w:tc>
      </w:tr>
      <w:tr w:rsidR="00334B2F" w:rsidRPr="0046416D"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2</w:t>
            </w:r>
            <w:r w:rsidRPr="0046416D">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6250E8A8"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այս դաշտը լրացվում</w:t>
            </w:r>
            <w:r w:rsidRPr="0046416D">
              <w:rPr>
                <w:rFonts w:ascii="GHEA Grapalat" w:hAnsi="GHEA Grapalat"/>
                <w:sz w:val="18"/>
                <w:szCs w:val="18"/>
                <w:lang w:val="hy-AM"/>
              </w:rPr>
              <w:t xml:space="preserve"> է վճարողի </w:t>
            </w:r>
            <w:r w:rsidRPr="0046416D">
              <w:rPr>
                <w:rFonts w:ascii="GHEA Grapalat" w:hAnsi="GHEA Grapalat"/>
                <w:sz w:val="18"/>
                <w:szCs w:val="18"/>
                <w:lang w:val="hy-AM"/>
              </w:rPr>
              <w:lastRenderedPageBreak/>
              <w:t>կողմից պահանջագրի ներկայացման դեպքում: Ընդ որում</w:t>
            </w:r>
            <w:r w:rsidRPr="0046416D">
              <w:rPr>
                <w:rFonts w:ascii="GHEA Grapalat" w:hAnsi="GHEA Grapalat"/>
                <w:sz w:val="18"/>
                <w:szCs w:val="18"/>
              </w:rPr>
              <w:t xml:space="preserve"> եթե </w:t>
            </w:r>
            <w:r w:rsidRPr="0046416D">
              <w:rPr>
                <w:rFonts w:ascii="GHEA Grapalat" w:hAnsi="GHEA Grapalat" w:cs="Sylfaen"/>
                <w:sz w:val="18"/>
                <w:szCs w:val="18"/>
                <w:lang w:val="hy-AM"/>
              </w:rPr>
              <w:t xml:space="preserve">Վճարման պայմաններ դաշտում </w:t>
            </w:r>
            <w:r w:rsidRPr="0046416D">
              <w:rPr>
                <w:rFonts w:ascii="GHEA Grapalat" w:hAnsi="GHEA Grapalat"/>
                <w:sz w:val="18"/>
                <w:szCs w:val="18"/>
                <w:lang w:val="hy-AM"/>
              </w:rPr>
              <w:t>նշված է &lt;ակցեպտավորված վճարում&gt; ապա</w:t>
            </w:r>
            <w:r w:rsidRPr="0046416D">
              <w:rPr>
                <w:rFonts w:ascii="GHEA Grapalat" w:hAnsi="GHEA Grapalat" w:cs="Sylfaen"/>
                <w:sz w:val="18"/>
                <w:szCs w:val="18"/>
                <w:lang w:val="hy-AM"/>
              </w:rPr>
              <w:t xml:space="preserve"> </w:t>
            </w:r>
            <w:r w:rsidRPr="0046416D">
              <w:rPr>
                <w:rFonts w:ascii="GHEA Grapalat" w:hAnsi="GHEA Grapalat"/>
                <w:sz w:val="18"/>
                <w:szCs w:val="18"/>
              </w:rPr>
              <w:t>վճարող</w:t>
            </w:r>
            <w:r w:rsidRPr="0046416D">
              <w:rPr>
                <w:rFonts w:ascii="GHEA Grapalat" w:hAnsi="GHEA Grapalat"/>
                <w:sz w:val="18"/>
                <w:szCs w:val="18"/>
                <w:lang w:val="hy-AM"/>
              </w:rPr>
              <w:t xml:space="preserve">ը ստորագրելով՝ </w:t>
            </w:r>
            <w:r w:rsidRPr="0046416D">
              <w:rPr>
                <w:rFonts w:ascii="GHEA Grapalat" w:hAnsi="GHEA Grapalat" w:cs="Sylfaen"/>
                <w:sz w:val="18"/>
                <w:szCs w:val="18"/>
                <w:lang w:val="hy-AM"/>
              </w:rPr>
              <w:t xml:space="preserve">նախապես </w:t>
            </w:r>
            <w:r w:rsidRPr="0046416D">
              <w:rPr>
                <w:rFonts w:ascii="GHEA Grapalat" w:hAnsi="GHEA Grapalat"/>
                <w:sz w:val="18"/>
                <w:szCs w:val="18"/>
                <w:lang w:val="hy-AM"/>
              </w:rPr>
              <w:t xml:space="preserve">համաձայնվում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46416D" w:rsidRDefault="00334B2F"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 xml:space="preserve">ստորագրվում է վճարողի կողմից կամ </w:t>
            </w:r>
          </w:p>
          <w:p w14:paraId="28D6D01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lastRenderedPageBreak/>
              <w:t>դրվում է վճարողի էլեկտրոնային ստորագրությունը</w:t>
            </w:r>
          </w:p>
          <w:p w14:paraId="53F929CA" w14:textId="77777777" w:rsidR="00334B2F" w:rsidRPr="0046416D" w:rsidRDefault="00334B2F" w:rsidP="00CB0ADE">
            <w:pPr>
              <w:jc w:val="center"/>
              <w:rPr>
                <w:rFonts w:ascii="GHEA Grapalat" w:hAnsi="GHEA Grapalat"/>
                <w:sz w:val="18"/>
                <w:szCs w:val="18"/>
                <w:lang w:val="hy-AM"/>
              </w:rPr>
            </w:pPr>
          </w:p>
        </w:tc>
      </w:tr>
      <w:tr w:rsidR="00334B2F" w:rsidRPr="0046416D"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46416D" w:rsidRDefault="00334B2F" w:rsidP="00CB0ADE">
            <w:pPr>
              <w:rPr>
                <w:rFonts w:ascii="GHEA Grapalat" w:hAnsi="GHEA Grapalat"/>
                <w:sz w:val="18"/>
                <w:szCs w:val="18"/>
              </w:rPr>
            </w:pPr>
            <w:r w:rsidRPr="0046416D">
              <w:rPr>
                <w:rFonts w:ascii="GHEA Grapalat" w:hAnsi="GHEA Grapalat"/>
                <w:sz w:val="18"/>
                <w:szCs w:val="18"/>
                <w:lang w:val="hy-AM"/>
              </w:rPr>
              <w:lastRenderedPageBreak/>
              <w:t>2</w:t>
            </w:r>
            <w:r w:rsidRPr="0046416D">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601CF95D"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կնիքի առկայության դեպքում</w:t>
            </w:r>
            <w:r w:rsidRPr="0046416D">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 xml:space="preserve">կնքվում է վճարողի կողմից </w:t>
            </w:r>
          </w:p>
          <w:p w14:paraId="1355233E"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ներկայացնելիս</w:t>
            </w:r>
          </w:p>
        </w:tc>
      </w:tr>
      <w:tr w:rsidR="00334B2F" w:rsidRPr="0046416D"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r w:rsidRPr="0046416D">
              <w:rPr>
                <w:rFonts w:ascii="GHEA Grapalat" w:hAnsi="GHEA Grapalat"/>
                <w:sz w:val="18"/>
                <w:szCs w:val="18"/>
                <w:lang w:val="hy-AM"/>
              </w:rPr>
              <w:t>՝</w:t>
            </w:r>
            <w:r w:rsidRPr="0046416D">
              <w:rPr>
                <w:rFonts w:ascii="GHEA Grapalat" w:hAnsi="GHEA Grapalat"/>
                <w:sz w:val="18"/>
                <w:szCs w:val="18"/>
              </w:rPr>
              <w:t xml:space="preserve"> </w:t>
            </w:r>
          </w:p>
          <w:p w14:paraId="4AB6DCD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ստորագրվում է շահառուի կողմից</w:t>
            </w:r>
          </w:p>
        </w:tc>
      </w:tr>
      <w:tr w:rsidR="00334B2F" w:rsidRPr="0046416D"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46416D" w:rsidRDefault="00334B2F" w:rsidP="00CB0ADE">
            <w:pPr>
              <w:rPr>
                <w:rFonts w:ascii="GHEA Grapalat" w:hAnsi="GHEA Grapalat"/>
                <w:sz w:val="18"/>
                <w:szCs w:val="18"/>
              </w:rPr>
            </w:pPr>
            <w:r w:rsidRPr="0046416D">
              <w:rPr>
                <w:rFonts w:ascii="GHEA Grapalat" w:hAnsi="GHEA Grapalat"/>
                <w:sz w:val="18"/>
                <w:szCs w:val="18"/>
                <w:lang w:val="hy-AM"/>
              </w:rPr>
              <w:t>22</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պարտադիր` </w:t>
            </w:r>
          </w:p>
          <w:p w14:paraId="12511A7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կնքվում է շահառուի կողմից</w:t>
            </w:r>
            <w:r w:rsidRPr="0046416D">
              <w:rPr>
                <w:rFonts w:ascii="GHEA Grapalat" w:hAnsi="GHEA Grapalat"/>
                <w:sz w:val="18"/>
                <w:szCs w:val="18"/>
                <w:lang w:val="hy-AM"/>
              </w:rPr>
              <w:t xml:space="preserve"> </w:t>
            </w:r>
          </w:p>
          <w:p w14:paraId="1E94F0E5"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թղթային եղանակով բանկ ներկայացնելիս</w:t>
            </w:r>
          </w:p>
        </w:tc>
      </w:tr>
      <w:tr w:rsidR="00334B2F" w:rsidRPr="0046416D"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3264FC51"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w:t>
            </w:r>
            <w:r w:rsidRPr="0046416D">
              <w:rPr>
                <w:rFonts w:ascii="GHEA Grapalat" w:hAnsi="GHEA Grapalat"/>
                <w:sz w:val="18"/>
                <w:szCs w:val="18"/>
                <w:lang w:val="hy-AM"/>
              </w:rPr>
              <w:t xml:space="preserve"> </w:t>
            </w:r>
            <w:r w:rsidRPr="0046416D">
              <w:rPr>
                <w:rFonts w:ascii="GHEA Grapalat" w:hAnsi="GHEA Grapalat"/>
                <w:sz w:val="18"/>
                <w:szCs w:val="18"/>
              </w:rPr>
              <w:t>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46416D" w:rsidRDefault="00334B2F" w:rsidP="00CB0ADE">
            <w:pPr>
              <w:jc w:val="center"/>
              <w:rPr>
                <w:rFonts w:ascii="GHEA Grapalat" w:hAnsi="GHEA Grapalat"/>
                <w:sz w:val="18"/>
                <w:szCs w:val="18"/>
              </w:rPr>
            </w:pPr>
          </w:p>
        </w:tc>
      </w:tr>
      <w:tr w:rsidR="00334B2F" w:rsidRPr="0046416D"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46416D" w:rsidRDefault="00334B2F" w:rsidP="00CB0ADE">
            <w:pP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վճարողին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42210B2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վճարման պահանջագիրը վճարողին սպասարկող ֆինանսական կազմակերպության</w:t>
            </w:r>
            <w:r w:rsidRPr="0046416D">
              <w:rPr>
                <w:rFonts w:ascii="GHEA Grapalat" w:hAnsi="GHEA Grapalat"/>
                <w:sz w:val="18"/>
                <w:szCs w:val="18"/>
                <w:lang w:val="hy-AM"/>
              </w:rPr>
              <w:t>ը</w:t>
            </w:r>
            <w:r w:rsidRPr="0046416D">
              <w:rPr>
                <w:rFonts w:ascii="GHEA Grapalat" w:hAnsi="GHEA Grapalat"/>
                <w:sz w:val="18"/>
                <w:szCs w:val="18"/>
              </w:rPr>
              <w:t xml:space="preserve"> թղթային եղանակով ներկայաց</w:t>
            </w:r>
            <w:r w:rsidRPr="0046416D">
              <w:rPr>
                <w:rFonts w:ascii="GHEA Grapalat" w:hAnsi="GHEA Grapalat"/>
                <w:sz w:val="18"/>
                <w:szCs w:val="18"/>
                <w:lang w:val="hy-AM"/>
              </w:rPr>
              <w:t>ված լի</w:t>
            </w:r>
            <w:r w:rsidRPr="0046416D">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46416D" w:rsidRDefault="00334B2F" w:rsidP="00CB0ADE">
            <w:pPr>
              <w:jc w:val="center"/>
              <w:rPr>
                <w:rFonts w:ascii="GHEA Grapalat" w:hAnsi="GHEA Grapalat"/>
                <w:sz w:val="18"/>
                <w:szCs w:val="18"/>
              </w:rPr>
            </w:pPr>
          </w:p>
        </w:tc>
      </w:tr>
      <w:tr w:rsidR="00334B2F" w:rsidRPr="0046416D"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rPr>
              <w:t>2</w:t>
            </w:r>
            <w:r w:rsidRPr="0046416D">
              <w:rPr>
                <w:rFonts w:ascii="GHEA Grapalat" w:hAnsi="GHEA Grapalat"/>
                <w:sz w:val="18"/>
                <w:szCs w:val="18"/>
                <w:lang w:val="hy-AM"/>
              </w:rPr>
              <w:t>3</w:t>
            </w:r>
            <w:r w:rsidRPr="0046416D">
              <w:rPr>
                <w:rFonts w:ascii="GHEA Grapalat" w:hAnsi="GHEA Grapalat"/>
                <w:sz w:val="18"/>
                <w:szCs w:val="18"/>
              </w:rPr>
              <w:t>.</w:t>
            </w:r>
            <w:r w:rsidRPr="0046416D">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46416D" w:rsidRDefault="00334B2F" w:rsidP="00CB0ADE">
            <w:pPr>
              <w:jc w:val="center"/>
              <w:rPr>
                <w:rFonts w:ascii="GHEA Grapalat" w:hAnsi="GHEA Grapalat"/>
                <w:sz w:val="18"/>
                <w:szCs w:val="18"/>
                <w:lang w:val="hy-AM"/>
              </w:rPr>
            </w:pPr>
            <w:r w:rsidRPr="0046416D">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պարտադիր</w:t>
            </w:r>
          </w:p>
          <w:p w14:paraId="1612CF7D"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46416D" w:rsidRDefault="00334B2F" w:rsidP="00CB0ADE">
            <w:pPr>
              <w:jc w:val="center"/>
              <w:rPr>
                <w:rFonts w:ascii="GHEA Grapalat" w:hAnsi="GHEA Grapalat"/>
                <w:sz w:val="18"/>
                <w:szCs w:val="18"/>
              </w:rPr>
            </w:pPr>
          </w:p>
        </w:tc>
      </w:tr>
      <w:tr w:rsidR="00334B2F" w:rsidRPr="0046416D"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ոչ պարտադիր</w:t>
            </w:r>
          </w:p>
          <w:p w14:paraId="073C8CB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վճարման պահանջագիրը շահառուին սպասարկող ֆինանսական կազմակերպության</w:t>
            </w:r>
            <w:r w:rsidRPr="0046416D">
              <w:rPr>
                <w:rFonts w:ascii="GHEA Grapalat" w:hAnsi="GHEA Grapalat"/>
                <w:sz w:val="18"/>
                <w:szCs w:val="18"/>
                <w:lang w:val="hy-AM"/>
              </w:rPr>
              <w:t xml:space="preserve">ը </w:t>
            </w:r>
            <w:r w:rsidRPr="0046416D">
              <w:rPr>
                <w:rFonts w:ascii="GHEA Grapalat" w:hAnsi="GHEA Grapalat"/>
                <w:sz w:val="18"/>
                <w:szCs w:val="18"/>
              </w:rPr>
              <w:t xml:space="preserve"> 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rPr>
              <w:t xml:space="preserve">աշխատակցի ստորագրությունը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46416D" w:rsidRDefault="00334B2F" w:rsidP="00CB0ADE">
            <w:pPr>
              <w:jc w:val="center"/>
              <w:rPr>
                <w:rFonts w:ascii="GHEA Grapalat" w:hAnsi="GHEA Grapalat"/>
                <w:sz w:val="18"/>
                <w:szCs w:val="18"/>
              </w:rPr>
            </w:pPr>
          </w:p>
        </w:tc>
      </w:tr>
      <w:tr w:rsidR="00334B2F" w:rsidRPr="0046416D"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 xml:space="preserve">շահառռւին սպասարկող ֆինանսական կազմակերպության (մասնաճյուղի) </w:t>
            </w:r>
            <w:r w:rsidRPr="0046416D">
              <w:rPr>
                <w:rFonts w:ascii="GHEA Grapalat" w:hAnsi="GHEA Grapalat"/>
                <w:sz w:val="18"/>
                <w:szCs w:val="18"/>
                <w:lang w:val="hy-AM"/>
              </w:rPr>
              <w:t>դրոշմա</w:t>
            </w:r>
            <w:r w:rsidRPr="0046416D">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45833D5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դրոշմակնիքը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է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46416D" w:rsidRDefault="00334B2F" w:rsidP="00CB0ADE">
            <w:pPr>
              <w:jc w:val="center"/>
              <w:rPr>
                <w:rFonts w:ascii="GHEA Grapalat" w:hAnsi="GHEA Grapalat"/>
                <w:sz w:val="18"/>
                <w:szCs w:val="18"/>
              </w:rPr>
            </w:pPr>
          </w:p>
        </w:tc>
      </w:tr>
      <w:tr w:rsidR="00334B2F" w:rsidRPr="0046416D"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2</w:t>
            </w:r>
            <w:r w:rsidRPr="0046416D">
              <w:rPr>
                <w:rFonts w:ascii="GHEA Grapalat" w:hAnsi="GHEA Grapalat"/>
                <w:sz w:val="18"/>
                <w:szCs w:val="18"/>
                <w:lang w:val="hy-AM"/>
              </w:rPr>
              <w:t>4</w:t>
            </w:r>
            <w:r w:rsidRPr="0046416D">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46416D" w:rsidRDefault="00AD6C4A" w:rsidP="00CB0ADE">
            <w:pPr>
              <w:jc w:val="center"/>
              <w:rPr>
                <w:rFonts w:ascii="GHEA Grapalat" w:hAnsi="GHEA Grapalat"/>
                <w:sz w:val="18"/>
                <w:szCs w:val="18"/>
              </w:rPr>
            </w:pPr>
            <w:r w:rsidRPr="0046416D">
              <w:rPr>
                <w:rFonts w:ascii="GHEA Grapalat" w:hAnsi="GHEA Grapalat"/>
                <w:sz w:val="18"/>
                <w:szCs w:val="18"/>
              </w:rPr>
              <w:t>Պ</w:t>
            </w:r>
            <w:r w:rsidR="00334B2F" w:rsidRPr="0046416D">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ոչ </w:t>
            </w:r>
            <w:r w:rsidRPr="0046416D">
              <w:rPr>
                <w:rFonts w:ascii="GHEA Grapalat" w:hAnsi="GHEA Grapalat"/>
                <w:sz w:val="18"/>
                <w:szCs w:val="18"/>
              </w:rPr>
              <w:t>պարտադիր</w:t>
            </w:r>
          </w:p>
          <w:p w14:paraId="5FD690B5" w14:textId="77777777" w:rsidR="00334B2F" w:rsidRPr="0046416D" w:rsidRDefault="00334B2F" w:rsidP="00CB0ADE">
            <w:pPr>
              <w:jc w:val="center"/>
              <w:rPr>
                <w:rFonts w:ascii="GHEA Grapalat" w:hAnsi="GHEA Grapalat"/>
                <w:sz w:val="18"/>
                <w:szCs w:val="18"/>
              </w:rPr>
            </w:pPr>
            <w:r w:rsidRPr="0046416D">
              <w:rPr>
                <w:rFonts w:ascii="GHEA Grapalat" w:hAnsi="GHEA Grapalat"/>
                <w:sz w:val="18"/>
                <w:szCs w:val="18"/>
                <w:lang w:val="hy-AM"/>
              </w:rPr>
              <w:t xml:space="preserve">լրացվում է </w:t>
            </w:r>
            <w:r w:rsidRPr="0046416D">
              <w:rPr>
                <w:rFonts w:ascii="GHEA Grapalat" w:hAnsi="GHEA Grapalat"/>
                <w:sz w:val="18"/>
                <w:szCs w:val="18"/>
              </w:rPr>
              <w:t xml:space="preserve">վճարման պահանջագիրը </w:t>
            </w:r>
            <w:r w:rsidRPr="0046416D">
              <w:rPr>
                <w:rFonts w:ascii="GHEA Grapalat" w:hAnsi="GHEA Grapalat"/>
                <w:sz w:val="18"/>
                <w:szCs w:val="18"/>
                <w:lang w:val="hy-AM"/>
              </w:rPr>
              <w:t xml:space="preserve">վերջինիս </w:t>
            </w:r>
            <w:r w:rsidRPr="0046416D">
              <w:rPr>
                <w:rFonts w:ascii="GHEA Grapalat" w:hAnsi="GHEA Grapalat"/>
                <w:sz w:val="18"/>
                <w:szCs w:val="18"/>
              </w:rPr>
              <w:t>ներկայաց</w:t>
            </w:r>
            <w:r w:rsidRPr="0046416D">
              <w:rPr>
                <w:rFonts w:ascii="GHEA Grapalat" w:hAnsi="GHEA Grapalat"/>
                <w:sz w:val="18"/>
                <w:szCs w:val="18"/>
                <w:lang w:val="hy-AM"/>
              </w:rPr>
              <w:t>վ</w:t>
            </w:r>
            <w:r w:rsidRPr="0046416D">
              <w:rPr>
                <w:rFonts w:ascii="GHEA Grapalat" w:hAnsi="GHEA Grapalat"/>
                <w:sz w:val="18"/>
                <w:szCs w:val="18"/>
              </w:rPr>
              <w:t>ելու դեպքում</w:t>
            </w:r>
            <w:r w:rsidRPr="0046416D">
              <w:rPr>
                <w:rFonts w:ascii="GHEA Grapalat" w:hAnsi="GHEA Grapalat"/>
                <w:sz w:val="18"/>
                <w:szCs w:val="18"/>
                <w:lang w:val="hy-AM"/>
              </w:rPr>
              <w:t xml:space="preserve">,   որտեղ </w:t>
            </w:r>
            <w:r w:rsidRPr="0046416D" w:rsidDel="00DF049B">
              <w:rPr>
                <w:rFonts w:ascii="GHEA Grapalat" w:hAnsi="GHEA Grapalat"/>
                <w:sz w:val="18"/>
                <w:szCs w:val="18"/>
                <w:lang w:val="hy-AM"/>
              </w:rPr>
              <w:t xml:space="preserve"> </w:t>
            </w:r>
            <w:r w:rsidRPr="0046416D">
              <w:rPr>
                <w:rFonts w:ascii="GHEA Grapalat" w:hAnsi="GHEA Grapalat"/>
                <w:sz w:val="18"/>
                <w:szCs w:val="18"/>
                <w:lang w:val="hy-AM"/>
              </w:rPr>
              <w:t xml:space="preserve"> սույն տվյալները</w:t>
            </w:r>
            <w:r w:rsidRPr="0046416D">
              <w:rPr>
                <w:rFonts w:ascii="GHEA Grapalat" w:hAnsi="GHEA Grapalat"/>
                <w:sz w:val="18"/>
                <w:szCs w:val="18"/>
              </w:rPr>
              <w:t xml:space="preserve"> </w:t>
            </w:r>
            <w:r w:rsidRPr="0046416D">
              <w:rPr>
                <w:rFonts w:ascii="GHEA Grapalat" w:hAnsi="GHEA Grapalat"/>
                <w:sz w:val="18"/>
                <w:szCs w:val="18"/>
                <w:lang w:val="hy-AM"/>
              </w:rPr>
              <w:t xml:space="preserve">դրվում են </w:t>
            </w:r>
            <w:r w:rsidRPr="0046416D">
              <w:rPr>
                <w:rFonts w:ascii="GHEA Grapalat" w:hAnsi="GHEA Grapalat"/>
                <w:sz w:val="18"/>
                <w:szCs w:val="18"/>
              </w:rPr>
              <w:t>թղթային եղանակով ներկայաց</w:t>
            </w:r>
            <w:r w:rsidRPr="0046416D">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46416D" w:rsidRDefault="00334B2F" w:rsidP="00CB0ADE">
            <w:pPr>
              <w:jc w:val="center"/>
              <w:rPr>
                <w:rFonts w:ascii="GHEA Grapalat" w:hAnsi="GHEA Grapalat"/>
                <w:sz w:val="18"/>
                <w:szCs w:val="18"/>
              </w:rPr>
            </w:pPr>
          </w:p>
        </w:tc>
      </w:tr>
    </w:tbl>
    <w:p w14:paraId="060BF024" w14:textId="77777777" w:rsidR="00807F72" w:rsidRPr="0046416D" w:rsidRDefault="00807F72" w:rsidP="008F69CA">
      <w:pPr>
        <w:pStyle w:val="BodyTextIndent3"/>
        <w:spacing w:line="240" w:lineRule="auto"/>
        <w:ind w:firstLine="0"/>
        <w:rPr>
          <w:rFonts w:ascii="GHEA Grapalat" w:hAnsi="GHEA Grapalat" w:cs="Sylfaen"/>
          <w:b/>
          <w:sz w:val="18"/>
          <w:szCs w:val="18"/>
          <w:lang w:val="hy-AM"/>
        </w:rPr>
      </w:pPr>
    </w:p>
    <w:p w14:paraId="1308555F" w14:textId="77777777" w:rsidR="00807F72" w:rsidRPr="0046416D" w:rsidRDefault="00807F72" w:rsidP="00EF3662">
      <w:pPr>
        <w:pStyle w:val="BodyTextIndent3"/>
        <w:spacing w:line="240" w:lineRule="auto"/>
        <w:jc w:val="right"/>
        <w:rPr>
          <w:rFonts w:ascii="GHEA Grapalat" w:hAnsi="GHEA Grapalat" w:cs="Sylfaen"/>
          <w:b/>
          <w:sz w:val="18"/>
          <w:szCs w:val="18"/>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06B1DF04" w14:textId="7B1F964F" w:rsidR="00F02279" w:rsidRPr="008F69CA" w:rsidRDefault="00F02279" w:rsidP="008F69CA">
      <w:pPr>
        <w:rPr>
          <w:rFonts w:ascii="GHEA Grapalat" w:hAnsi="GHEA Grapalat"/>
          <w:sz w:val="18"/>
          <w:szCs w:val="18"/>
          <w:lang w:val="hy-AM"/>
        </w:rPr>
      </w:pPr>
    </w:p>
    <w:p w14:paraId="4FC1F609" w14:textId="77777777" w:rsidR="00F02279" w:rsidRPr="0046416D" w:rsidRDefault="00F02279" w:rsidP="00F02279">
      <w:pPr>
        <w:jc w:val="right"/>
        <w:rPr>
          <w:rFonts w:ascii="GHEA Grapalat" w:hAnsi="GHEA Grapalat"/>
          <w:sz w:val="18"/>
          <w:szCs w:val="18"/>
        </w:rPr>
      </w:pPr>
    </w:p>
    <w:p w14:paraId="5F08942E" w14:textId="77777777" w:rsidR="00F02279" w:rsidRPr="0046416D" w:rsidRDefault="00F02279" w:rsidP="00F02279">
      <w:pPr>
        <w:jc w:val="right"/>
        <w:rPr>
          <w:rFonts w:ascii="GHEA Grapalat" w:hAnsi="GHEA Grapalat"/>
          <w:sz w:val="18"/>
          <w:szCs w:val="18"/>
        </w:rPr>
      </w:pPr>
    </w:p>
    <w:p w14:paraId="67298B8A" w14:textId="77777777" w:rsidR="00F02279" w:rsidRPr="0046416D" w:rsidRDefault="00F02279" w:rsidP="00F02279">
      <w:pPr>
        <w:jc w:val="right"/>
        <w:rPr>
          <w:rFonts w:ascii="GHEA Grapalat" w:hAnsi="GHEA Grapalat"/>
          <w:sz w:val="18"/>
          <w:szCs w:val="18"/>
        </w:rPr>
      </w:pPr>
    </w:p>
    <w:p w14:paraId="3FDB1D60" w14:textId="77777777" w:rsidR="00F02279" w:rsidRPr="0046416D" w:rsidRDefault="00F02279" w:rsidP="00F02279">
      <w:pPr>
        <w:jc w:val="right"/>
        <w:rPr>
          <w:rFonts w:ascii="GHEA Grapalat" w:hAnsi="GHEA Grapalat"/>
          <w:sz w:val="18"/>
          <w:szCs w:val="18"/>
        </w:rPr>
      </w:pPr>
    </w:p>
    <w:p w14:paraId="5402C976" w14:textId="77777777" w:rsidR="00F02279" w:rsidRPr="0046416D" w:rsidRDefault="00F02279" w:rsidP="00F02279">
      <w:pPr>
        <w:jc w:val="right"/>
        <w:rPr>
          <w:rFonts w:ascii="GHEA Grapalat" w:hAnsi="GHEA Grapalat"/>
          <w:sz w:val="18"/>
          <w:szCs w:val="18"/>
        </w:rPr>
      </w:pPr>
    </w:p>
    <w:p w14:paraId="09F788B1" w14:textId="77777777" w:rsidR="00F02279" w:rsidRPr="0046416D" w:rsidRDefault="00F02279" w:rsidP="00F02279">
      <w:pPr>
        <w:jc w:val="right"/>
        <w:rPr>
          <w:rFonts w:ascii="GHEA Grapalat" w:hAnsi="GHEA Grapalat"/>
          <w:sz w:val="18"/>
          <w:szCs w:val="18"/>
        </w:rPr>
      </w:pPr>
    </w:p>
    <w:p w14:paraId="78439316" w14:textId="77777777" w:rsidR="00F02279" w:rsidRPr="0046416D" w:rsidRDefault="00F02279" w:rsidP="00F02279">
      <w:pPr>
        <w:jc w:val="right"/>
        <w:rPr>
          <w:rFonts w:ascii="GHEA Grapalat" w:hAnsi="GHEA Grapalat"/>
          <w:sz w:val="18"/>
          <w:szCs w:val="18"/>
        </w:rPr>
      </w:pPr>
    </w:p>
    <w:p w14:paraId="536EBA50" w14:textId="267D021D" w:rsidR="00F02279" w:rsidRPr="0046416D" w:rsidRDefault="00F02279" w:rsidP="00F02279">
      <w:pPr>
        <w:pStyle w:val="BodyTextIndent3"/>
        <w:spacing w:line="240" w:lineRule="auto"/>
        <w:jc w:val="right"/>
        <w:rPr>
          <w:rFonts w:ascii="GHEA Grapalat" w:hAnsi="GHEA Grapalat" w:cs="Sylfaen"/>
          <w:b/>
          <w:sz w:val="18"/>
          <w:szCs w:val="18"/>
        </w:rPr>
      </w:pPr>
      <w:r w:rsidRPr="0046416D">
        <w:rPr>
          <w:rFonts w:ascii="GHEA Grapalat" w:hAnsi="GHEA Grapalat" w:cs="Sylfaen"/>
          <w:b/>
          <w:sz w:val="18"/>
          <w:szCs w:val="18"/>
          <w:lang w:val="hy-AM"/>
        </w:rPr>
        <w:t xml:space="preserve">Հավելված </w:t>
      </w:r>
      <w:r w:rsidR="0019419E" w:rsidRPr="0046416D">
        <w:rPr>
          <w:rFonts w:ascii="GHEA Grapalat" w:hAnsi="GHEA Grapalat" w:cs="Sylfaen"/>
          <w:b/>
          <w:sz w:val="18"/>
          <w:szCs w:val="18"/>
        </w:rPr>
        <w:t>7</w:t>
      </w:r>
      <w:r w:rsidRPr="0046416D">
        <w:rPr>
          <w:rStyle w:val="FootnoteReference"/>
          <w:rFonts w:ascii="GHEA Grapalat" w:hAnsi="GHEA Grapalat" w:cs="Sylfaen"/>
          <w:b/>
          <w:color w:val="FFFFFF"/>
          <w:sz w:val="18"/>
          <w:szCs w:val="18"/>
        </w:rPr>
        <w:footnoteReference w:id="7"/>
      </w:r>
    </w:p>
    <w:p w14:paraId="59EE6AB3" w14:textId="13C39707" w:rsidR="00F02279" w:rsidRPr="0046416D" w:rsidRDefault="00F02279" w:rsidP="00F02279">
      <w:pPr>
        <w:pStyle w:val="BodyTextIndent3"/>
        <w:spacing w:line="240" w:lineRule="auto"/>
        <w:jc w:val="right"/>
        <w:rPr>
          <w:rFonts w:ascii="GHEA Grapalat" w:hAnsi="GHEA Grapalat" w:cs="Sylfaen"/>
          <w:b/>
          <w:sz w:val="18"/>
          <w:szCs w:val="18"/>
          <w:lang w:val="hy-AM"/>
        </w:rPr>
      </w:pPr>
      <w:r w:rsidRPr="0046416D">
        <w:rPr>
          <w:rFonts w:ascii="GHEA Grapalat" w:hAnsi="GHEA Grapalat" w:cs="Sylfaen"/>
          <w:b/>
          <w:sz w:val="18"/>
          <w:szCs w:val="18"/>
          <w:lang w:val="hy-AM"/>
        </w:rPr>
        <w:t>«</w:t>
      </w:r>
      <w:r w:rsidR="007D716F">
        <w:rPr>
          <w:rFonts w:ascii="GHEA Grapalat" w:hAnsi="GHEA Grapalat" w:cs="Sylfaen"/>
          <w:b/>
          <w:sz w:val="18"/>
          <w:szCs w:val="18"/>
          <w:lang w:val="hy-AM"/>
        </w:rPr>
        <w:t>ԿՄՀՔ-ԳՀԱՇՁԲ-22/52</w:t>
      </w:r>
      <w:r w:rsidRPr="0046416D">
        <w:rPr>
          <w:rFonts w:ascii="GHEA Grapalat" w:hAnsi="GHEA Grapalat" w:cs="Sylfaen"/>
          <w:b/>
          <w:sz w:val="18"/>
          <w:szCs w:val="18"/>
          <w:lang w:val="hy-AM"/>
        </w:rPr>
        <w:t>»</w:t>
      </w:r>
      <w:r w:rsidR="00A437D2">
        <w:rPr>
          <w:rFonts w:ascii="GHEA Grapalat" w:hAnsi="GHEA Grapalat" w:cs="Sylfaen"/>
          <w:b/>
          <w:sz w:val="18"/>
          <w:szCs w:val="18"/>
          <w:lang w:val="hy-AM"/>
        </w:rPr>
        <w:t xml:space="preserve"> </w:t>
      </w:r>
      <w:r w:rsidRPr="0046416D">
        <w:rPr>
          <w:rFonts w:ascii="GHEA Grapalat" w:hAnsi="GHEA Grapalat" w:cs="Sylfaen"/>
          <w:b/>
          <w:sz w:val="18"/>
          <w:szCs w:val="18"/>
          <w:lang w:val="hy-AM"/>
        </w:rPr>
        <w:t>ծածկագրով</w:t>
      </w:r>
    </w:p>
    <w:p w14:paraId="2A80347D" w14:textId="5E7C137D" w:rsidR="00F02279" w:rsidRPr="0046416D" w:rsidRDefault="007D716F" w:rsidP="00F02279">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 xml:space="preserve">Գնանշման հարցման </w:t>
      </w:r>
      <w:r w:rsidR="00F02279" w:rsidRPr="0046416D">
        <w:rPr>
          <w:rFonts w:ascii="GHEA Grapalat" w:hAnsi="GHEA Grapalat" w:cs="Sylfaen"/>
          <w:b/>
          <w:sz w:val="18"/>
          <w:szCs w:val="18"/>
          <w:lang w:val="hy-AM"/>
        </w:rPr>
        <w:t>հրավերի</w:t>
      </w:r>
    </w:p>
    <w:p w14:paraId="136A62A0" w14:textId="77777777" w:rsidR="00F02279" w:rsidRPr="0046416D" w:rsidRDefault="00F02279" w:rsidP="00F02279">
      <w:pPr>
        <w:jc w:val="right"/>
        <w:rPr>
          <w:rFonts w:ascii="GHEA Grapalat" w:hAnsi="GHEA Grapalat"/>
          <w:sz w:val="18"/>
          <w:szCs w:val="18"/>
          <w:lang w:val="es-ES"/>
        </w:rPr>
      </w:pPr>
    </w:p>
    <w:p w14:paraId="735644FA" w14:textId="77777777" w:rsidR="00F02279" w:rsidRPr="0046416D" w:rsidRDefault="00F02279" w:rsidP="00F02279">
      <w:pPr>
        <w:tabs>
          <w:tab w:val="left" w:pos="2268"/>
        </w:tabs>
        <w:ind w:left="-284" w:firstLine="284"/>
        <w:jc w:val="right"/>
        <w:rPr>
          <w:rFonts w:ascii="GHEA Grapalat" w:hAnsi="GHEA Grapalat"/>
          <w:sz w:val="18"/>
          <w:szCs w:val="18"/>
          <w:lang w:val="es-ES"/>
        </w:rPr>
      </w:pPr>
    </w:p>
    <w:p w14:paraId="4FA11525" w14:textId="77777777" w:rsidR="00F02279" w:rsidRPr="0046416D" w:rsidRDefault="00F02279" w:rsidP="00F02279">
      <w:pPr>
        <w:ind w:left="-142" w:firstLine="142"/>
        <w:jc w:val="center"/>
        <w:rPr>
          <w:rFonts w:ascii="GHEA Grapalat" w:hAnsi="GHEA Grapalat"/>
          <w:b/>
          <w:sz w:val="18"/>
          <w:szCs w:val="18"/>
          <w:lang w:val="es-ES"/>
        </w:rPr>
      </w:pPr>
      <w:r w:rsidRPr="0046416D">
        <w:rPr>
          <w:rFonts w:ascii="GHEA Grapalat" w:hAnsi="GHEA Grapalat" w:cs="Sylfaen"/>
          <w:b/>
          <w:sz w:val="18"/>
          <w:szCs w:val="18"/>
          <w:lang w:val="pt-BR"/>
        </w:rPr>
        <w:t>ՊԵՏՈՒԹՅԱՆ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ԿԱՐԻՔՆԵՐԻ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ՀԱՄԱՐ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ԿԱՊԱԼԱՅԻՆ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ԱՇԽԱՏԱՆՔՆԵՐԻ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ԿԱՏԱՐՄԱՆ</w:t>
      </w:r>
    </w:p>
    <w:p w14:paraId="71B4FCB0" w14:textId="77777777" w:rsidR="00F02279" w:rsidRPr="0046416D" w:rsidRDefault="00F02279" w:rsidP="00F02279">
      <w:pPr>
        <w:ind w:left="-142" w:firstLine="142"/>
        <w:jc w:val="center"/>
        <w:rPr>
          <w:rFonts w:ascii="GHEA Grapalat" w:hAnsi="GHEA Grapalat" w:cs="Times Armenian"/>
          <w:b/>
          <w:sz w:val="18"/>
          <w:szCs w:val="18"/>
          <w:lang w:val="es-ES"/>
        </w:rPr>
      </w:pPr>
      <w:r w:rsidRPr="0046416D">
        <w:rPr>
          <w:rFonts w:ascii="GHEA Grapalat" w:hAnsi="GHEA Grapalat" w:cs="Sylfaen"/>
          <w:b/>
          <w:sz w:val="18"/>
          <w:szCs w:val="18"/>
          <w:lang w:val="pt-BR"/>
        </w:rPr>
        <w:t>ՊԵՏԱԿԱՆ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ԳՆՄԱՆ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ՊԱՅՄԱՆԱԳԻՐ</w:t>
      </w:r>
      <w:r w:rsidRPr="0046416D">
        <w:rPr>
          <w:rFonts w:ascii="GHEA Grapalat" w:hAnsi="GHEA Grapalat" w:cs="Times Armenian"/>
          <w:b/>
          <w:sz w:val="18"/>
          <w:szCs w:val="18"/>
          <w:lang w:val="es-ES"/>
        </w:rPr>
        <w:t xml:space="preserve">   </w:t>
      </w:r>
    </w:p>
    <w:p w14:paraId="474EDA62" w14:textId="77777777" w:rsidR="00F02279" w:rsidRPr="0046416D" w:rsidRDefault="00F02279" w:rsidP="00F02279">
      <w:pPr>
        <w:ind w:left="-142" w:firstLine="142"/>
        <w:jc w:val="center"/>
        <w:rPr>
          <w:rFonts w:ascii="GHEA Grapalat" w:hAnsi="GHEA Grapalat"/>
          <w:b/>
          <w:sz w:val="18"/>
          <w:szCs w:val="18"/>
          <w:u w:val="single"/>
          <w:lang w:val="es-ES"/>
        </w:rPr>
      </w:pPr>
      <w:r w:rsidRPr="0046416D">
        <w:rPr>
          <w:rFonts w:ascii="GHEA Grapalat" w:hAnsi="GHEA Grapalat"/>
          <w:b/>
          <w:sz w:val="18"/>
          <w:szCs w:val="18"/>
          <w:lang w:val="hy-AM"/>
        </w:rPr>
        <w:t>N</w:t>
      </w:r>
      <w:r w:rsidRPr="0046416D">
        <w:rPr>
          <w:rFonts w:ascii="GHEA Grapalat" w:hAnsi="GHEA Grapalat"/>
          <w:b/>
          <w:sz w:val="18"/>
          <w:szCs w:val="18"/>
          <w:lang w:val="es-ES"/>
        </w:rPr>
        <w:t xml:space="preserve"> </w:t>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r w:rsidRPr="0046416D">
        <w:rPr>
          <w:rFonts w:ascii="GHEA Grapalat" w:hAnsi="GHEA Grapalat"/>
          <w:b/>
          <w:sz w:val="18"/>
          <w:szCs w:val="18"/>
          <w:u w:val="single"/>
          <w:lang w:val="es-ES"/>
        </w:rPr>
        <w:tab/>
      </w:r>
    </w:p>
    <w:p w14:paraId="371CB18D" w14:textId="77777777" w:rsidR="00F02279" w:rsidRPr="0046416D" w:rsidRDefault="00F02279" w:rsidP="00F02279">
      <w:pPr>
        <w:tabs>
          <w:tab w:val="left" w:pos="720"/>
          <w:tab w:val="left" w:pos="1440"/>
          <w:tab w:val="left" w:pos="8865"/>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ք. </w:t>
      </w:r>
      <w:r w:rsidRPr="0046416D">
        <w:rPr>
          <w:rFonts w:ascii="GHEA Grapalat" w:hAnsi="GHEA Grapalat" w:cs="Sylfaen"/>
          <w:sz w:val="18"/>
          <w:szCs w:val="18"/>
          <w:u w:val="single"/>
          <w:lang w:val="es-ES"/>
        </w:rPr>
        <w:t xml:space="preserve">           </w:t>
      </w:r>
      <w:r w:rsidRPr="0046416D">
        <w:rPr>
          <w:rFonts w:ascii="GHEA Grapalat" w:hAnsi="GHEA Grapalat" w:cs="Sylfaen"/>
          <w:sz w:val="18"/>
          <w:szCs w:val="18"/>
          <w:lang w:val="hy-AM"/>
        </w:rPr>
        <w:t xml:space="preserve">                                                                                         </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 xml:space="preserve"> </w:t>
      </w:r>
      <w:r w:rsidRPr="0046416D">
        <w:rPr>
          <w:rFonts w:ascii="GHEA Grapalat" w:hAnsi="GHEA Grapalat"/>
          <w:sz w:val="18"/>
          <w:szCs w:val="18"/>
          <w:lang w:val="hy-AM"/>
        </w:rPr>
        <w:t>«</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 xml:space="preserve">» </w:t>
      </w:r>
      <w:r w:rsidRPr="0046416D">
        <w:rPr>
          <w:rFonts w:ascii="GHEA Grapalat" w:hAnsi="GHEA Grapalat"/>
          <w:sz w:val="18"/>
          <w:szCs w:val="18"/>
          <w:u w:val="single"/>
          <w:lang w:val="hy-AM"/>
        </w:rPr>
        <w:t xml:space="preserve">          </w:t>
      </w:r>
      <w:r w:rsidRPr="0046416D">
        <w:rPr>
          <w:rFonts w:ascii="GHEA Grapalat" w:hAnsi="GHEA Grapalat"/>
          <w:sz w:val="18"/>
          <w:szCs w:val="18"/>
          <w:lang w:val="hy-AM"/>
        </w:rPr>
        <w:t xml:space="preserve"> </w:t>
      </w:r>
      <w:r w:rsidRPr="0046416D">
        <w:rPr>
          <w:rFonts w:ascii="GHEA Grapalat" w:hAnsi="GHEA Grapalat" w:cs="Sylfaen"/>
          <w:sz w:val="18"/>
          <w:szCs w:val="18"/>
          <w:lang w:val="hy-AM"/>
        </w:rPr>
        <w:t>20   թ.</w:t>
      </w:r>
    </w:p>
    <w:p w14:paraId="62D440CB" w14:textId="77777777" w:rsidR="00F02279" w:rsidRPr="0046416D" w:rsidRDefault="00F02279" w:rsidP="00F02279">
      <w:pPr>
        <w:jc w:val="both"/>
        <w:rPr>
          <w:rFonts w:ascii="GHEA Grapalat" w:hAnsi="GHEA Grapalat"/>
          <w:sz w:val="18"/>
          <w:szCs w:val="18"/>
          <w:lang w:val="es-ES"/>
        </w:rPr>
      </w:pPr>
    </w:p>
    <w:p w14:paraId="03C68C08" w14:textId="77777777" w:rsidR="00F02279" w:rsidRPr="0046416D" w:rsidRDefault="00F02279" w:rsidP="00F02279">
      <w:pPr>
        <w:jc w:val="both"/>
        <w:rPr>
          <w:rFonts w:ascii="GHEA Grapalat" w:hAnsi="GHEA Grapalat"/>
          <w:sz w:val="18"/>
          <w:szCs w:val="18"/>
          <w:lang w:val="es-ES"/>
        </w:rPr>
      </w:pPr>
    </w:p>
    <w:p w14:paraId="72F6D20A" w14:textId="77777777" w:rsidR="00F02279" w:rsidRPr="0046416D" w:rsidRDefault="00F02279" w:rsidP="00F02279">
      <w:pPr>
        <w:ind w:firstLine="720"/>
        <w:jc w:val="both"/>
        <w:rPr>
          <w:rFonts w:ascii="GHEA Grapalat" w:hAnsi="GHEA Grapalat" w:cs="Sylfaen"/>
          <w:sz w:val="18"/>
          <w:szCs w:val="18"/>
          <w:lang w:val="pt-BR"/>
        </w:rPr>
      </w:pPr>
      <w:r w:rsidRPr="0046416D">
        <w:rPr>
          <w:rFonts w:ascii="GHEA Grapalat" w:hAnsi="GHEA Grapalat" w:cs="Sylfaen"/>
          <w:sz w:val="18"/>
          <w:szCs w:val="18"/>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46416D" w:rsidRDefault="00F02279" w:rsidP="00F02279">
      <w:pPr>
        <w:ind w:firstLine="709"/>
        <w:jc w:val="both"/>
        <w:rPr>
          <w:rFonts w:ascii="GHEA Grapalat" w:hAnsi="GHEA Grapalat"/>
          <w:b/>
          <w:sz w:val="18"/>
          <w:szCs w:val="18"/>
          <w:lang w:val="es-ES"/>
        </w:rPr>
      </w:pPr>
    </w:p>
    <w:p w14:paraId="3FAFF90B" w14:textId="77777777" w:rsidR="00F02279" w:rsidRPr="0046416D" w:rsidRDefault="00F02279" w:rsidP="00F02279">
      <w:pPr>
        <w:ind w:firstLine="720"/>
        <w:jc w:val="both"/>
        <w:rPr>
          <w:rFonts w:ascii="GHEA Grapalat" w:hAnsi="GHEA Grapalat"/>
          <w:b/>
          <w:sz w:val="18"/>
          <w:szCs w:val="18"/>
          <w:lang w:val="es-ES"/>
        </w:rPr>
      </w:pPr>
      <w:r w:rsidRPr="0046416D">
        <w:rPr>
          <w:rFonts w:ascii="GHEA Grapalat" w:hAnsi="GHEA Grapalat"/>
          <w:b/>
          <w:sz w:val="18"/>
          <w:szCs w:val="18"/>
          <w:lang w:val="es-ES"/>
        </w:rPr>
        <w:t xml:space="preserve">1. </w:t>
      </w:r>
      <w:r w:rsidRPr="0046416D">
        <w:rPr>
          <w:rFonts w:ascii="GHEA Grapalat" w:hAnsi="GHEA Grapalat" w:cs="Sylfaen"/>
          <w:b/>
          <w:sz w:val="18"/>
          <w:szCs w:val="18"/>
          <w:lang w:val="pt-BR"/>
        </w:rPr>
        <w:t>ՊԱՅՄԱՆԱԳՐԻ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ԱՌԱՐԿԱՆ</w:t>
      </w:r>
    </w:p>
    <w:p w14:paraId="5CF1F1C4" w14:textId="77777777" w:rsidR="00F02279" w:rsidRPr="0046416D" w:rsidRDefault="00F02279" w:rsidP="00F02279">
      <w:pPr>
        <w:ind w:firstLine="720"/>
        <w:jc w:val="both"/>
        <w:rPr>
          <w:rFonts w:ascii="GHEA Grapalat" w:hAnsi="GHEA Grapalat"/>
          <w:sz w:val="18"/>
          <w:szCs w:val="18"/>
          <w:lang w:val="es-ES"/>
        </w:rPr>
      </w:pPr>
      <w:r w:rsidRPr="0046416D">
        <w:rPr>
          <w:rFonts w:ascii="GHEA Grapalat" w:hAnsi="GHEA Grapalat"/>
          <w:sz w:val="18"/>
          <w:szCs w:val="18"/>
          <w:lang w:val="es-ES"/>
        </w:rPr>
        <w:t>1.1</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պարտավորվում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սույն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ծավալներով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ձևով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ժամկետներում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սույն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պայմանագրի (այսուհետ` պայմանագիր)</w:t>
      </w:r>
      <w:r w:rsidRPr="0046416D">
        <w:rPr>
          <w:rFonts w:ascii="GHEA Grapalat" w:hAnsi="GHEA Grapalat"/>
          <w:sz w:val="18"/>
          <w:szCs w:val="18"/>
          <w:lang w:val="es-ES"/>
        </w:rPr>
        <w:t xml:space="preserve"> N 1 </w:t>
      </w:r>
      <w:r w:rsidRPr="0046416D">
        <w:rPr>
          <w:rFonts w:ascii="GHEA Grapalat" w:hAnsi="GHEA Grapalat" w:cs="Sylfaen"/>
          <w:sz w:val="18"/>
          <w:szCs w:val="18"/>
          <w:lang w:val="pt-BR"/>
        </w:rPr>
        <w:t>Հավելվածով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ծավալաթերթ</w:t>
      </w:r>
      <w:r w:rsidRPr="0046416D">
        <w:rPr>
          <w:rFonts w:ascii="GHEA Grapalat" w:hAnsi="GHEA Grapalat"/>
          <w:sz w:val="18"/>
          <w:szCs w:val="18"/>
          <w:lang w:val="es-ES"/>
        </w:rPr>
        <w:t>-</w:t>
      </w:r>
      <w:r w:rsidRPr="0046416D">
        <w:rPr>
          <w:rFonts w:ascii="GHEA Grapalat" w:hAnsi="GHEA Grapalat" w:cs="Sylfaen"/>
          <w:sz w:val="18"/>
          <w:szCs w:val="18"/>
          <w:lang w:val="pt-BR"/>
        </w:rPr>
        <w:t>նախահաշվով</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sz w:val="18"/>
          <w:szCs w:val="18"/>
          <w:lang w:val="es-ES"/>
        </w:rPr>
        <w:t xml:space="preserve"> ____________________________</w:t>
      </w:r>
    </w:p>
    <w:p w14:paraId="48D4C3B8" w14:textId="77777777" w:rsidR="00F02279" w:rsidRPr="0046416D" w:rsidRDefault="00F02279" w:rsidP="00F02279">
      <w:pPr>
        <w:ind w:firstLine="720"/>
        <w:jc w:val="both"/>
        <w:rPr>
          <w:rFonts w:ascii="GHEA Grapalat" w:hAnsi="GHEA Grapalat"/>
          <w:sz w:val="18"/>
          <w:szCs w:val="18"/>
          <w:vertAlign w:val="superscript"/>
          <w:lang w:val="es-ES"/>
        </w:rPr>
      </w:pPr>
      <w:r w:rsidRPr="0046416D">
        <w:rPr>
          <w:rFonts w:ascii="GHEA Grapalat" w:hAnsi="GHEA Grapalat" w:cs="Sylfaen"/>
          <w:sz w:val="18"/>
          <w:szCs w:val="18"/>
          <w:vertAlign w:val="superscript"/>
          <w:lang w:val="pt-BR"/>
        </w:rPr>
        <w:t xml:space="preserve">                                                                                                                                                                 Աշխատանքների</w:t>
      </w:r>
      <w:r w:rsidRPr="0046416D">
        <w:rPr>
          <w:rFonts w:ascii="GHEA Grapalat" w:hAnsi="GHEA Grapalat"/>
          <w:sz w:val="18"/>
          <w:szCs w:val="18"/>
          <w:vertAlign w:val="superscript"/>
          <w:lang w:val="es-ES"/>
        </w:rPr>
        <w:t xml:space="preserve"> </w:t>
      </w:r>
      <w:r w:rsidRPr="0046416D">
        <w:rPr>
          <w:rFonts w:ascii="GHEA Grapalat" w:hAnsi="GHEA Grapalat" w:cs="Sylfaen"/>
          <w:sz w:val="18"/>
          <w:szCs w:val="18"/>
          <w:vertAlign w:val="superscript"/>
          <w:lang w:val="pt-BR"/>
        </w:rPr>
        <w:t>անվանումը</w:t>
      </w:r>
    </w:p>
    <w:p w14:paraId="256549AE" w14:textId="77777777" w:rsidR="00F02279" w:rsidRPr="0046416D" w:rsidRDefault="00F02279" w:rsidP="00F02279">
      <w:pPr>
        <w:jc w:val="both"/>
        <w:rPr>
          <w:rFonts w:ascii="GHEA Grapalat" w:hAnsi="GHEA Grapalat"/>
          <w:sz w:val="18"/>
          <w:szCs w:val="18"/>
          <w:lang w:val="es-ES"/>
        </w:rPr>
      </w:pPr>
      <w:r w:rsidRPr="0046416D">
        <w:rPr>
          <w:rFonts w:ascii="GHEA Grapalat" w:hAnsi="GHEA Grapalat" w:cs="Sylfaen"/>
          <w:sz w:val="18"/>
          <w:szCs w:val="18"/>
          <w:lang w:val="pt-BR"/>
        </w:rPr>
        <w:t>աշխատանքները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այսուհետ</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աշխատանք</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իսկ</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Պատվիրատուն</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պարտավորվում</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ընդունել</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վարձատրել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ahoma"/>
          <w:sz w:val="18"/>
          <w:szCs w:val="18"/>
          <w:lang w:val="es-ES"/>
        </w:rPr>
        <w:t>։</w:t>
      </w:r>
    </w:p>
    <w:p w14:paraId="39C857E7" w14:textId="77777777" w:rsidR="00F02279" w:rsidRPr="0046416D" w:rsidRDefault="00F02279" w:rsidP="00F02279">
      <w:pPr>
        <w:tabs>
          <w:tab w:val="left" w:pos="1134"/>
        </w:tabs>
        <w:ind w:firstLine="720"/>
        <w:jc w:val="both"/>
        <w:rPr>
          <w:rFonts w:ascii="GHEA Grapalat" w:hAnsi="GHEA Grapalat"/>
          <w:sz w:val="18"/>
          <w:szCs w:val="18"/>
          <w:lang w:val="es-ES"/>
        </w:rPr>
      </w:pPr>
      <w:r w:rsidRPr="0046416D">
        <w:rPr>
          <w:rFonts w:ascii="GHEA Grapalat" w:hAnsi="GHEA Grapalat"/>
          <w:sz w:val="18"/>
          <w:szCs w:val="18"/>
          <w:lang w:val="es-ES"/>
        </w:rPr>
        <w:t>1.2</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ՀՀ</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օրենսդրությամբ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ստանդարտներին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շինարարարական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նորմերին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կանոններին</w:t>
      </w:r>
      <w:r w:rsidRPr="0046416D">
        <w:rPr>
          <w:rFonts w:ascii="GHEA Grapalat" w:hAnsi="GHEA Grapalat" w:cs="Times Armenian"/>
          <w:sz w:val="18"/>
          <w:szCs w:val="18"/>
          <w:lang w:val="es-ES"/>
        </w:rPr>
        <w:t>,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անբաժանելի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կազմող</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ծավալաթերթ</w:t>
      </w:r>
      <w:r w:rsidRPr="0046416D">
        <w:rPr>
          <w:rFonts w:ascii="GHEA Grapalat" w:hAnsi="GHEA Grapalat" w:cs="Times Armenian"/>
          <w:sz w:val="18"/>
          <w:szCs w:val="18"/>
          <w:lang w:val="es-ES"/>
        </w:rPr>
        <w:t>-</w:t>
      </w:r>
      <w:r w:rsidRPr="0046416D">
        <w:rPr>
          <w:rFonts w:ascii="GHEA Grapalat" w:hAnsi="GHEA Grapalat" w:cs="Sylfaen"/>
          <w:sz w:val="18"/>
          <w:szCs w:val="18"/>
          <w:lang w:val="pt-BR"/>
        </w:rPr>
        <w:t>նախահաշվին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ahoma"/>
          <w:sz w:val="18"/>
          <w:szCs w:val="18"/>
          <w:lang w:val="es-ES"/>
        </w:rPr>
        <w:t>։</w:t>
      </w:r>
    </w:p>
    <w:p w14:paraId="55E0FB87" w14:textId="77777777" w:rsidR="00F02279" w:rsidRPr="0046416D" w:rsidRDefault="00F02279" w:rsidP="00F02279">
      <w:pPr>
        <w:tabs>
          <w:tab w:val="left" w:pos="1134"/>
        </w:tabs>
        <w:ind w:firstLine="720"/>
        <w:jc w:val="both"/>
        <w:rPr>
          <w:rFonts w:ascii="GHEA Grapalat" w:hAnsi="GHEA Grapalat" w:cs="Times Armenian"/>
          <w:sz w:val="18"/>
          <w:szCs w:val="18"/>
          <w:lang w:val="es-ES"/>
        </w:rPr>
      </w:pPr>
      <w:r w:rsidRPr="0046416D">
        <w:rPr>
          <w:rFonts w:ascii="GHEA Grapalat" w:hAnsi="GHEA Grapalat"/>
          <w:sz w:val="18"/>
          <w:szCs w:val="18"/>
          <w:lang w:val="es-ES"/>
        </w:rPr>
        <w:t>1.3</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պ</w:t>
      </w:r>
      <w:r w:rsidRPr="0046416D">
        <w:rPr>
          <w:rFonts w:ascii="GHEA Grapalat" w:hAnsi="GHEA Grapalat" w:cs="Sylfaen"/>
          <w:sz w:val="18"/>
          <w:szCs w:val="18"/>
          <w:lang w:val="pt-BR"/>
        </w:rPr>
        <w:t>այմանագիրն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մտնելուց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հետո</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sz w:val="18"/>
          <w:szCs w:val="18"/>
          <w:lang w:val="es-ES"/>
        </w:rPr>
        <w:t xml:space="preserve"> </w:t>
      </w:r>
      <w:r w:rsidRPr="0046416D">
        <w:rPr>
          <w:rFonts w:ascii="GHEA Grapalat" w:hAnsi="GHEA Grapalat" w:cs="Sylfaen"/>
          <w:sz w:val="18"/>
          <w:szCs w:val="18"/>
          <w:lang w:val="pt-BR"/>
        </w:rPr>
        <w:t>սահմանվում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____________________________:</w:t>
      </w:r>
    </w:p>
    <w:p w14:paraId="331E563E" w14:textId="77777777" w:rsidR="00F02279" w:rsidRPr="0046416D" w:rsidRDefault="00F02279" w:rsidP="00F02279">
      <w:pPr>
        <w:tabs>
          <w:tab w:val="left" w:pos="1134"/>
        </w:tabs>
        <w:ind w:firstLine="720"/>
        <w:jc w:val="both"/>
        <w:rPr>
          <w:rFonts w:ascii="GHEA Grapalat" w:hAnsi="GHEA Grapalat" w:cs="Times Armenian"/>
          <w:sz w:val="18"/>
          <w:szCs w:val="18"/>
          <w:vertAlign w:val="superscript"/>
          <w:lang w:val="es-ES"/>
        </w:rPr>
      </w:pPr>
      <w:r w:rsidRPr="0046416D">
        <w:rPr>
          <w:rFonts w:ascii="GHEA Grapalat" w:hAnsi="GHEA Grapalat" w:cs="Sylfaen"/>
          <w:sz w:val="18"/>
          <w:szCs w:val="18"/>
          <w:vertAlign w:val="superscript"/>
          <w:lang w:val="pt-BR"/>
        </w:rPr>
        <w:t xml:space="preserve">                                                                                            աշխատանքների</w:t>
      </w:r>
      <w:r w:rsidRPr="0046416D">
        <w:rPr>
          <w:rFonts w:ascii="GHEA Grapalat" w:hAnsi="GHEA Grapalat" w:cs="Times Armenian"/>
          <w:sz w:val="18"/>
          <w:szCs w:val="18"/>
          <w:vertAlign w:val="superscript"/>
          <w:lang w:val="es-ES"/>
        </w:rPr>
        <w:t xml:space="preserve"> </w:t>
      </w:r>
      <w:r w:rsidRPr="0046416D">
        <w:rPr>
          <w:rFonts w:ascii="GHEA Grapalat" w:hAnsi="GHEA Grapalat" w:cs="Sylfaen"/>
          <w:sz w:val="18"/>
          <w:szCs w:val="18"/>
          <w:vertAlign w:val="superscript"/>
          <w:lang w:val="pt-BR"/>
        </w:rPr>
        <w:t>կատարման</w:t>
      </w:r>
      <w:r w:rsidRPr="0046416D">
        <w:rPr>
          <w:rFonts w:ascii="GHEA Grapalat" w:hAnsi="GHEA Grapalat" w:cs="Times Armenian"/>
          <w:sz w:val="18"/>
          <w:szCs w:val="18"/>
          <w:vertAlign w:val="superscript"/>
          <w:lang w:val="es-ES"/>
        </w:rPr>
        <w:t xml:space="preserve"> </w:t>
      </w:r>
      <w:r w:rsidRPr="0046416D">
        <w:rPr>
          <w:rFonts w:ascii="GHEA Grapalat" w:hAnsi="GHEA Grapalat" w:cs="Sylfaen"/>
          <w:sz w:val="18"/>
          <w:szCs w:val="18"/>
          <w:vertAlign w:val="superscript"/>
          <w:lang w:val="pt-BR"/>
        </w:rPr>
        <w:t>վերջնաժամկետը</w:t>
      </w:r>
    </w:p>
    <w:p w14:paraId="2DDF4717" w14:textId="77777777" w:rsidR="00F02279" w:rsidRPr="0046416D" w:rsidRDefault="00F02279" w:rsidP="00F02279">
      <w:pPr>
        <w:tabs>
          <w:tab w:val="left" w:pos="1134"/>
        </w:tabs>
        <w:ind w:firstLine="720"/>
        <w:jc w:val="both"/>
        <w:rPr>
          <w:rFonts w:ascii="GHEA Grapalat" w:hAnsi="GHEA Grapalat"/>
          <w:sz w:val="18"/>
          <w:szCs w:val="18"/>
          <w:lang w:val="es-ES"/>
        </w:rPr>
      </w:pP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առանձին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տեսակի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փուլերի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որոշվում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համաձայնեցված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Հավելված</w:t>
      </w:r>
      <w:r w:rsidRPr="0046416D">
        <w:rPr>
          <w:rFonts w:ascii="GHEA Grapalat" w:hAnsi="GHEA Grapalat" w:cs="Sylfaen"/>
          <w:sz w:val="18"/>
          <w:szCs w:val="18"/>
          <w:lang w:val="es-ES"/>
        </w:rPr>
        <w:t xml:space="preserve"> N 2)</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69B70A88" w14:textId="77777777" w:rsidR="00F02279" w:rsidRPr="0046416D" w:rsidRDefault="00F02279" w:rsidP="00F02279">
      <w:pPr>
        <w:tabs>
          <w:tab w:val="left" w:pos="1134"/>
        </w:tabs>
        <w:ind w:firstLine="720"/>
        <w:jc w:val="both"/>
        <w:rPr>
          <w:rFonts w:ascii="GHEA Grapalat" w:hAnsi="GHEA Grapalat"/>
          <w:sz w:val="18"/>
          <w:szCs w:val="18"/>
          <w:lang w:val="es-ES"/>
        </w:rPr>
      </w:pPr>
    </w:p>
    <w:p w14:paraId="2E1BE0B2"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2. </w:t>
      </w:r>
      <w:r w:rsidRPr="0046416D">
        <w:rPr>
          <w:rFonts w:ascii="GHEA Grapalat" w:hAnsi="GHEA Grapalat" w:cs="Sylfaen"/>
          <w:b/>
          <w:sz w:val="18"/>
          <w:szCs w:val="18"/>
          <w:lang w:val="pt-BR"/>
        </w:rPr>
        <w:t>ԿԱՊԱԼԱՌՈՒԻ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ՄԻՋՈՑՆԵՐՈՎ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ԱՇԽԱՏԱՆՔՆԵՐԸ</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ԿԱՏԱՐԵԼԸ</w:t>
      </w:r>
    </w:p>
    <w:p w14:paraId="7E87C59B" w14:textId="77777777" w:rsidR="00F02279" w:rsidRPr="0046416D" w:rsidRDefault="00F02279" w:rsidP="00F02279">
      <w:pPr>
        <w:ind w:firstLine="720"/>
        <w:jc w:val="both"/>
        <w:rPr>
          <w:rFonts w:ascii="GHEA Grapalat" w:hAnsi="GHEA Grapalat" w:cs="Times Armenian"/>
          <w:sz w:val="18"/>
          <w:szCs w:val="18"/>
          <w:lang w:val="es-ES"/>
        </w:rPr>
      </w:pPr>
      <w:r w:rsidRPr="0046416D">
        <w:rPr>
          <w:rFonts w:ascii="GHEA Grapalat" w:hAnsi="GHEA Grapalat"/>
          <w:sz w:val="18"/>
          <w:szCs w:val="18"/>
          <w:lang w:val="es-ES"/>
        </w:rPr>
        <w:t xml:space="preserve">2.1   </w:t>
      </w:r>
      <w:r w:rsidRPr="0046416D">
        <w:rPr>
          <w:rFonts w:ascii="GHEA Grapalat" w:hAnsi="GHEA Grapalat" w:cs="Sylfaen"/>
          <w:sz w:val="18"/>
          <w:szCs w:val="18"/>
          <w:lang w:val="pt-BR"/>
        </w:rPr>
        <w:t>Աշխատանքը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միջոցներով</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39B4CD4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2.2</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պատասխանատվություն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տրամադրած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սարքավորումների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ahoma"/>
          <w:sz w:val="18"/>
          <w:szCs w:val="18"/>
          <w:lang w:val="es-ES"/>
        </w:rPr>
        <w:t>։</w:t>
      </w:r>
    </w:p>
    <w:p w14:paraId="68352F3B"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5B61DAF9"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 </w:t>
      </w:r>
      <w:r w:rsidRPr="0046416D">
        <w:rPr>
          <w:rFonts w:ascii="GHEA Grapalat" w:hAnsi="GHEA Grapalat" w:cs="Sylfaen"/>
          <w:b/>
          <w:sz w:val="18"/>
          <w:szCs w:val="18"/>
          <w:lang w:val="pt-BR"/>
        </w:rPr>
        <w:t>ԿՈՂՄԵՐԻ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ԻՐԱՎՈՒՆՔՆԵՐԸ</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ԵՎ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ՊԱՐՏԱԿԱՆՈՒԹՅՈՒՆՆԵՐԸ</w:t>
      </w:r>
      <w:r w:rsidRPr="0046416D">
        <w:rPr>
          <w:rFonts w:ascii="GHEA Grapalat" w:hAnsi="GHEA Grapalat" w:cs="Times Armenian"/>
          <w:b/>
          <w:sz w:val="18"/>
          <w:szCs w:val="18"/>
          <w:lang w:val="es-ES"/>
        </w:rPr>
        <w:tab/>
      </w:r>
    </w:p>
    <w:p w14:paraId="541A7BEA"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3.1. </w:t>
      </w:r>
      <w:r w:rsidRPr="0046416D">
        <w:rPr>
          <w:rFonts w:ascii="GHEA Grapalat" w:hAnsi="GHEA Grapalat" w:cs="Sylfaen"/>
          <w:b/>
          <w:sz w:val="18"/>
          <w:szCs w:val="18"/>
          <w:lang w:val="pt-BR"/>
        </w:rPr>
        <w:t>Պատվիրատուն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ունի</w:t>
      </w:r>
      <w:r w:rsidRPr="0046416D">
        <w:rPr>
          <w:rFonts w:ascii="GHEA Grapalat" w:hAnsi="GHEA Grapalat" w:cs="Times Armenian"/>
          <w:b/>
          <w:sz w:val="18"/>
          <w:szCs w:val="18"/>
          <w:lang w:val="es-ES"/>
        </w:rPr>
        <w:t>`</w:t>
      </w:r>
    </w:p>
    <w:p w14:paraId="1710AAB5"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3.1.1</w:t>
      </w:r>
      <w:r w:rsidRPr="0046416D">
        <w:rPr>
          <w:rFonts w:ascii="GHEA Grapalat" w:hAnsi="GHEA Grapalat"/>
          <w:sz w:val="18"/>
          <w:szCs w:val="18"/>
          <w:lang w:val="es-ES"/>
        </w:rPr>
        <w:tab/>
      </w:r>
      <w:r w:rsidRPr="0046416D">
        <w:rPr>
          <w:rFonts w:ascii="GHEA Grapalat" w:hAnsi="GHEA Grapalat" w:cs="Sylfaen"/>
          <w:sz w:val="18"/>
          <w:szCs w:val="18"/>
          <w:lang w:val="pt-BR"/>
        </w:rPr>
        <w:t>Ցանկացած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ստուգել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իրականացրած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առանց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միջամտելու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վերջինիս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գործունեությանը</w:t>
      </w:r>
      <w:r w:rsidRPr="0046416D">
        <w:rPr>
          <w:rFonts w:ascii="GHEA Grapalat" w:hAnsi="GHEA Grapalat" w:cs="Times Armenian"/>
          <w:sz w:val="18"/>
          <w:szCs w:val="18"/>
          <w:lang w:val="es-ES"/>
        </w:rPr>
        <w:t>.</w:t>
      </w:r>
    </w:p>
    <w:p w14:paraId="7571AE67"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3.1.2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հայեցողությամբ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253C9EA7"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3.1.3</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Չընդունել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ՀՀ</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օրենսդրությամբ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դրույթներին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փաստաթղթերի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չհամապատասխանելու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հայեցողությամբ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սահմանելով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անհատույց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6.3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տուգանքը</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219F429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3.1.4</w:t>
      </w:r>
      <w:r w:rsidRPr="0046416D">
        <w:rPr>
          <w:rFonts w:ascii="GHEA Grapalat" w:hAnsi="GHEA Grapalat"/>
          <w:sz w:val="18"/>
          <w:szCs w:val="18"/>
          <w:lang w:val="es-ES"/>
        </w:rPr>
        <w:tab/>
        <w:t xml:space="preserve"> </w:t>
      </w:r>
      <w:r w:rsidRPr="0046416D">
        <w:rPr>
          <w:rFonts w:ascii="GHEA Grapalat" w:hAnsi="GHEA Grapalat"/>
          <w:sz w:val="18"/>
          <w:szCs w:val="18"/>
          <w:lang w:val="es-ES"/>
        </w:rPr>
        <w:tab/>
      </w:r>
      <w:r w:rsidRPr="0046416D">
        <w:rPr>
          <w:rFonts w:ascii="GHEA Grapalat" w:hAnsi="GHEA Grapalat" w:cs="Sylfaen"/>
          <w:sz w:val="18"/>
          <w:szCs w:val="18"/>
          <w:lang w:val="pt-BR"/>
        </w:rPr>
        <w:t>Միակողմանի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պայմանագիրը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հատուցելու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պատճառված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վնասները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եթե</w:t>
      </w:r>
      <w:r w:rsidRPr="0046416D">
        <w:rPr>
          <w:rFonts w:ascii="GHEA Grapalat" w:hAnsi="GHEA Grapalat" w:cs="Times Armenian"/>
          <w:sz w:val="18"/>
          <w:szCs w:val="18"/>
          <w:lang w:val="es-ES"/>
        </w:rPr>
        <w:t>.</w:t>
      </w:r>
    </w:p>
    <w:p w14:paraId="75CB419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ա</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այնքան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դանդաղ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ժամանակին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ավարտը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դառնում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ակնհայտ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անհնար</w:t>
      </w:r>
      <w:r w:rsidRPr="0046416D">
        <w:rPr>
          <w:rFonts w:ascii="GHEA Grapalat" w:hAnsi="GHEA Grapalat" w:cs="Times Armenian"/>
          <w:sz w:val="18"/>
          <w:szCs w:val="18"/>
          <w:lang w:val="es-ES"/>
        </w:rPr>
        <w:t xml:space="preserve">, </w:t>
      </w:r>
    </w:p>
    <w:p w14:paraId="11A160A2"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lastRenderedPageBreak/>
        <w:t>բ</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գրաֆիկը</w:t>
      </w:r>
      <w:r w:rsidRPr="0046416D">
        <w:rPr>
          <w:rFonts w:ascii="GHEA Grapalat" w:hAnsi="GHEA Grapalat" w:cs="Times Armenian"/>
          <w:sz w:val="18"/>
          <w:szCs w:val="18"/>
          <w:lang w:val="es-ES"/>
        </w:rPr>
        <w:t>),</w:t>
      </w:r>
    </w:p>
    <w:p w14:paraId="7704E1AB"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գ</w:t>
      </w:r>
      <w:r w:rsidRPr="0046416D">
        <w:rPr>
          <w:rFonts w:ascii="GHEA Grapalat" w:hAnsi="GHEA Grapalat"/>
          <w:sz w:val="18"/>
          <w:szCs w:val="18"/>
          <w:lang w:val="es-ES"/>
        </w:rPr>
        <w:t>)</w:t>
      </w:r>
      <w:r w:rsidRPr="0046416D">
        <w:rPr>
          <w:rFonts w:ascii="GHEA Grapalat" w:hAnsi="GHEA Grapalat"/>
          <w:sz w:val="18"/>
          <w:szCs w:val="18"/>
          <w:lang w:val="es-ES"/>
        </w:rPr>
        <w:tab/>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նախագծանախահաշվային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փաստաթղթերով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պահանջներին</w:t>
      </w:r>
      <w:r w:rsidRPr="0046416D">
        <w:rPr>
          <w:rFonts w:ascii="GHEA Grapalat" w:hAnsi="GHEA Grapalat" w:cs="Times Armenian"/>
          <w:sz w:val="18"/>
          <w:szCs w:val="18"/>
          <w:lang w:val="es-ES"/>
        </w:rPr>
        <w:t>,</w:t>
      </w:r>
    </w:p>
    <w:p w14:paraId="11524D84"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Sylfaen"/>
          <w:sz w:val="18"/>
          <w:szCs w:val="18"/>
          <w:lang w:val="pt-BR"/>
        </w:rPr>
        <w:t>դ</w:t>
      </w:r>
      <w:r w:rsidRPr="0046416D">
        <w:rPr>
          <w:rFonts w:ascii="GHEA Grapalat" w:hAnsi="GHEA Grapalat" w:cs="Times Armenian"/>
          <w:sz w:val="18"/>
          <w:szCs w:val="18"/>
          <w:lang w:val="es-ES"/>
        </w:rPr>
        <w:t>)</w:t>
      </w:r>
      <w:r w:rsidRPr="0046416D">
        <w:rPr>
          <w:rFonts w:ascii="GHEA Grapalat" w:hAnsi="GHEA Grapalat" w:cs="Times Armenian"/>
          <w:sz w:val="18"/>
          <w:szCs w:val="18"/>
          <w:lang w:val="es-ES"/>
        </w:rPr>
        <w:tab/>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խախտվել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3.1.3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անհատույց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ժամկետները</w:t>
      </w:r>
      <w:r w:rsidRPr="0046416D">
        <w:rPr>
          <w:rFonts w:ascii="GHEA Grapalat" w:hAnsi="GHEA Grapalat" w:cs="Times Armenian"/>
          <w:sz w:val="18"/>
          <w:szCs w:val="18"/>
          <w:lang w:val="es-ES"/>
        </w:rPr>
        <w:t>.</w:t>
      </w:r>
    </w:p>
    <w:p w14:paraId="1D74861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3.1.5</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ներկայացնել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երաշխիքային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ahoma"/>
          <w:sz w:val="18"/>
          <w:szCs w:val="18"/>
          <w:lang w:val="es-ES"/>
        </w:rPr>
        <w:t>։</w:t>
      </w:r>
    </w:p>
    <w:p w14:paraId="1A49D31D"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3.1.6</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Լիազորել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անձի</w:t>
      </w:r>
      <w:r w:rsidRPr="0046416D">
        <w:rPr>
          <w:rFonts w:ascii="GHEA Grapalat" w:hAnsi="GHEA Grapalat" w:cs="Times Armenian"/>
          <w:sz w:val="18"/>
          <w:szCs w:val="18"/>
          <w:lang w:val="es-ES"/>
        </w:rPr>
        <w:t>`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նկատմամբ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տեխնիկական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հսկողություն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նպատակով</w:t>
      </w:r>
      <w:r w:rsidRPr="0046416D">
        <w:rPr>
          <w:rFonts w:ascii="GHEA Grapalat" w:hAnsi="GHEA Grapalat" w:cs="Times Armenian"/>
          <w:sz w:val="18"/>
          <w:szCs w:val="18"/>
          <w:lang w:val="es-ES"/>
        </w:rPr>
        <w:t>.</w:t>
      </w:r>
    </w:p>
    <w:p w14:paraId="1D34CB71"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3.1.7</w:t>
      </w:r>
      <w:r w:rsidRPr="0046416D">
        <w:rPr>
          <w:rFonts w:ascii="GHEA Grapalat" w:hAnsi="GHEA Grapalat"/>
          <w:sz w:val="18"/>
          <w:szCs w:val="18"/>
          <w:lang w:val="es-ES"/>
        </w:rPr>
        <w:tab/>
      </w:r>
      <w:r w:rsidRPr="0046416D">
        <w:rPr>
          <w:rFonts w:ascii="GHEA Grapalat" w:hAnsi="GHEA Grapalat" w:cs="Sylfaen"/>
          <w:sz w:val="18"/>
          <w:szCs w:val="18"/>
          <w:lang w:val="pt-BR"/>
        </w:rPr>
        <w:t>Մինչև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անավարտ</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պայմանագիրն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օրենքով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դադարեցնելու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ahoma"/>
          <w:sz w:val="18"/>
          <w:szCs w:val="18"/>
          <w:lang w:val="es-ES"/>
        </w:rPr>
        <w:t>։</w:t>
      </w:r>
    </w:p>
    <w:p w14:paraId="0D6D619B"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38462996" w14:textId="77777777" w:rsidR="00F02279" w:rsidRPr="0046416D" w:rsidRDefault="00F02279" w:rsidP="00F02279">
      <w:pPr>
        <w:tabs>
          <w:tab w:val="left" w:pos="1276"/>
        </w:tabs>
        <w:ind w:firstLine="720"/>
        <w:jc w:val="both"/>
        <w:rPr>
          <w:rFonts w:ascii="GHEA Grapalat" w:hAnsi="GHEA Grapalat" w:cs="Times Armenian"/>
          <w:b/>
          <w:sz w:val="18"/>
          <w:szCs w:val="18"/>
          <w:lang w:val="es-ES"/>
        </w:rPr>
      </w:pPr>
      <w:r w:rsidRPr="0046416D">
        <w:rPr>
          <w:rFonts w:ascii="GHEA Grapalat" w:hAnsi="GHEA Grapalat"/>
          <w:b/>
          <w:sz w:val="18"/>
          <w:szCs w:val="18"/>
          <w:lang w:val="es-ES"/>
        </w:rPr>
        <w:t xml:space="preserve">3.2. </w:t>
      </w:r>
      <w:r w:rsidRPr="0046416D">
        <w:rPr>
          <w:rFonts w:ascii="GHEA Grapalat" w:hAnsi="GHEA Grapalat" w:cs="Sylfaen"/>
          <w:b/>
          <w:sz w:val="18"/>
          <w:szCs w:val="18"/>
          <w:lang w:val="pt-BR"/>
        </w:rPr>
        <w:t>Պատվիրատուն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պարտավոր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է</w:t>
      </w:r>
      <w:r w:rsidRPr="0046416D">
        <w:rPr>
          <w:rFonts w:ascii="GHEA Grapalat" w:hAnsi="GHEA Grapalat" w:cs="Times Armenian"/>
          <w:b/>
          <w:sz w:val="18"/>
          <w:szCs w:val="18"/>
          <w:lang w:val="es-ES"/>
        </w:rPr>
        <w:t>`</w:t>
      </w:r>
    </w:p>
    <w:p w14:paraId="76B634C2"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3.2.1</w:t>
      </w:r>
      <w:r w:rsidRPr="0046416D">
        <w:rPr>
          <w:rFonts w:ascii="GHEA Grapalat" w:hAnsi="GHEA Grapalat"/>
          <w:sz w:val="18"/>
          <w:szCs w:val="18"/>
          <w:lang w:val="es-ES"/>
        </w:rPr>
        <w:tab/>
      </w:r>
      <w:r w:rsidRPr="0046416D">
        <w:rPr>
          <w:rFonts w:ascii="GHEA Grapalat" w:hAnsi="GHEA Grapalat" w:cs="Sylfaen"/>
          <w:sz w:val="18"/>
          <w:szCs w:val="18"/>
          <w:lang w:val="pt-BR"/>
        </w:rPr>
        <w:t>Աշխատանքը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աջակցել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w:t>
      </w:r>
    </w:p>
    <w:p w14:paraId="4712EB71" w14:textId="77777777" w:rsidR="00F02279" w:rsidRPr="0046416D" w:rsidRDefault="00F02279" w:rsidP="00F02279">
      <w:pPr>
        <w:ind w:firstLine="720"/>
        <w:jc w:val="both"/>
        <w:rPr>
          <w:rFonts w:ascii="GHEA Grapalat" w:hAnsi="GHEA Grapalat"/>
          <w:sz w:val="18"/>
          <w:szCs w:val="18"/>
          <w:lang w:val="es-ES"/>
        </w:rPr>
      </w:pPr>
      <w:r w:rsidRPr="0046416D">
        <w:rPr>
          <w:rFonts w:ascii="GHEA Grapalat" w:hAnsi="GHEA Grapalat"/>
          <w:sz w:val="18"/>
          <w:szCs w:val="18"/>
          <w:lang w:val="es-ES"/>
        </w:rPr>
        <w:t>3.2.2 Պ</w:t>
      </w:r>
      <w:r w:rsidRPr="0046416D">
        <w:rPr>
          <w:rFonts w:ascii="GHEA Grapalat" w:hAnsi="GHEA Grapalat" w:cs="Sylfaen"/>
          <w:sz w:val="18"/>
          <w:szCs w:val="18"/>
          <w:lang w:val="pt-BR"/>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մասնակցությամբ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զննել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կատարված</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իսկ</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պայմանագրից</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վատթարացնող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շեղումներ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թերություններ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հայտնաբերելու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այդ</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անհապաղ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w:t>
      </w:r>
    </w:p>
    <w:p w14:paraId="3BDF165B"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3.2.3</w:t>
      </w:r>
      <w:r w:rsidRPr="0046416D">
        <w:rPr>
          <w:rFonts w:ascii="GHEA Grapalat" w:hAnsi="GHEA Grapalat"/>
          <w:sz w:val="18"/>
          <w:szCs w:val="18"/>
          <w:lang w:val="es-ES"/>
        </w:rPr>
        <w:tab/>
        <w:t xml:space="preserve">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մտնելու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պահից</w:t>
      </w:r>
      <w:r w:rsidRPr="0046416D">
        <w:rPr>
          <w:rFonts w:ascii="GHEA Grapalat" w:hAnsi="GHEA Grapalat" w:cs="Times Armenian"/>
          <w:sz w:val="18"/>
          <w:szCs w:val="18"/>
          <w:lang w:val="es-ES"/>
        </w:rPr>
        <w:t xml:space="preserve"> 5 </w:t>
      </w:r>
      <w:r w:rsidRPr="0046416D">
        <w:rPr>
          <w:rFonts w:ascii="GHEA Grapalat" w:hAnsi="GHEA Grapalat" w:cs="Sylfaen"/>
          <w:sz w:val="18"/>
          <w:szCs w:val="18"/>
          <w:lang w:val="pt-BR"/>
        </w:rPr>
        <w:t>աշխատանքային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օրվա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տրամադրել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իրականացման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տարածք</w:t>
      </w:r>
      <w:r w:rsidRPr="0046416D">
        <w:rPr>
          <w:rFonts w:ascii="GHEA Grapalat" w:hAnsi="GHEA Grapalat" w:cs="Times Armenian"/>
          <w:sz w:val="18"/>
          <w:szCs w:val="18"/>
          <w:lang w:val="es-ES"/>
        </w:rPr>
        <w:t>.</w:t>
      </w:r>
    </w:p>
    <w:p w14:paraId="786985C2"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 xml:space="preserve">3.2.4 </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ընդունելու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Կապալառուին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վերջինիս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գումարները</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p>
    <w:p w14:paraId="033D687A" w14:textId="77777777" w:rsidR="00F02279" w:rsidRPr="0046416D" w:rsidRDefault="00F02279" w:rsidP="00F02279">
      <w:pPr>
        <w:tabs>
          <w:tab w:val="left" w:pos="1276"/>
        </w:tabs>
        <w:ind w:firstLine="720"/>
        <w:jc w:val="both"/>
        <w:rPr>
          <w:rFonts w:ascii="GHEA Grapalat" w:hAnsi="GHEA Grapalat"/>
          <w:b/>
          <w:i/>
          <w:sz w:val="18"/>
          <w:szCs w:val="18"/>
          <w:lang w:val="es-ES"/>
        </w:rPr>
      </w:pPr>
    </w:p>
    <w:p w14:paraId="65DDD3AE"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3.3. </w:t>
      </w:r>
      <w:r w:rsidRPr="0046416D">
        <w:rPr>
          <w:rFonts w:ascii="GHEA Grapalat" w:hAnsi="GHEA Grapalat" w:cs="Sylfaen"/>
          <w:b/>
          <w:sz w:val="18"/>
          <w:szCs w:val="18"/>
          <w:lang w:val="pt-BR"/>
        </w:rPr>
        <w:t>Կապալառուն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իրավունք</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ունի</w:t>
      </w:r>
      <w:r w:rsidRPr="0046416D">
        <w:rPr>
          <w:rFonts w:ascii="GHEA Grapalat" w:hAnsi="GHEA Grapalat" w:cs="Times Armenian"/>
          <w:b/>
          <w:sz w:val="18"/>
          <w:szCs w:val="18"/>
          <w:lang w:val="es-ES"/>
        </w:rPr>
        <w:t>`</w:t>
      </w:r>
    </w:p>
    <w:p w14:paraId="0A0E9F5F"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3.3.1</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5.1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գումարը</w:t>
      </w:r>
      <w:r w:rsidRPr="0046416D">
        <w:rPr>
          <w:rFonts w:ascii="GHEA Grapalat" w:hAnsi="GHEA Grapalat" w:cs="Tahoma"/>
          <w:sz w:val="18"/>
          <w:szCs w:val="18"/>
          <w:lang w:val="es-ES"/>
        </w:rPr>
        <w:t>։</w:t>
      </w:r>
    </w:p>
    <w:p w14:paraId="6E04ABDE"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3.3.2</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5.4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ենթակա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գումարները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6.5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444251DE" w14:textId="77777777" w:rsidR="00F02279" w:rsidRPr="0046416D" w:rsidRDefault="00F02279" w:rsidP="00F02279">
      <w:pPr>
        <w:tabs>
          <w:tab w:val="left" w:pos="1276"/>
        </w:tabs>
        <w:ind w:firstLine="720"/>
        <w:jc w:val="both"/>
        <w:rPr>
          <w:rFonts w:ascii="GHEA Grapalat" w:hAnsi="GHEA Grapalat"/>
          <w:b/>
          <w:i/>
          <w:sz w:val="18"/>
          <w:szCs w:val="18"/>
          <w:lang w:val="es-ES"/>
        </w:rPr>
      </w:pPr>
      <w:r w:rsidRPr="0046416D">
        <w:rPr>
          <w:rFonts w:ascii="GHEA Grapalat" w:hAnsi="GHEA Grapalat"/>
          <w:b/>
          <w:i/>
          <w:sz w:val="18"/>
          <w:szCs w:val="18"/>
          <w:lang w:val="es-ES"/>
        </w:rPr>
        <w:tab/>
      </w:r>
    </w:p>
    <w:p w14:paraId="3F4B92FB"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3.4. </w:t>
      </w:r>
      <w:r w:rsidRPr="0046416D">
        <w:rPr>
          <w:rFonts w:ascii="GHEA Grapalat" w:hAnsi="GHEA Grapalat" w:cs="Sylfaen"/>
          <w:b/>
          <w:sz w:val="18"/>
          <w:szCs w:val="18"/>
          <w:lang w:val="pt-BR"/>
        </w:rPr>
        <w:t>Կապալառուն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պարտավոր</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է</w:t>
      </w:r>
      <w:r w:rsidRPr="0046416D">
        <w:rPr>
          <w:rFonts w:ascii="GHEA Grapalat" w:hAnsi="GHEA Grapalat" w:cs="Times Armenian"/>
          <w:b/>
          <w:sz w:val="18"/>
          <w:szCs w:val="18"/>
          <w:lang w:val="es-ES"/>
        </w:rPr>
        <w:t>`</w:t>
      </w:r>
    </w:p>
    <w:p w14:paraId="51527F26"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3.4.1</w:t>
      </w:r>
      <w:r w:rsidRPr="0046416D">
        <w:rPr>
          <w:rFonts w:ascii="GHEA Grapalat" w:hAnsi="GHEA Grapalat"/>
          <w:sz w:val="18"/>
          <w:szCs w:val="18"/>
          <w:lang w:val="es-ES"/>
        </w:rPr>
        <w:tab/>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առնվազն</w:t>
      </w:r>
      <w:r w:rsidRPr="0046416D">
        <w:rPr>
          <w:rFonts w:ascii="GHEA Grapalat" w:hAnsi="GHEA Grapalat" w:cs="Times Armenian"/>
          <w:sz w:val="18"/>
          <w:szCs w:val="18"/>
          <w:lang w:val="es-ES"/>
        </w:rPr>
        <w:t xml:space="preserve"> ----- </w:t>
      </w:r>
      <w:r w:rsidRPr="0046416D">
        <w:rPr>
          <w:rFonts w:ascii="GHEA Grapalat" w:hAnsi="GHEA Grapalat" w:cs="Sylfaen"/>
          <w:sz w:val="18"/>
          <w:szCs w:val="18"/>
          <w:lang w:val="pt-BR"/>
        </w:rPr>
        <w:t>տոկոսը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անձամբ</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կարգով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ժամկետներում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ուժերով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գործիքներով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մեխանիզմներով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նյութերով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պատշաճ</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որակով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նախագծին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ծավալաթերթին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ahoma"/>
          <w:sz w:val="18"/>
          <w:szCs w:val="18"/>
          <w:lang w:val="es-ES"/>
        </w:rPr>
        <w:t>։</w:t>
      </w:r>
    </w:p>
    <w:p w14:paraId="64E4B815" w14:textId="77777777" w:rsidR="00F02279" w:rsidRPr="0046416D" w:rsidRDefault="00F02279" w:rsidP="00F02279">
      <w:pPr>
        <w:ind w:firstLine="709"/>
        <w:jc w:val="both"/>
        <w:rPr>
          <w:rFonts w:ascii="GHEA Grapalat" w:hAnsi="GHEA Grapalat"/>
          <w:sz w:val="18"/>
          <w:szCs w:val="18"/>
          <w:lang w:val="es-ES"/>
        </w:rPr>
      </w:pPr>
      <w:r w:rsidRPr="0046416D">
        <w:rPr>
          <w:rFonts w:ascii="GHEA Grapalat" w:hAnsi="GHEA Grapalat"/>
          <w:sz w:val="18"/>
          <w:szCs w:val="18"/>
          <w:lang w:val="es-ES"/>
        </w:rPr>
        <w:t>3.4.2</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վերաբերյալ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ցուցումները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եթե</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դրանք</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հակասում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պայմաններին</w:t>
      </w:r>
      <w:r w:rsidRPr="0046416D">
        <w:rPr>
          <w:rFonts w:ascii="GHEA Grapalat" w:hAnsi="GHEA Grapalat" w:cs="Tahoma"/>
          <w:sz w:val="18"/>
          <w:szCs w:val="18"/>
          <w:lang w:val="es-ES"/>
        </w:rPr>
        <w:t>։</w:t>
      </w:r>
      <w:r w:rsidRPr="0046416D">
        <w:rPr>
          <w:rFonts w:ascii="GHEA Grapalat" w:hAnsi="GHEA Grapalat" w:cs="Times Armenian"/>
          <w:sz w:val="18"/>
          <w:szCs w:val="18"/>
          <w:lang w:val="es-ES"/>
        </w:rPr>
        <w:t xml:space="preserve">  </w:t>
      </w:r>
      <w:r w:rsidRPr="0046416D">
        <w:rPr>
          <w:rFonts w:ascii="GHEA Grapalat" w:hAnsi="GHEA Grapalat" w:cs="Times Armenian"/>
          <w:sz w:val="18"/>
          <w:szCs w:val="18"/>
          <w:lang w:val="es-ES"/>
        </w:rPr>
        <w:tab/>
      </w:r>
    </w:p>
    <w:p w14:paraId="3576F152"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3.4.3</w:t>
      </w:r>
      <w:r w:rsidRPr="0046416D">
        <w:rPr>
          <w:rFonts w:ascii="GHEA Grapalat" w:hAnsi="GHEA Grapalat"/>
          <w:sz w:val="18"/>
          <w:szCs w:val="18"/>
          <w:lang w:val="es-ES"/>
        </w:rPr>
        <w:tab/>
        <w:t xml:space="preserve"> </w:t>
      </w:r>
      <w:r w:rsidRPr="0046416D">
        <w:rPr>
          <w:rFonts w:ascii="GHEA Grapalat" w:hAnsi="GHEA Grapalat" w:cs="Sylfaen"/>
          <w:sz w:val="18"/>
          <w:szCs w:val="18"/>
          <w:lang w:val="pt-BR"/>
        </w:rPr>
        <w:t>Ապահովել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շինմոնտաժային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աշխատանքների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նորմերին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տեխնիկական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պայմաններին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համապատասխան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մոնտաժված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էլեկտրական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ջեռուցման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ջրամատակարարման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կոյուղու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օդափոխիչ</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այլն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անհատական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փորձարկում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մասնակցել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սարքավորման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համալիր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փորձարկմանը</w:t>
      </w:r>
      <w:r w:rsidRPr="0046416D">
        <w:rPr>
          <w:rFonts w:ascii="GHEA Grapalat" w:hAnsi="GHEA Grapalat" w:cs="Tahoma"/>
          <w:sz w:val="18"/>
          <w:szCs w:val="18"/>
          <w:lang w:val="es-ES"/>
        </w:rPr>
        <w:t>։</w:t>
      </w:r>
    </w:p>
    <w:p w14:paraId="2F149BA6"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3.4.4 </w:t>
      </w:r>
      <w:r w:rsidRPr="0046416D">
        <w:rPr>
          <w:rFonts w:ascii="GHEA Grapalat" w:hAnsi="GHEA Grapalat"/>
          <w:sz w:val="18"/>
          <w:szCs w:val="18"/>
          <w:lang w:val="es-ES"/>
        </w:rPr>
        <w:tab/>
      </w:r>
      <w:r w:rsidRPr="0046416D">
        <w:rPr>
          <w:rFonts w:ascii="GHEA Grapalat" w:hAnsi="GHEA Grapalat" w:cs="Sylfaen"/>
          <w:sz w:val="18"/>
          <w:szCs w:val="18"/>
          <w:lang w:val="pt-BR"/>
        </w:rPr>
        <w:t>Աշխատանքի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հանձնելիս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նրան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հայտնել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որոնց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պահպանումն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է</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արդյունավետ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անվտանգ</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օգտագործման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ինչպես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տեղեկություններ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հաղորդել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այդ</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պահանջները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կանոնները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չպահպանելու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հնարավոր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հետևանքների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ahoma"/>
          <w:sz w:val="18"/>
          <w:szCs w:val="18"/>
          <w:lang w:val="es-ES"/>
        </w:rPr>
        <w:t>։</w:t>
      </w:r>
    </w:p>
    <w:p w14:paraId="44A4065F"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sz w:val="18"/>
          <w:szCs w:val="18"/>
          <w:lang w:val="es-ES"/>
        </w:rPr>
        <w:t>3.4.5</w:t>
      </w:r>
      <w:r w:rsidRPr="0046416D">
        <w:rPr>
          <w:rFonts w:ascii="GHEA Grapalat" w:hAnsi="GHEA Grapalat"/>
          <w:sz w:val="18"/>
          <w:szCs w:val="18"/>
          <w:lang w:val="es-ES"/>
        </w:rPr>
        <w:tab/>
        <w:t xml:space="preserve">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1.3 </w:t>
      </w:r>
      <w:r w:rsidRPr="0046416D">
        <w:rPr>
          <w:rFonts w:ascii="GHEA Grapalat" w:hAnsi="GHEA Grapalat" w:cs="Sylfaen"/>
          <w:sz w:val="18"/>
          <w:szCs w:val="18"/>
          <w:lang w:val="pt-BR"/>
        </w:rPr>
        <w:t>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նշված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ներառյալ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օրացուցային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գրաֆիկը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խախտելու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կողմից</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ապահովել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կատարումը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սահմանված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ժամկետում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յուրաքանչյուր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ուշացված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օրվա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համար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6.2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տույժը</w:t>
      </w:r>
      <w:r w:rsidRPr="0046416D">
        <w:rPr>
          <w:rFonts w:ascii="GHEA Grapalat" w:hAnsi="GHEA Grapalat" w:cs="Tahoma"/>
          <w:sz w:val="18"/>
          <w:szCs w:val="18"/>
          <w:lang w:val="es-ES"/>
        </w:rPr>
        <w:t>։</w:t>
      </w:r>
    </w:p>
    <w:p w14:paraId="639546E5"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3.4.6</w:t>
      </w:r>
      <w:r w:rsidRPr="0046416D">
        <w:rPr>
          <w:rFonts w:ascii="GHEA Grapalat" w:hAnsi="GHEA Grapalat"/>
          <w:sz w:val="18"/>
          <w:szCs w:val="18"/>
          <w:lang w:val="es-ES"/>
        </w:rPr>
        <w:tab/>
        <w:t>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3.1.4 </w:t>
      </w:r>
      <w:r w:rsidRPr="0046416D">
        <w:rPr>
          <w:rFonts w:ascii="GHEA Grapalat" w:hAnsi="GHEA Grapalat" w:cs="Sylfaen"/>
          <w:sz w:val="18"/>
          <w:szCs w:val="18"/>
          <w:lang w:val="pt-BR"/>
        </w:rPr>
        <w:t>կետով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հիմքերով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հատուցել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պատճառված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վնասները</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վճարել</w:t>
      </w:r>
      <w:r w:rsidRPr="0046416D">
        <w:rPr>
          <w:rFonts w:ascii="GHEA Grapalat" w:hAnsi="GHEA Grapalat" w:cs="Sylfaen"/>
          <w:sz w:val="18"/>
          <w:szCs w:val="18"/>
          <w:lang w:val="es-ES"/>
        </w:rPr>
        <w:t xml:space="preserve"> 6.3 </w:t>
      </w:r>
      <w:r w:rsidRPr="0046416D">
        <w:rPr>
          <w:rFonts w:ascii="GHEA Grapalat" w:hAnsi="GHEA Grapalat" w:cs="Sylfaen"/>
          <w:sz w:val="18"/>
          <w:szCs w:val="18"/>
          <w:lang w:val="pt-BR"/>
        </w:rPr>
        <w:t>կետով</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նախատեսված</w:t>
      </w:r>
      <w:r w:rsidRPr="0046416D">
        <w:rPr>
          <w:rFonts w:ascii="GHEA Grapalat" w:hAnsi="GHEA Grapalat" w:cs="Sylfaen"/>
          <w:sz w:val="18"/>
          <w:szCs w:val="18"/>
          <w:lang w:val="es-ES"/>
        </w:rPr>
        <w:t xml:space="preserve"> </w:t>
      </w:r>
      <w:r w:rsidRPr="0046416D">
        <w:rPr>
          <w:rFonts w:ascii="GHEA Grapalat" w:hAnsi="GHEA Grapalat" w:cs="Sylfaen"/>
          <w:sz w:val="18"/>
          <w:szCs w:val="18"/>
          <w:lang w:val="pt-BR"/>
        </w:rPr>
        <w:t>տուգանքը</w:t>
      </w:r>
      <w:r w:rsidRPr="0046416D">
        <w:rPr>
          <w:rFonts w:ascii="GHEA Grapalat" w:hAnsi="GHEA Grapalat" w:cs="Tahoma"/>
          <w:sz w:val="18"/>
          <w:szCs w:val="18"/>
          <w:lang w:val="es-ES"/>
        </w:rPr>
        <w:t>։</w:t>
      </w:r>
    </w:p>
    <w:p w14:paraId="70CDBDF8"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3.4.7 </w:t>
      </w:r>
      <w:r w:rsidRPr="0046416D">
        <w:rPr>
          <w:rFonts w:ascii="GHEA Grapalat" w:hAnsi="GHEA Grapalat"/>
          <w:sz w:val="18"/>
          <w:szCs w:val="18"/>
          <w:lang w:val="es-ES"/>
        </w:rPr>
        <w:tab/>
      </w:r>
      <w:r w:rsidRPr="0046416D">
        <w:rPr>
          <w:rFonts w:ascii="GHEA Grapalat" w:hAnsi="GHEA Grapalat" w:cs="Sylfaen"/>
          <w:sz w:val="18"/>
          <w:szCs w:val="18"/>
          <w:lang w:val="pt-BR"/>
        </w:rPr>
        <w:t>Շինարարության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օբյեկտի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կոնսերվացման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ծագման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իր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միջոցներով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կատարել</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pt-BR"/>
        </w:rPr>
        <w:t>շխատանքը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դադարեցնելու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և</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շինարարությունը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կոնսերվացնելու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անհրաժեշտությունից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բխող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ողջամիտ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ծախսերը</w:t>
      </w:r>
      <w:r w:rsidRPr="0046416D">
        <w:rPr>
          <w:rFonts w:ascii="GHEA Grapalat" w:hAnsi="GHEA Grapalat" w:cs="Tahoma"/>
          <w:sz w:val="18"/>
          <w:szCs w:val="18"/>
          <w:lang w:val="es-ES"/>
        </w:rPr>
        <w:t>։</w:t>
      </w:r>
    </w:p>
    <w:p w14:paraId="1FFDB9D3"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sz w:val="18"/>
          <w:szCs w:val="18"/>
          <w:lang w:val="es-ES"/>
        </w:rPr>
        <w:t xml:space="preserve">3.4.8 </w:t>
      </w:r>
      <w:r w:rsidRPr="0046416D">
        <w:rPr>
          <w:rFonts w:ascii="GHEA Grapalat" w:hAnsi="GHEA Grapalat" w:cs="Sylfaen"/>
          <w:sz w:val="18"/>
          <w:szCs w:val="18"/>
          <w:lang w:val="hy-AM"/>
        </w:rPr>
        <w:t>Եթե</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շինարարական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ծրագրերի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արդյունքի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բաղադրիչի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երաշխիքային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ընթացքում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հայտ</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Arial"/>
          <w:sz w:val="18"/>
          <w:szCs w:val="18"/>
          <w:lang w:val="hy-AM"/>
        </w:rPr>
        <w:t xml:space="preserve"> </w:t>
      </w:r>
      <w:r w:rsidRPr="0046416D">
        <w:rPr>
          <w:rFonts w:ascii="GHEA Grapalat" w:hAnsi="GHEA Grapalat" w:cs="Arial"/>
          <w:sz w:val="18"/>
          <w:szCs w:val="18"/>
        </w:rPr>
        <w:t>եկել</w:t>
      </w:r>
      <w:r w:rsidRPr="0046416D">
        <w:rPr>
          <w:rFonts w:ascii="GHEA Grapalat" w:hAnsi="GHEA Grapalat"/>
          <w:sz w:val="18"/>
          <w:szCs w:val="18"/>
          <w:lang w:val="hy-AM"/>
        </w:rPr>
        <w:t xml:space="preserve"> </w:t>
      </w:r>
      <w:r w:rsidRPr="0046416D">
        <w:rPr>
          <w:rFonts w:ascii="GHEA Grapalat" w:hAnsi="GHEA Grapalat"/>
          <w:sz w:val="18"/>
          <w:szCs w:val="18"/>
        </w:rPr>
        <w:t>կատարված</w:t>
      </w:r>
      <w:r w:rsidRPr="0046416D">
        <w:rPr>
          <w:rFonts w:ascii="GHEA Grapalat" w:hAnsi="GHEA Grapalat"/>
          <w:sz w:val="18"/>
          <w:szCs w:val="18"/>
          <w:lang w:val="es-ES"/>
        </w:rPr>
        <w:t xml:space="preserve"> </w:t>
      </w:r>
      <w:r w:rsidRPr="0046416D">
        <w:rPr>
          <w:rFonts w:ascii="GHEA Grapalat" w:hAnsi="GHEA Grapalat"/>
          <w:sz w:val="18"/>
          <w:szCs w:val="18"/>
        </w:rPr>
        <w:t>աշխատանքի</w:t>
      </w:r>
      <w:r w:rsidRPr="0046416D">
        <w:rPr>
          <w:rFonts w:ascii="GHEA Grapalat" w:hAnsi="GHEA Grapalat"/>
          <w:sz w:val="18"/>
          <w:szCs w:val="18"/>
          <w:lang w:val="es-ES"/>
        </w:rPr>
        <w:t xml:space="preserve"> </w:t>
      </w:r>
      <w:r w:rsidRPr="0046416D">
        <w:rPr>
          <w:rFonts w:ascii="GHEA Grapalat" w:hAnsi="GHEA Grapalat" w:cs="Sylfaen"/>
          <w:sz w:val="18"/>
          <w:szCs w:val="18"/>
          <w:lang w:val="hy-AM"/>
        </w:rPr>
        <w:t>թերություններ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ապա</w:t>
      </w:r>
      <w:r w:rsidRPr="0046416D">
        <w:rPr>
          <w:rFonts w:ascii="GHEA Grapalat" w:hAnsi="GHEA Grapalat" w:cs="Arial"/>
          <w:sz w:val="18"/>
          <w:szCs w:val="18"/>
          <w:lang w:val="hy-AM"/>
        </w:rPr>
        <w:t xml:space="preserve"> </w:t>
      </w:r>
      <w:r w:rsidRPr="0046416D">
        <w:rPr>
          <w:rFonts w:ascii="GHEA Grapalat" w:hAnsi="GHEA Grapalat" w:cs="Sylfaen"/>
          <w:sz w:val="18"/>
          <w:szCs w:val="18"/>
        </w:rPr>
        <w:t>Կ</w:t>
      </w:r>
      <w:r w:rsidRPr="0046416D">
        <w:rPr>
          <w:rFonts w:ascii="GHEA Grapalat" w:hAnsi="GHEA Grapalat" w:cs="Sylfaen"/>
          <w:sz w:val="18"/>
          <w:szCs w:val="18"/>
          <w:lang w:val="hy-AM"/>
        </w:rPr>
        <w:t>ապալառուն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պարտավոր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հաշվին</w:t>
      </w:r>
      <w:r w:rsidRPr="0046416D">
        <w:rPr>
          <w:rFonts w:ascii="GHEA Grapalat" w:hAnsi="GHEA Grapalat" w:cs="Arial"/>
          <w:sz w:val="18"/>
          <w:szCs w:val="18"/>
          <w:lang w:val="hy-AM"/>
        </w:rPr>
        <w:t xml:space="preserve">, </w:t>
      </w:r>
      <w:r w:rsidRPr="0046416D">
        <w:rPr>
          <w:rFonts w:ascii="GHEA Grapalat" w:hAnsi="GHEA Grapalat" w:cs="Sylfaen"/>
          <w:sz w:val="18"/>
          <w:szCs w:val="18"/>
        </w:rPr>
        <w:t>Պ</w:t>
      </w:r>
      <w:r w:rsidRPr="0046416D">
        <w:rPr>
          <w:rFonts w:ascii="GHEA Grapalat" w:hAnsi="GHEA Grapalat" w:cs="Sylfaen"/>
          <w:sz w:val="18"/>
          <w:szCs w:val="18"/>
          <w:lang w:val="hy-AM"/>
        </w:rPr>
        <w:t>ատվիրատուի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ողջամիտ</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վերացնել</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թերությունները</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p>
    <w:p w14:paraId="63CE8853"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es-ES"/>
        </w:rPr>
        <w:t>3.4.9 Պ</w:t>
      </w:r>
      <w:r w:rsidRPr="0046416D">
        <w:rPr>
          <w:rFonts w:ascii="GHEA Grapalat" w:hAnsi="GHEA Grapalat" w:cs="Sylfaen"/>
          <w:sz w:val="18"/>
          <w:szCs w:val="18"/>
          <w:lang w:val="hy-AM"/>
        </w:rPr>
        <w:t>այմանագրով</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երաշխիքային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ժամկետ</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սահմանվում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ողջ</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ծավալով</w:t>
      </w:r>
      <w:r w:rsidRPr="0046416D">
        <w:rPr>
          <w:rFonts w:ascii="GHEA Grapalat" w:hAnsi="GHEA Grapalat" w:cs="Times Armenian"/>
          <w:sz w:val="18"/>
          <w:szCs w:val="18"/>
          <w:lang w:val="es-ES"/>
        </w:rPr>
        <w:t xml:space="preserve"> Ա</w:t>
      </w:r>
      <w:r w:rsidRPr="0046416D">
        <w:rPr>
          <w:rFonts w:ascii="GHEA Grapalat" w:hAnsi="GHEA Grapalat" w:cs="Sylfaen"/>
          <w:sz w:val="18"/>
          <w:szCs w:val="18"/>
          <w:lang w:val="hy-AM"/>
        </w:rPr>
        <w:t>շխատանքն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ընդունվելու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օրվան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հաջորդող</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օրվանից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hy-AM"/>
        </w:rPr>
        <w:t>հաշված</w:t>
      </w:r>
      <w:r w:rsidRPr="0046416D">
        <w:rPr>
          <w:rFonts w:ascii="GHEA Grapalat" w:hAnsi="GHEA Grapalat" w:cs="Sylfaen"/>
          <w:sz w:val="18"/>
          <w:szCs w:val="18"/>
          <w:lang w:val="es-ES"/>
        </w:rPr>
        <w:t xml:space="preserve"> ---------------- </w:t>
      </w:r>
      <w:r w:rsidRPr="0046416D">
        <w:rPr>
          <w:rFonts w:ascii="GHEA Grapalat" w:hAnsi="GHEA Grapalat" w:cs="Sylfaen"/>
          <w:sz w:val="18"/>
          <w:szCs w:val="18"/>
          <w:lang w:val="hy-AM"/>
        </w:rPr>
        <w:t xml:space="preserve">օր (առնվազն 365 օրացուցային օր)։ Եթե երաշխիքային ժամկետի ընթացքում ի հայտ են եկել </w:t>
      </w:r>
      <w:r w:rsidRPr="0046416D">
        <w:rPr>
          <w:rFonts w:ascii="GHEA Grapalat" w:hAnsi="GHEA Grapalat"/>
          <w:sz w:val="18"/>
          <w:szCs w:val="18"/>
          <w:lang w:val="hy-AM"/>
        </w:rPr>
        <w:t xml:space="preserve">կատարված Աշխատանքի </w:t>
      </w:r>
      <w:r w:rsidRPr="0046416D">
        <w:rPr>
          <w:rFonts w:ascii="GHEA Grapalat" w:hAnsi="GHEA Grapalat" w:cs="Sylfaen"/>
          <w:sz w:val="18"/>
          <w:szCs w:val="18"/>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46416D">
        <w:rPr>
          <w:rFonts w:ascii="GHEA Grapalat" w:hAnsi="GHEA Grapalat" w:cs="Sylfaen"/>
          <w:sz w:val="18"/>
          <w:szCs w:val="18"/>
          <w:vertAlign w:val="superscript"/>
          <w:lang w:val="hy-AM"/>
        </w:rPr>
        <w:t>2</w:t>
      </w:r>
      <w:r w:rsidR="004832A7" w:rsidRPr="0046416D">
        <w:rPr>
          <w:rFonts w:ascii="GHEA Grapalat" w:hAnsi="GHEA Grapalat" w:cs="Sylfaen"/>
          <w:sz w:val="18"/>
          <w:szCs w:val="18"/>
          <w:vertAlign w:val="superscript"/>
          <w:lang w:val="hy-AM"/>
        </w:rPr>
        <w:t>6</w:t>
      </w:r>
      <w:r w:rsidRPr="0046416D">
        <w:rPr>
          <w:rStyle w:val="FootnoteReference"/>
          <w:rFonts w:ascii="GHEA Grapalat" w:hAnsi="GHEA Grapalat" w:cs="Sylfaen"/>
          <w:color w:val="FFFFFF"/>
          <w:sz w:val="18"/>
          <w:szCs w:val="18"/>
          <w:lang w:val="hy-AM"/>
        </w:rPr>
        <w:footnoteReference w:id="8"/>
      </w:r>
    </w:p>
    <w:p w14:paraId="0550CC98" w14:textId="77777777" w:rsidR="00F02279" w:rsidRPr="0046416D" w:rsidRDefault="00F02279" w:rsidP="00F02279">
      <w:pPr>
        <w:tabs>
          <w:tab w:val="left" w:pos="1276"/>
        </w:tabs>
        <w:ind w:firstLine="720"/>
        <w:jc w:val="both"/>
        <w:rPr>
          <w:rFonts w:ascii="GHEA Grapalat" w:hAnsi="GHEA Grapalat" w:cs="Times Armenian"/>
          <w:sz w:val="18"/>
          <w:szCs w:val="18"/>
          <w:lang w:val="es-ES"/>
        </w:rPr>
      </w:pPr>
      <w:r w:rsidRPr="0046416D">
        <w:rPr>
          <w:rFonts w:ascii="GHEA Grapalat" w:hAnsi="GHEA Grapalat" w:cs="Times Armenian"/>
          <w:sz w:val="18"/>
          <w:szCs w:val="18"/>
          <w:lang w:val="es-ES"/>
        </w:rPr>
        <w:t xml:space="preserve">3.4.10 </w:t>
      </w:r>
      <w:r w:rsidRPr="0046416D">
        <w:rPr>
          <w:rFonts w:ascii="GHEA Grapalat" w:hAnsi="GHEA Grapalat" w:cs="Sylfaen"/>
          <w:sz w:val="18"/>
          <w:szCs w:val="18"/>
          <w:lang w:val="hy-AM"/>
        </w:rPr>
        <w:t>Կապալի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օբյեկտի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մասերի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կոնստրուկցիաներ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այլն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օգտագործվ</w:t>
      </w:r>
      <w:r w:rsidR="0019419E" w:rsidRPr="0046416D">
        <w:rPr>
          <w:rFonts w:ascii="GHEA Grapalat" w:hAnsi="GHEA Grapalat" w:cs="Sylfaen"/>
          <w:sz w:val="18"/>
          <w:szCs w:val="18"/>
          <w:lang w:val="hy-AM"/>
        </w:rPr>
        <w:t xml:space="preserve">ելիք </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նյութերի</w:t>
      </w:r>
      <w:r w:rsidRPr="0046416D">
        <w:rPr>
          <w:rFonts w:ascii="GHEA Grapalat" w:hAnsi="GHEA Grapalat" w:cs="Arial"/>
          <w:sz w:val="18"/>
          <w:szCs w:val="18"/>
          <w:lang w:val="hy-AM"/>
        </w:rPr>
        <w:t xml:space="preserve"> </w:t>
      </w:r>
      <w:r w:rsidR="0019419E" w:rsidRPr="0046416D">
        <w:rPr>
          <w:rFonts w:ascii="GHEA Grapalat" w:hAnsi="GHEA Grapalat" w:cs="Arial"/>
          <w:sz w:val="18"/>
          <w:szCs w:val="18"/>
          <w:lang w:val="hy-AM"/>
        </w:rPr>
        <w:t xml:space="preserve">և (կամ) սարքերի ու սարքավորումների </w:t>
      </w:r>
      <w:r w:rsidRPr="0046416D">
        <w:rPr>
          <w:rFonts w:ascii="GHEA Grapalat" w:hAnsi="GHEA Grapalat" w:cs="Sylfaen"/>
          <w:sz w:val="18"/>
          <w:szCs w:val="18"/>
          <w:lang w:val="hy-AM"/>
        </w:rPr>
        <w:t>երաշխիքային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ժամկետներին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ներկայացվող</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նվազագույն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պահանջները</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ներկայացված</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են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պայմանագրի</w:t>
      </w:r>
      <w:r w:rsidRPr="0046416D">
        <w:rPr>
          <w:rFonts w:ascii="GHEA Grapalat" w:hAnsi="GHEA Grapalat" w:cs="Times Armenian"/>
          <w:sz w:val="18"/>
          <w:szCs w:val="18"/>
          <w:lang w:val="es-ES"/>
        </w:rPr>
        <w:t xml:space="preserve"> N – </w:t>
      </w:r>
      <w:r w:rsidRPr="0046416D">
        <w:rPr>
          <w:rFonts w:ascii="GHEA Grapalat" w:hAnsi="GHEA Grapalat" w:cs="Sylfaen"/>
          <w:sz w:val="18"/>
          <w:szCs w:val="18"/>
          <w:lang w:val="pt-BR"/>
        </w:rPr>
        <w:t>Հավելվածում:</w:t>
      </w:r>
      <w:r w:rsidR="00952437" w:rsidRPr="0046416D">
        <w:rPr>
          <w:rFonts w:ascii="GHEA Grapalat" w:hAnsi="GHEA Grapalat" w:cs="Sylfaen"/>
          <w:sz w:val="18"/>
          <w:szCs w:val="18"/>
          <w:vertAlign w:val="superscript"/>
          <w:lang w:val="pt-BR"/>
        </w:rPr>
        <w:t>27</w:t>
      </w:r>
      <w:r w:rsidRPr="0046416D">
        <w:rPr>
          <w:rStyle w:val="FootnoteReference"/>
          <w:rFonts w:ascii="GHEA Grapalat" w:hAnsi="GHEA Grapalat" w:cs="Sylfaen"/>
          <w:color w:val="FFFFFF"/>
          <w:sz w:val="18"/>
          <w:szCs w:val="18"/>
          <w:lang w:val="pt-BR"/>
        </w:rPr>
        <w:footnoteReference w:id="9"/>
      </w:r>
      <w:r w:rsidRPr="0046416D">
        <w:rPr>
          <w:rFonts w:ascii="GHEA Grapalat" w:hAnsi="GHEA Grapalat" w:cs="Times Armenian"/>
          <w:color w:val="FFFFFF"/>
          <w:sz w:val="18"/>
          <w:szCs w:val="18"/>
          <w:lang w:val="es-ES"/>
        </w:rPr>
        <w:t xml:space="preserve"> </w:t>
      </w:r>
    </w:p>
    <w:p w14:paraId="07C5A10A" w14:textId="77777777" w:rsidR="00F02279" w:rsidRPr="0046416D" w:rsidRDefault="00F02279" w:rsidP="00F02279">
      <w:pPr>
        <w:tabs>
          <w:tab w:val="left" w:pos="1276"/>
        </w:tabs>
        <w:ind w:firstLine="720"/>
        <w:jc w:val="both"/>
        <w:rPr>
          <w:rFonts w:ascii="GHEA Grapalat" w:hAnsi="GHEA Grapalat"/>
          <w:sz w:val="18"/>
          <w:szCs w:val="18"/>
          <w:lang w:val="es-ES"/>
        </w:rPr>
      </w:pPr>
      <w:r w:rsidRPr="0046416D">
        <w:rPr>
          <w:rFonts w:ascii="GHEA Grapalat" w:hAnsi="GHEA Grapalat" w:cs="Times Armenian"/>
          <w:sz w:val="18"/>
          <w:szCs w:val="18"/>
          <w:lang w:val="es-ES"/>
        </w:rPr>
        <w:lastRenderedPageBreak/>
        <w:t xml:space="preserve">3.4.11 </w:t>
      </w:r>
      <w:r w:rsidR="0019419E" w:rsidRPr="0046416D">
        <w:rPr>
          <w:rFonts w:ascii="GHEA Grapalat" w:hAnsi="GHEA Grapalat" w:cs="Times Armenian"/>
          <w:sz w:val="18"/>
          <w:szCs w:val="18"/>
          <w:lang w:val="es-ES"/>
        </w:rPr>
        <w:t>Որակավորման և պ</w:t>
      </w:r>
      <w:r w:rsidRPr="0046416D">
        <w:rPr>
          <w:rFonts w:ascii="GHEA Grapalat" w:hAnsi="GHEA Grapalat" w:cs="Sylfaen"/>
          <w:sz w:val="18"/>
          <w:szCs w:val="18"/>
          <w:lang w:val="pt-BR"/>
        </w:rPr>
        <w:t>այմանագրի</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կատարման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ապահովման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գործողության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ընթացքում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լուծարման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կամ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սնանկացման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գործընթաց</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սկսելու</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դեպքում</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դրա</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մասին</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նախապես</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գրավոր</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տեղեկացնել</w:t>
      </w:r>
      <w:r w:rsidRPr="0046416D">
        <w:rPr>
          <w:rFonts w:ascii="GHEA Grapalat" w:hAnsi="GHEA Grapalat" w:cs="Times Armenian"/>
          <w:sz w:val="18"/>
          <w:szCs w:val="18"/>
          <w:lang w:val="es-ES"/>
        </w:rPr>
        <w:t xml:space="preserve"> </w:t>
      </w:r>
      <w:r w:rsidRPr="0046416D">
        <w:rPr>
          <w:rFonts w:ascii="GHEA Grapalat" w:hAnsi="GHEA Grapalat" w:cs="Sylfaen"/>
          <w:sz w:val="18"/>
          <w:szCs w:val="18"/>
          <w:lang w:val="pt-BR"/>
        </w:rPr>
        <w:t>Պատվիրատուին</w:t>
      </w:r>
      <w:r w:rsidRPr="0046416D">
        <w:rPr>
          <w:rFonts w:ascii="GHEA Grapalat" w:hAnsi="GHEA Grapalat" w:cs="Tahoma"/>
          <w:sz w:val="18"/>
          <w:szCs w:val="18"/>
          <w:lang w:val="es-ES"/>
        </w:rPr>
        <w:t>։</w:t>
      </w:r>
    </w:p>
    <w:p w14:paraId="43BFAA7D" w14:textId="77777777" w:rsidR="00F02279" w:rsidRPr="0046416D" w:rsidRDefault="00F02279" w:rsidP="00F02279">
      <w:pPr>
        <w:tabs>
          <w:tab w:val="left" w:pos="1276"/>
        </w:tabs>
        <w:ind w:firstLine="720"/>
        <w:jc w:val="both"/>
        <w:rPr>
          <w:rFonts w:ascii="GHEA Grapalat" w:hAnsi="GHEA Grapalat" w:cs="Sylfaen"/>
          <w:sz w:val="18"/>
          <w:szCs w:val="18"/>
          <w:u w:val="single"/>
          <w:lang w:val="es-ES"/>
        </w:rPr>
      </w:pPr>
    </w:p>
    <w:p w14:paraId="2AFC5D8B" w14:textId="77777777" w:rsidR="00F02279" w:rsidRPr="0046416D" w:rsidRDefault="00F02279" w:rsidP="00F02279">
      <w:pPr>
        <w:tabs>
          <w:tab w:val="left" w:pos="1276"/>
        </w:tabs>
        <w:ind w:firstLine="720"/>
        <w:jc w:val="both"/>
        <w:rPr>
          <w:rFonts w:ascii="GHEA Grapalat" w:hAnsi="GHEA Grapalat"/>
          <w:b/>
          <w:sz w:val="18"/>
          <w:szCs w:val="18"/>
          <w:lang w:val="es-ES"/>
        </w:rPr>
      </w:pPr>
      <w:r w:rsidRPr="0046416D">
        <w:rPr>
          <w:rFonts w:ascii="GHEA Grapalat" w:hAnsi="GHEA Grapalat"/>
          <w:b/>
          <w:sz w:val="18"/>
          <w:szCs w:val="18"/>
          <w:lang w:val="es-ES"/>
        </w:rPr>
        <w:t xml:space="preserve">4. </w:t>
      </w:r>
      <w:r w:rsidRPr="0046416D">
        <w:rPr>
          <w:rFonts w:ascii="GHEA Grapalat" w:hAnsi="GHEA Grapalat" w:cs="Sylfaen"/>
          <w:b/>
          <w:sz w:val="18"/>
          <w:szCs w:val="18"/>
          <w:lang w:val="pt-BR"/>
        </w:rPr>
        <w:t>ԱՇԽԱՏԱՆՔԻ</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ՀԱՆՁՆՄԱՆ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ԵՎ</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ԸՆԴՈՒՆՄԱՆ</w:t>
      </w:r>
      <w:r w:rsidRPr="0046416D">
        <w:rPr>
          <w:rFonts w:ascii="GHEA Grapalat" w:hAnsi="GHEA Grapalat" w:cs="Times Armenian"/>
          <w:b/>
          <w:sz w:val="18"/>
          <w:szCs w:val="18"/>
          <w:lang w:val="es-ES"/>
        </w:rPr>
        <w:t xml:space="preserve"> </w:t>
      </w:r>
      <w:r w:rsidRPr="0046416D">
        <w:rPr>
          <w:rFonts w:ascii="GHEA Grapalat" w:hAnsi="GHEA Grapalat" w:cs="Sylfaen"/>
          <w:b/>
          <w:sz w:val="18"/>
          <w:szCs w:val="18"/>
          <w:lang w:val="pt-BR"/>
        </w:rPr>
        <w:t>ԿԱՐԳԸ</w:t>
      </w:r>
    </w:p>
    <w:p w14:paraId="2E9D790F"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sz w:val="18"/>
          <w:szCs w:val="18"/>
          <w:lang w:val="es-ES"/>
        </w:rPr>
        <w:t>4</w:t>
      </w:r>
      <w:r w:rsidRPr="0046416D">
        <w:rPr>
          <w:rFonts w:ascii="GHEA Grapalat" w:hAnsi="GHEA Grapalat"/>
          <w:sz w:val="18"/>
          <w:szCs w:val="18"/>
          <w:lang w:val="hy-AM"/>
        </w:rPr>
        <w:t xml:space="preserve">.1 Կատարված աշխատանքը </w:t>
      </w:r>
      <w:r w:rsidRPr="0046416D">
        <w:rPr>
          <w:rFonts w:ascii="GHEA Grapalat" w:hAnsi="GHEA Grapalat" w:cs="Sylfaen"/>
          <w:sz w:val="18"/>
          <w:szCs w:val="18"/>
          <w:lang w:val="hy-AM"/>
        </w:rPr>
        <w:t>ընդունվում է Պատվիրատուի և Կա</w:t>
      </w:r>
      <w:r w:rsidRPr="0046416D">
        <w:rPr>
          <w:rFonts w:ascii="GHEA Grapalat" w:hAnsi="GHEA Grapalat" w:cs="Sylfaen"/>
          <w:sz w:val="18"/>
          <w:szCs w:val="18"/>
        </w:rPr>
        <w:t>պալառուի</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միջև հանձնման-ընդունման արձանագրության ստորագրմամբ: Աշխատանքը Պատվիրատուին հանձնելու փաստը ֆիքսվում է Պատվիրատուի և Կա</w:t>
      </w:r>
      <w:r w:rsidRPr="0046416D">
        <w:rPr>
          <w:rFonts w:ascii="GHEA Grapalat" w:hAnsi="GHEA Grapalat" w:cs="Sylfaen"/>
          <w:sz w:val="18"/>
          <w:szCs w:val="18"/>
        </w:rPr>
        <w:t>պալառուի</w:t>
      </w:r>
      <w:r w:rsidRPr="0046416D">
        <w:rPr>
          <w:rFonts w:ascii="GHEA Grapalat" w:hAnsi="GHEA Grapalat" w:cs="Sylfaen"/>
          <w:sz w:val="18"/>
          <w:szCs w:val="18"/>
          <w:lang w:val="es-ES"/>
        </w:rPr>
        <w:t xml:space="preserve"> </w:t>
      </w:r>
      <w:r w:rsidRPr="0046416D">
        <w:rPr>
          <w:rFonts w:ascii="GHEA Grapalat" w:hAnsi="GHEA Grapalat" w:cs="Sylfaen"/>
          <w:sz w:val="18"/>
          <w:szCs w:val="18"/>
          <w:lang w:val="hy-AM"/>
        </w:rPr>
        <w:t xml:space="preserve">միջև երկկողմ հաստատված փաստաթղթով՝ նշելով փաստաթղթի կազմման ամսաթիվը: </w:t>
      </w:r>
    </w:p>
    <w:p w14:paraId="6A3A0CF0"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_______ օրինակ (հավելված N 3): </w:t>
      </w:r>
    </w:p>
    <w:p w14:paraId="500F40E2"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ա) հարցի կարգավորման համար ձեռնարկում է նման իրավիճակի համար պայմանագրով նախատեսված միջոցները.</w:t>
      </w:r>
    </w:p>
    <w:p w14:paraId="4819AF65"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 բ) Կապալառուի նկատմամբ կիրառում է պայմանագրով նախատեսված պատասխանատվության միջոցներ։</w:t>
      </w:r>
    </w:p>
    <w:p w14:paraId="1C6A9A9F" w14:textId="77777777" w:rsidR="00ED321F" w:rsidRPr="0046416D" w:rsidRDefault="00ED321F" w:rsidP="00ED321F">
      <w:pPr>
        <w:ind w:firstLine="720"/>
        <w:jc w:val="both"/>
        <w:rPr>
          <w:rFonts w:ascii="GHEA Grapalat" w:hAnsi="GHEA Grapalat" w:cs="Sylfaen"/>
          <w:sz w:val="18"/>
          <w:szCs w:val="18"/>
          <w:lang w:val="hy-AM"/>
        </w:rPr>
      </w:pPr>
      <w:r w:rsidRPr="0046416D">
        <w:rPr>
          <w:rFonts w:ascii="GHEA Grapalat" w:hAnsi="GHEA Grapalat" w:cs="Sylfaen"/>
          <w:sz w:val="18"/>
          <w:szCs w:val="18"/>
          <w:lang w:val="hy-AM"/>
        </w:rPr>
        <w:t xml:space="preserve">4.3 Պատվիրատուն հանձնման-ընդունման արձանագրությունը ստանալու օրվան հաջորդող աշխատանքային օրվանից հաշված </w:t>
      </w:r>
      <w:r w:rsidRPr="0046416D">
        <w:rPr>
          <w:rFonts w:ascii="GHEA Grapalat" w:hAnsi="GHEA Grapalat" w:cs="Sylfaen"/>
          <w:sz w:val="18"/>
          <w:szCs w:val="18"/>
          <w:u w:val="single"/>
          <w:lang w:val="hy-AM"/>
        </w:rPr>
        <w:t xml:space="preserve">     </w:t>
      </w:r>
      <w:r w:rsidRPr="0046416D">
        <w:rPr>
          <w:rFonts w:ascii="GHEA Grapalat" w:hAnsi="GHEA Grapalat" w:cs="Sylfaen"/>
          <w:sz w:val="18"/>
          <w:szCs w:val="18"/>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46416D" w:rsidRDefault="00ED321F" w:rsidP="00ED321F">
      <w:pPr>
        <w:ind w:firstLine="720"/>
        <w:jc w:val="both"/>
        <w:rPr>
          <w:rFonts w:ascii="GHEA Grapalat" w:hAnsi="GHEA Grapalat" w:cs="Sylfaen"/>
          <w:b/>
          <w:sz w:val="18"/>
          <w:szCs w:val="18"/>
          <w:lang w:val="hy-AM"/>
        </w:rPr>
      </w:pPr>
      <w:r w:rsidRPr="0046416D">
        <w:rPr>
          <w:rFonts w:ascii="GHEA Grapalat" w:hAnsi="GHEA Grapalat" w:cs="Sylfaen"/>
          <w:sz w:val="18"/>
          <w:szCs w:val="18"/>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46416D">
        <w:rPr>
          <w:rFonts w:ascii="GHEA Grapalat" w:hAnsi="GHEA Grapalat" w:cs="Sylfaen"/>
          <w:sz w:val="18"/>
          <w:szCs w:val="18"/>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46416D">
        <w:rPr>
          <w:rFonts w:ascii="GHEA Grapalat" w:hAnsi="GHEA Grapalat" w:cs="Sylfaen"/>
          <w:sz w:val="18"/>
          <w:szCs w:val="18"/>
          <w:lang w:val="hy-AM"/>
        </w:rPr>
        <w:softHyphen/>
        <w:t>գրությունը:</w:t>
      </w:r>
    </w:p>
    <w:p w14:paraId="50A3DE79" w14:textId="77777777" w:rsidR="00F02279" w:rsidRPr="0046416D" w:rsidRDefault="00F02279" w:rsidP="00F02279">
      <w:pPr>
        <w:ind w:firstLine="720"/>
        <w:jc w:val="both"/>
        <w:rPr>
          <w:rFonts w:ascii="GHEA Grapalat" w:hAnsi="GHEA Grapalat" w:cs="Times Armenian"/>
          <w:sz w:val="18"/>
          <w:szCs w:val="18"/>
          <w:lang w:val="hy-AM"/>
        </w:rPr>
      </w:pPr>
      <w:r w:rsidRPr="0046416D">
        <w:rPr>
          <w:rFonts w:ascii="GHEA Grapalat" w:hAnsi="GHEA Grapalat"/>
          <w:sz w:val="18"/>
          <w:szCs w:val="18"/>
          <w:lang w:val="hy-AM"/>
        </w:rPr>
        <w:t>4.</w:t>
      </w:r>
      <w:r w:rsidRPr="0046416D">
        <w:rPr>
          <w:rFonts w:ascii="GHEA Grapalat" w:hAnsi="GHEA Grapalat"/>
          <w:sz w:val="18"/>
          <w:szCs w:val="18"/>
          <w:lang w:val="pt-BR"/>
        </w:rPr>
        <w:t>5</w:t>
      </w:r>
      <w:r w:rsidRPr="0046416D">
        <w:rPr>
          <w:rFonts w:ascii="GHEA Grapalat" w:hAnsi="GHEA Grapalat"/>
          <w:sz w:val="18"/>
          <w:szCs w:val="18"/>
          <w:lang w:val="hy-AM"/>
        </w:rPr>
        <w:tab/>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առանձին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տեսակի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փուլերի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ծավալների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արդյունքները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նախագծանախահաշվային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փաստաթղթերին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չհամապատասխանելու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երկկողմ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ակտ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թվարկելով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թերությունների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վերացման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լրացուցիչ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ժամկետները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սահմաններում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լրացուցիչ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անհրաժեշտ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աշխատանքներ</w:t>
      </w:r>
      <w:r w:rsidRPr="0046416D">
        <w:rPr>
          <w:rFonts w:ascii="GHEA Grapalat" w:hAnsi="GHEA Grapalat" w:cs="Tahoma"/>
          <w:sz w:val="18"/>
          <w:szCs w:val="18"/>
          <w:lang w:val="hy-AM"/>
        </w:rPr>
        <w:t>։</w:t>
      </w:r>
    </w:p>
    <w:p w14:paraId="399AA744" w14:textId="77777777" w:rsidR="00F02279" w:rsidRPr="0046416D" w:rsidRDefault="00F02279" w:rsidP="00F02279">
      <w:pPr>
        <w:pStyle w:val="norm"/>
        <w:spacing w:line="240" w:lineRule="auto"/>
        <w:ind w:firstLine="0"/>
        <w:rPr>
          <w:rFonts w:ascii="GHEA Grapalat" w:hAnsi="GHEA Grapalat"/>
          <w:spacing w:val="-8"/>
          <w:sz w:val="18"/>
          <w:szCs w:val="18"/>
          <w:lang w:val="pt-BR"/>
        </w:rPr>
      </w:pPr>
      <w:r w:rsidRPr="0046416D">
        <w:rPr>
          <w:rFonts w:ascii="GHEA Grapalat" w:hAnsi="GHEA Grapalat" w:cs="Sylfaen"/>
          <w:sz w:val="18"/>
          <w:szCs w:val="18"/>
          <w:lang w:val="hy-AM"/>
        </w:rPr>
        <w:t xml:space="preserve">         4.6 Աշխատանքն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ընդունելիս կիրառվում են նաև հետևյալ պայմանները`</w:t>
      </w:r>
      <w:r w:rsidRPr="0046416D">
        <w:rPr>
          <w:rFonts w:ascii="GHEA Grapalat" w:hAnsi="GHEA Grapalat"/>
          <w:spacing w:val="-8"/>
          <w:sz w:val="18"/>
          <w:szCs w:val="18"/>
          <w:lang w:val="pt-BR"/>
        </w:rPr>
        <w:t xml:space="preserve"> </w:t>
      </w:r>
    </w:p>
    <w:p w14:paraId="7D0FB756"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1) </w:t>
      </w:r>
      <w:r w:rsidRPr="0046416D">
        <w:rPr>
          <w:rFonts w:ascii="GHEA Grapalat" w:hAnsi="GHEA Grapalat" w:cs="Sylfaen"/>
          <w:sz w:val="18"/>
          <w:szCs w:val="18"/>
        </w:rPr>
        <w:t>Կ</w:t>
      </w:r>
      <w:r w:rsidRPr="0046416D">
        <w:rPr>
          <w:rFonts w:ascii="GHEA Grapalat" w:hAnsi="GHEA Grapalat" w:cs="Sylfaen"/>
          <w:sz w:val="18"/>
          <w:szCs w:val="18"/>
          <w:lang w:val="hy-AM"/>
        </w:rPr>
        <w:t xml:space="preserve">ապալառուի կողմից շինարարության ավարտի մասին տեղեկություն ստանալուց հետո </w:t>
      </w:r>
      <w:r w:rsidRPr="0046416D">
        <w:rPr>
          <w:rFonts w:ascii="GHEA Grapalat" w:hAnsi="GHEA Grapalat" w:cs="Sylfaen"/>
          <w:sz w:val="18"/>
          <w:szCs w:val="18"/>
        </w:rPr>
        <w:t>Պ</w:t>
      </w:r>
      <w:r w:rsidRPr="0046416D">
        <w:rPr>
          <w:rFonts w:ascii="GHEA Grapalat" w:hAnsi="GHEA Grapalat" w:cs="Sylfaen"/>
          <w:sz w:val="18"/>
          <w:szCs w:val="18"/>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բ. չի համապատասխանում պայմանագրի պայմաններին, ապա արձանագրություն չի ստորագրվում.</w:t>
      </w:r>
    </w:p>
    <w:p w14:paraId="52477C42" w14:textId="77777777" w:rsidR="00F02279" w:rsidRPr="0046416D" w:rsidRDefault="00F02279" w:rsidP="00F02279">
      <w:pPr>
        <w:pStyle w:val="norm"/>
        <w:spacing w:line="240" w:lineRule="auto"/>
        <w:rPr>
          <w:rFonts w:ascii="GHEA Grapalat" w:hAnsi="GHEA Grapalat" w:cs="Sylfaen"/>
          <w:sz w:val="18"/>
          <w:szCs w:val="18"/>
          <w:lang w:val="hy-AM"/>
        </w:rPr>
      </w:pPr>
      <w:r w:rsidRPr="0046416D">
        <w:rPr>
          <w:rFonts w:ascii="GHEA Grapalat" w:hAnsi="GHEA Grapalat" w:cs="Sylfaen"/>
          <w:sz w:val="18"/>
          <w:szCs w:val="18"/>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46416D" w:rsidRDefault="00F02279" w:rsidP="00F02279">
      <w:pPr>
        <w:tabs>
          <w:tab w:val="left" w:pos="1276"/>
        </w:tabs>
        <w:ind w:firstLine="720"/>
        <w:jc w:val="both"/>
        <w:rPr>
          <w:rFonts w:ascii="GHEA Grapalat" w:hAnsi="GHEA Grapalat"/>
          <w:sz w:val="18"/>
          <w:szCs w:val="18"/>
          <w:lang w:val="hy-AM"/>
        </w:rPr>
      </w:pPr>
    </w:p>
    <w:p w14:paraId="37F3CF72"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5. </w:t>
      </w:r>
      <w:r w:rsidRPr="0046416D">
        <w:rPr>
          <w:rFonts w:ascii="GHEA Grapalat" w:hAnsi="GHEA Grapalat" w:cs="Sylfaen"/>
          <w:b/>
          <w:sz w:val="18"/>
          <w:szCs w:val="18"/>
          <w:lang w:val="hy-AM"/>
        </w:rPr>
        <w:t>ԱՇԽԱՏԱՆՔԻ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ԳԻՆԸ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ԵՎ</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ՎԱՐՁԱՏՐՈՒԹՅՈՒՆԸ</w:t>
      </w:r>
    </w:p>
    <w:p w14:paraId="1F6A0855" w14:textId="77777777" w:rsidR="00F02279" w:rsidRPr="0046416D" w:rsidRDefault="00F02279" w:rsidP="00F02279">
      <w:pPr>
        <w:tabs>
          <w:tab w:val="left" w:pos="1276"/>
        </w:tabs>
        <w:ind w:firstLine="720"/>
        <w:jc w:val="both"/>
        <w:rPr>
          <w:rFonts w:ascii="GHEA Grapalat" w:hAnsi="GHEA Grapalat"/>
          <w:sz w:val="18"/>
          <w:szCs w:val="18"/>
          <w:lang w:val="hy-AM"/>
        </w:rPr>
      </w:pPr>
    </w:p>
    <w:p w14:paraId="41CE5608"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5.1 Սույն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ընդհանուր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ներառում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իրականացվող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բոլոր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ծախսերը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ընդ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որում</w:t>
      </w:r>
      <w:r w:rsidRPr="0046416D">
        <w:rPr>
          <w:rFonts w:ascii="GHEA Grapalat" w:hAnsi="GHEA Grapalat" w:cs="Times Armenian"/>
          <w:sz w:val="18"/>
          <w:szCs w:val="18"/>
          <w:lang w:val="hy-AM"/>
        </w:rPr>
        <w:t xml:space="preserve">` </w:t>
      </w:r>
    </w:p>
    <w:p w14:paraId="23C750BE"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    1-</w:t>
      </w:r>
      <w:r w:rsidRPr="0046416D">
        <w:rPr>
          <w:rFonts w:ascii="GHEA Grapalat" w:hAnsi="GHEA Grapalat" w:cs="Sylfaen"/>
          <w:sz w:val="18"/>
          <w:szCs w:val="18"/>
          <w:lang w:val="hy-AM"/>
        </w:rPr>
        <w:t>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չափաբաժին</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Pr="0046416D">
        <w:rPr>
          <w:rFonts w:ascii="GHEA Grapalat" w:hAnsi="GHEA Grapalat" w:cs="Tahoma"/>
          <w:sz w:val="18"/>
          <w:szCs w:val="18"/>
          <w:lang w:val="hy-AM"/>
        </w:rPr>
        <w:t>։</w:t>
      </w:r>
    </w:p>
    <w:p w14:paraId="307148B7"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Times Armenian"/>
          <w:sz w:val="18"/>
          <w:szCs w:val="18"/>
          <w:lang w:val="hy-AM"/>
        </w:rPr>
        <w:t xml:space="preserve">     ------------------------------------------------------------------------------------------------------------------</w:t>
      </w:r>
    </w:p>
    <w:p w14:paraId="04FF5718"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    n-</w:t>
      </w:r>
      <w:r w:rsidRPr="0046416D">
        <w:rPr>
          <w:rFonts w:ascii="GHEA Grapalat" w:hAnsi="GHEA Grapalat" w:cs="Sylfaen"/>
          <w:sz w:val="18"/>
          <w:szCs w:val="18"/>
          <w:lang w:val="hy-AM"/>
        </w:rPr>
        <w:t>րդ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չափաբաժին</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որից</w:t>
      </w:r>
      <w:r w:rsidRPr="0046416D">
        <w:rPr>
          <w:rFonts w:ascii="GHEA Grapalat" w:hAnsi="GHEA Grapalat" w:cs="Times Armenian"/>
          <w:sz w:val="18"/>
          <w:szCs w:val="18"/>
          <w:lang w:val="hy-AM"/>
        </w:rPr>
        <w:t xml:space="preserve">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ԱԱՀ</w:t>
      </w:r>
      <w:r w:rsidRPr="0046416D">
        <w:rPr>
          <w:rFonts w:ascii="GHEA Grapalat" w:hAnsi="GHEA Grapalat" w:cs="Times Armenian"/>
          <w:sz w:val="18"/>
          <w:szCs w:val="18"/>
          <w:lang w:val="hy-AM"/>
        </w:rPr>
        <w:t>-</w:t>
      </w:r>
      <w:r w:rsidRPr="0046416D">
        <w:rPr>
          <w:rFonts w:ascii="GHEA Grapalat" w:hAnsi="GHEA Grapalat" w:cs="Sylfaen"/>
          <w:sz w:val="18"/>
          <w:szCs w:val="18"/>
          <w:lang w:val="hy-AM"/>
        </w:rPr>
        <w:t>ն:</w:t>
      </w:r>
      <w:r w:rsidR="00FF75B6" w:rsidRPr="0046416D">
        <w:rPr>
          <w:rFonts w:ascii="GHEA Grapalat" w:hAnsi="GHEA Grapalat" w:cs="Sylfaen"/>
          <w:sz w:val="18"/>
          <w:szCs w:val="18"/>
          <w:vertAlign w:val="superscript"/>
          <w:lang w:val="hy-AM"/>
        </w:rPr>
        <w:t>28</w:t>
      </w:r>
    </w:p>
    <w:p w14:paraId="52BCF98D" w14:textId="18CB1511"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 xml:space="preserve">5.1.1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գնից</w:t>
      </w:r>
      <w:r w:rsidRPr="0046416D">
        <w:rPr>
          <w:rFonts w:ascii="GHEA Grapalat" w:hAnsi="GHEA Grapalat" w:cs="Times Armenian"/>
          <w:sz w:val="18"/>
          <w:szCs w:val="18"/>
          <w:lang w:val="hy-AM"/>
        </w:rPr>
        <w:t xml:space="preserve">` մինչև ----------- (--------------------------)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դրամը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փոխանցում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բանկային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որպես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կանխավճար</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44FE0CD4" w14:textId="77777777" w:rsidR="0034164E" w:rsidRPr="0046416D" w:rsidRDefault="0034164E" w:rsidP="0034164E">
      <w:pPr>
        <w:tabs>
          <w:tab w:val="left" w:pos="1276"/>
        </w:tabs>
        <w:ind w:firstLine="720"/>
        <w:jc w:val="both"/>
        <w:rPr>
          <w:rFonts w:ascii="GHEA Grapalat" w:hAnsi="GHEA Grapalat" w:cs="Times Armenian"/>
          <w:sz w:val="18"/>
          <w:szCs w:val="18"/>
          <w:lang w:val="hy-AM"/>
        </w:rPr>
      </w:pPr>
      <w:r w:rsidRPr="0046416D">
        <w:rPr>
          <w:rFonts w:ascii="GHEA Grapalat" w:hAnsi="GHEA Grapalat" w:cs="Times Armenian"/>
          <w:sz w:val="18"/>
          <w:szCs w:val="18"/>
          <w:lang w:val="hy-AM"/>
        </w:rPr>
        <w:t>Ընդ որում կանխավճար հատկացվում է, եթե Կապալառուն ամբողջությամբ ապահովում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36BE7B27"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lastRenderedPageBreak/>
        <w:t>Կանխավճարի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մարումն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իրականացվում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հանձնման-ընդունման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արձանագրությունների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վրա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կատարվող</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վճարումներից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նվազեցումներ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պահումներ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ձևով</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0019419E" w:rsidRPr="0046416D">
        <w:rPr>
          <w:rFonts w:ascii="GHEA Grapalat" w:hAnsi="GHEA Grapalat" w:cs="Times Armenian"/>
          <w:sz w:val="18"/>
          <w:szCs w:val="18"/>
          <w:lang w:val="hy-AM"/>
        </w:rPr>
        <w:t>Ընդ որում մինչև կանխավճարի ամբողջական մարումը, Կապալառուին վճարումներ չեն կատարվում</w:t>
      </w:r>
      <w:r w:rsidRPr="0046416D">
        <w:rPr>
          <w:rFonts w:ascii="GHEA Grapalat" w:hAnsi="GHEA Grapalat" w:cs="Sylfaen"/>
          <w:sz w:val="18"/>
          <w:szCs w:val="18"/>
          <w:lang w:val="hy-AM"/>
        </w:rPr>
        <w:t>:</w:t>
      </w:r>
      <w:r w:rsidR="00383A89" w:rsidRPr="0046416D">
        <w:rPr>
          <w:rFonts w:ascii="GHEA Grapalat" w:hAnsi="GHEA Grapalat" w:cs="Sylfaen"/>
          <w:sz w:val="18"/>
          <w:szCs w:val="18"/>
          <w:vertAlign w:val="superscript"/>
          <w:lang w:val="hy-AM"/>
        </w:rPr>
        <w:t>29</w:t>
      </w:r>
      <w:r w:rsidRPr="0046416D">
        <w:rPr>
          <w:rStyle w:val="FootnoteReference"/>
          <w:rFonts w:ascii="GHEA Grapalat" w:hAnsi="GHEA Grapalat" w:cs="Sylfaen"/>
          <w:color w:val="FFFFFF"/>
          <w:sz w:val="18"/>
          <w:szCs w:val="18"/>
          <w:lang w:val="hy-AM"/>
        </w:rPr>
        <w:footnoteReference w:id="10"/>
      </w:r>
      <w:r w:rsidRPr="0046416D">
        <w:rPr>
          <w:rFonts w:ascii="GHEA Grapalat" w:hAnsi="GHEA Grapalat"/>
          <w:sz w:val="18"/>
          <w:szCs w:val="18"/>
          <w:lang w:val="hy-AM"/>
        </w:rPr>
        <w:t xml:space="preserve"> </w:t>
      </w:r>
    </w:p>
    <w:p w14:paraId="44875458" w14:textId="77777777" w:rsidR="00F02279" w:rsidRPr="0046416D" w:rsidRDefault="00F02279" w:rsidP="00F02279">
      <w:pPr>
        <w:tabs>
          <w:tab w:val="num" w:pos="0"/>
          <w:tab w:val="left" w:pos="720"/>
          <w:tab w:val="num" w:pos="900"/>
        </w:tabs>
        <w:jc w:val="both"/>
        <w:rPr>
          <w:rFonts w:ascii="GHEA Grapalat" w:hAnsi="GHEA Grapalat"/>
          <w:sz w:val="18"/>
          <w:szCs w:val="18"/>
          <w:lang w:val="hy-AM"/>
        </w:rPr>
      </w:pPr>
      <w:r w:rsidRPr="0046416D">
        <w:rPr>
          <w:rFonts w:ascii="GHEA Grapalat" w:hAnsi="GHEA Grapalat" w:cs="Sylfaen"/>
          <w:sz w:val="18"/>
          <w:szCs w:val="18"/>
          <w:lang w:val="hy-AM"/>
        </w:rPr>
        <w:t xml:space="preserve">        </w:t>
      </w:r>
      <w:r w:rsidRPr="0046416D">
        <w:rPr>
          <w:rFonts w:ascii="GHEA Grapalat" w:hAnsi="GHEA Grapalat"/>
          <w:sz w:val="18"/>
          <w:szCs w:val="18"/>
          <w:lang w:val="hy-AM"/>
        </w:rPr>
        <w:t xml:space="preserve">5.2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չունի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ավելացնելու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իսկ</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նվազեցնելու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գինը</w:t>
      </w:r>
      <w:r w:rsidRPr="0046416D">
        <w:rPr>
          <w:rFonts w:ascii="GHEA Grapalat" w:hAnsi="GHEA Grapalat" w:cs="Tahoma"/>
          <w:sz w:val="18"/>
          <w:szCs w:val="18"/>
          <w:lang w:val="hy-AM"/>
        </w:rPr>
        <w:t>։</w:t>
      </w:r>
    </w:p>
    <w:p w14:paraId="761CC7E0" w14:textId="492CD648" w:rsidR="0034164E" w:rsidRPr="0046416D" w:rsidRDefault="00F02279" w:rsidP="00F02279">
      <w:pPr>
        <w:tabs>
          <w:tab w:val="num" w:pos="0"/>
          <w:tab w:val="left" w:pos="720"/>
          <w:tab w:val="num" w:pos="900"/>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5.3</w:t>
      </w:r>
      <w:r w:rsidRPr="0046416D">
        <w:rPr>
          <w:rFonts w:ascii="GHEA Grapalat" w:hAnsi="GHEA Grapalat" w:cs="Sylfaen"/>
          <w:sz w:val="18"/>
          <w:szCs w:val="18"/>
          <w:lang w:val="hy-AM"/>
        </w:rPr>
        <w:tab/>
        <w:t xml:space="preserve"> Պատվիրատուն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ա</w:t>
      </w:r>
      <w:r w:rsidRPr="0046416D">
        <w:rPr>
          <w:rFonts w:ascii="GHEA Grapalat" w:hAnsi="GHEA Grapalat" w:cs="Sylfaen"/>
          <w:sz w:val="18"/>
          <w:szCs w:val="18"/>
          <w:lang w:val="hy-AM"/>
        </w:rPr>
        <w:t>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303B2222" w14:textId="1ABC3C7C" w:rsidR="0034164E" w:rsidRPr="0046416D" w:rsidRDefault="00FF0D1D" w:rsidP="0034164E">
      <w:pPr>
        <w:tabs>
          <w:tab w:val="num" w:pos="0"/>
          <w:tab w:val="left" w:pos="720"/>
          <w:tab w:val="num" w:pos="900"/>
        </w:tabs>
        <w:jc w:val="both"/>
        <w:rPr>
          <w:rFonts w:ascii="GHEA Grapalat" w:hAnsi="GHEA Grapalat"/>
          <w:sz w:val="18"/>
          <w:szCs w:val="18"/>
          <w:lang w:val="hy-AM"/>
        </w:rPr>
      </w:pPr>
      <w:r w:rsidRPr="0046416D">
        <w:rPr>
          <w:rFonts w:ascii="GHEA Grapalat" w:hAnsi="GHEA Grapalat"/>
          <w:sz w:val="18"/>
          <w:szCs w:val="18"/>
          <w:lang w:val="hy-AM"/>
        </w:rPr>
        <w:tab/>
      </w:r>
      <w:r w:rsidR="0034164E" w:rsidRPr="0046416D">
        <w:rPr>
          <w:rFonts w:ascii="GHEA Grapalat" w:hAnsi="GHEA Grapalat"/>
          <w:sz w:val="18"/>
          <w:szCs w:val="18"/>
          <w:lang w:val="hy-AM"/>
        </w:rPr>
        <w:t>Ընդ որում սույն պայմանագրի շրջանակում կատարված և Պատվիրատուին ներկայացված աշխատանքի  արդյունքի ընդունումն իրականացվում է, եթե Կապալառուն ամբողջությամբ ապահովել է շինարարության կազմակերպման նախագծով աշխատանքների մեկնարկման փուլում նախատեսված միջոցառումները (շինհրապարակի կազմակերպումը), որը պետք է գրավոր հավաստված լինի  տվյալ օբյեկտի տեխնիկական հսկողությունն իրականացնող՝ Պատվիրատուի հետ պայմանագիր կնքած կազմակերպության կողմից:</w:t>
      </w:r>
    </w:p>
    <w:p w14:paraId="58257660" w14:textId="77777777" w:rsidR="0034164E" w:rsidRPr="0046416D" w:rsidRDefault="0034164E" w:rsidP="00F02279">
      <w:pPr>
        <w:tabs>
          <w:tab w:val="num" w:pos="0"/>
          <w:tab w:val="left" w:pos="720"/>
          <w:tab w:val="num" w:pos="900"/>
        </w:tabs>
        <w:jc w:val="both"/>
        <w:rPr>
          <w:rFonts w:ascii="GHEA Grapalat" w:hAnsi="GHEA Grapalat" w:cs="Sylfaen"/>
          <w:sz w:val="18"/>
          <w:szCs w:val="18"/>
          <w:lang w:val="hy-AM"/>
        </w:rPr>
      </w:pPr>
    </w:p>
    <w:p w14:paraId="16BB9142" w14:textId="4A9FF8E8" w:rsidR="00F02279" w:rsidRPr="0046416D" w:rsidRDefault="00F02279" w:rsidP="00F02279">
      <w:pPr>
        <w:tabs>
          <w:tab w:val="num" w:pos="0"/>
          <w:tab w:val="left" w:pos="720"/>
          <w:tab w:val="num" w:pos="900"/>
        </w:tabs>
        <w:jc w:val="both"/>
        <w:rPr>
          <w:rFonts w:ascii="GHEA Grapalat" w:hAnsi="GHEA Grapalat" w:cs="Sylfaen"/>
          <w:sz w:val="18"/>
          <w:szCs w:val="18"/>
          <w:lang w:val="hy-AM"/>
        </w:rPr>
      </w:pPr>
      <w:r w:rsidRPr="0046416D">
        <w:rPr>
          <w:rFonts w:ascii="GHEA Grapalat" w:hAnsi="GHEA Grapalat" w:cs="Sylfaen"/>
          <w:sz w:val="18"/>
          <w:szCs w:val="18"/>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46416D">
        <w:rPr>
          <w:rFonts w:ascii="GHEA Grapalat" w:hAnsi="GHEA Grapalat" w:cs="Sylfaen"/>
          <w:sz w:val="18"/>
          <w:szCs w:val="18"/>
          <w:lang w:val="hy-AM"/>
        </w:rPr>
        <w:t>--</w:t>
      </w:r>
      <w:r w:rsidRPr="0046416D">
        <w:rPr>
          <w:rFonts w:ascii="GHEA Grapalat" w:hAnsi="GHEA Grapalat" w:cs="Sylfaen"/>
          <w:sz w:val="18"/>
          <w:szCs w:val="18"/>
          <w:lang w:val="hy-AM"/>
        </w:rPr>
        <w:t xml:space="preserve">-ը։ </w:t>
      </w:r>
    </w:p>
    <w:p w14:paraId="34C049EC" w14:textId="77777777" w:rsidR="006030D7" w:rsidRPr="0046416D" w:rsidRDefault="006030D7" w:rsidP="006030D7">
      <w:pPr>
        <w:ind w:firstLine="709"/>
        <w:jc w:val="both"/>
        <w:rPr>
          <w:rFonts w:ascii="GHEA Grapalat" w:hAnsi="GHEA Grapalat"/>
          <w:sz w:val="18"/>
          <w:szCs w:val="18"/>
          <w:lang w:val="hy-AM"/>
        </w:rPr>
      </w:pPr>
      <w:r w:rsidRPr="0046416D">
        <w:rPr>
          <w:rFonts w:ascii="GHEA Grapalat" w:hAnsi="GHEA Grapalat"/>
          <w:sz w:val="18"/>
          <w:szCs w:val="18"/>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46416D">
        <w:rPr>
          <w:rFonts w:ascii="GHEA Grapalat" w:hAnsi="GHEA Grapalat"/>
          <w:sz w:val="18"/>
          <w:szCs w:val="18"/>
          <w:vertAlign w:val="superscript"/>
          <w:lang w:val="hy-AM"/>
        </w:rPr>
        <w:t>28.1</w:t>
      </w:r>
      <w:r w:rsidRPr="0046416D">
        <w:rPr>
          <w:rFonts w:ascii="GHEA Grapalat" w:hAnsi="GHEA Grapalat"/>
          <w:sz w:val="18"/>
          <w:szCs w:val="18"/>
          <w:lang w:val="hy-AM"/>
        </w:rPr>
        <w:t>:</w:t>
      </w:r>
    </w:p>
    <w:p w14:paraId="4FE0BE5F" w14:textId="77777777" w:rsidR="006030D7" w:rsidRPr="0046416D" w:rsidRDefault="006030D7" w:rsidP="00F02279">
      <w:pPr>
        <w:tabs>
          <w:tab w:val="num" w:pos="0"/>
          <w:tab w:val="left" w:pos="720"/>
          <w:tab w:val="num" w:pos="900"/>
        </w:tabs>
        <w:jc w:val="both"/>
        <w:rPr>
          <w:rFonts w:ascii="GHEA Grapalat" w:hAnsi="GHEA Grapalat" w:cs="Times Armenian"/>
          <w:sz w:val="18"/>
          <w:szCs w:val="18"/>
          <w:lang w:val="hy-AM"/>
        </w:rPr>
      </w:pPr>
    </w:p>
    <w:p w14:paraId="7BF421F8" w14:textId="77777777" w:rsidR="00F02279" w:rsidRPr="0046416D" w:rsidRDefault="00F02279" w:rsidP="00F02279">
      <w:pPr>
        <w:tabs>
          <w:tab w:val="left" w:pos="1276"/>
        </w:tabs>
        <w:ind w:firstLine="720"/>
        <w:jc w:val="both"/>
        <w:rPr>
          <w:rFonts w:ascii="GHEA Grapalat" w:hAnsi="GHEA Grapalat" w:cs="Sylfaen"/>
          <w:sz w:val="18"/>
          <w:szCs w:val="18"/>
          <w:lang w:val="hy-AM"/>
        </w:rPr>
      </w:pPr>
    </w:p>
    <w:p w14:paraId="5FC810AB"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6. </w:t>
      </w:r>
      <w:r w:rsidRPr="0046416D">
        <w:rPr>
          <w:rFonts w:ascii="GHEA Grapalat" w:hAnsi="GHEA Grapalat" w:cs="Sylfaen"/>
          <w:b/>
          <w:sz w:val="18"/>
          <w:szCs w:val="18"/>
          <w:lang w:val="hy-AM"/>
        </w:rPr>
        <w:t>ԿՈՂՄԵՐԻ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ՊԱՏԱՍԽԱՆԱՏՎՈՒԹՅՈՒՆԸ</w:t>
      </w:r>
    </w:p>
    <w:p w14:paraId="1934476A"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6.1</w:t>
      </w:r>
      <w:r w:rsidRPr="0046416D">
        <w:rPr>
          <w:rFonts w:ascii="GHEA Grapalat" w:hAnsi="GHEA Grapalat"/>
          <w:sz w:val="18"/>
          <w:szCs w:val="18"/>
          <w:lang w:val="hy-AM"/>
        </w:rPr>
        <w:tab/>
      </w:r>
      <w:r w:rsidRPr="0046416D">
        <w:rPr>
          <w:rFonts w:ascii="GHEA Grapalat" w:hAnsi="GHEA Grapalat" w:cs="Sylfaen"/>
          <w:sz w:val="18"/>
          <w:szCs w:val="18"/>
          <w:lang w:val="hy-AM"/>
        </w:rPr>
        <w:t>Կապալառուն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որակի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1.3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ներառյալ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օրացուցային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գրաֆիկը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պահպանման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ahoma"/>
          <w:sz w:val="18"/>
          <w:szCs w:val="18"/>
          <w:lang w:val="hy-AM"/>
        </w:rPr>
        <w:t>։</w:t>
      </w:r>
    </w:p>
    <w:p w14:paraId="05A47871" w14:textId="23324E32"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sz w:val="18"/>
          <w:szCs w:val="18"/>
          <w:lang w:val="hy-AM"/>
        </w:rPr>
        <w:t>6.2</w:t>
      </w:r>
      <w:r w:rsidRPr="0046416D">
        <w:rPr>
          <w:rFonts w:ascii="GHEA Grapalat" w:hAnsi="GHEA Grapalat"/>
          <w:sz w:val="18"/>
          <w:szCs w:val="18"/>
          <w:lang w:val="hy-AM"/>
        </w:rPr>
        <w:tab/>
      </w:r>
      <w:r w:rsidRPr="0046416D">
        <w:rPr>
          <w:rFonts w:ascii="GHEA Grapalat" w:hAnsi="GHEA Grapalat" w:cs="Sylfaen"/>
          <w:sz w:val="18"/>
          <w:szCs w:val="18"/>
          <w:lang w:val="hy-AM"/>
        </w:rPr>
        <w:t>Սույն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ժամկետը</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խախտելու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Կապալառուից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ուշացված</w:t>
      </w:r>
      <w:r w:rsidRPr="0046416D">
        <w:rPr>
          <w:rFonts w:ascii="GHEA Grapalat" w:hAnsi="GHEA Grapalat" w:cs="Arial"/>
          <w:sz w:val="18"/>
          <w:szCs w:val="18"/>
          <w:lang w:val="hy-AM"/>
        </w:rPr>
        <w:t xml:space="preserve"> աշխատանքային </w:t>
      </w:r>
      <w:r w:rsidRPr="0046416D">
        <w:rPr>
          <w:rFonts w:ascii="GHEA Grapalat" w:hAnsi="GHEA Grapalat" w:cs="Sylfaen"/>
          <w:sz w:val="18"/>
          <w:szCs w:val="18"/>
          <w:lang w:val="hy-AM"/>
        </w:rPr>
        <w:t>օրվա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գանձվում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տույժ</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կատարման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սակայն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չկատարված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գնի</w:t>
      </w:r>
      <w:r w:rsidRPr="0046416D">
        <w:rPr>
          <w:rFonts w:ascii="GHEA Grapalat" w:hAnsi="GHEA Grapalat" w:cs="Arial"/>
          <w:sz w:val="18"/>
          <w:szCs w:val="18"/>
          <w:lang w:val="hy-AM"/>
        </w:rPr>
        <w:t xml:space="preserve"> 0,05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հարյուրերորդական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Tahoma"/>
          <w:sz w:val="18"/>
          <w:szCs w:val="18"/>
          <w:lang w:val="hy-AM"/>
        </w:rPr>
        <w:t>։</w:t>
      </w:r>
    </w:p>
    <w:p w14:paraId="11AD2CBE" w14:textId="77777777" w:rsidR="00F02279" w:rsidRPr="0046416D" w:rsidRDefault="00F02279" w:rsidP="00F02279">
      <w:pPr>
        <w:ind w:firstLine="709"/>
        <w:jc w:val="both"/>
        <w:rPr>
          <w:rFonts w:ascii="GHEA Grapalat" w:hAnsi="GHEA Grapalat"/>
          <w:sz w:val="18"/>
          <w:szCs w:val="18"/>
          <w:lang w:val="hy-AM"/>
        </w:rPr>
      </w:pPr>
      <w:r w:rsidRPr="0046416D">
        <w:rPr>
          <w:rFonts w:ascii="GHEA Grapalat" w:hAnsi="GHEA Grapalat"/>
          <w:sz w:val="18"/>
          <w:szCs w:val="18"/>
          <w:lang w:val="hy-AM"/>
        </w:rPr>
        <w:t>6.3</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3.1.3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հիմքերով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ա</w:t>
      </w:r>
      <w:r w:rsidRPr="0046416D">
        <w:rPr>
          <w:rFonts w:ascii="GHEA Grapalat" w:hAnsi="GHEA Grapalat" w:cs="Sylfaen"/>
          <w:sz w:val="18"/>
          <w:szCs w:val="18"/>
          <w:lang w:val="hy-AM"/>
        </w:rPr>
        <w:t>շխատանքը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չընդունվելու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ինչպես</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նաև</w:t>
      </w:r>
      <w:r w:rsidRPr="0046416D">
        <w:rPr>
          <w:rFonts w:ascii="GHEA Grapalat" w:hAnsi="GHEA Grapalat" w:cs="Arial"/>
          <w:sz w:val="18"/>
          <w:szCs w:val="18"/>
          <w:lang w:val="hy-AM"/>
        </w:rPr>
        <w:t xml:space="preserve"> 3.1.4 </w:t>
      </w:r>
      <w:r w:rsidRPr="0046416D">
        <w:rPr>
          <w:rFonts w:ascii="GHEA Grapalat" w:hAnsi="GHEA Grapalat" w:cs="Sylfaen"/>
          <w:sz w:val="18"/>
          <w:szCs w:val="18"/>
          <w:lang w:val="hy-AM"/>
        </w:rPr>
        <w:t>կետով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լուծելու</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Կապալառուից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գանձվում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տուգանք</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Arial"/>
          <w:sz w:val="18"/>
          <w:szCs w:val="18"/>
          <w:lang w:val="hy-AM"/>
        </w:rPr>
        <w:t xml:space="preserve"> 5.1 </w:t>
      </w:r>
      <w:r w:rsidRPr="0046416D">
        <w:rPr>
          <w:rFonts w:ascii="GHEA Grapalat" w:hAnsi="GHEA Grapalat" w:cs="Sylfaen"/>
          <w:sz w:val="18"/>
          <w:szCs w:val="18"/>
          <w:lang w:val="hy-AM"/>
        </w:rPr>
        <w:t>կետում</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գումարի</w:t>
      </w:r>
      <w:r w:rsidRPr="0046416D">
        <w:rPr>
          <w:rFonts w:ascii="GHEA Grapalat" w:hAnsi="GHEA Grapalat" w:cs="Arial"/>
          <w:sz w:val="18"/>
          <w:szCs w:val="18"/>
          <w:lang w:val="hy-AM"/>
        </w:rPr>
        <w:t xml:space="preserve"> 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տասնորդական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Sylfaen"/>
          <w:sz w:val="18"/>
          <w:szCs w:val="18"/>
          <w:vertAlign w:val="superscript"/>
          <w:lang w:val="hy-AM"/>
        </w:rPr>
        <w:t>3</w:t>
      </w:r>
      <w:r w:rsidR="004678A5" w:rsidRPr="0046416D">
        <w:rPr>
          <w:rFonts w:ascii="GHEA Grapalat" w:hAnsi="GHEA Grapalat" w:cs="Sylfaen"/>
          <w:sz w:val="18"/>
          <w:szCs w:val="18"/>
          <w:vertAlign w:val="superscript"/>
          <w:lang w:val="hy-AM"/>
        </w:rPr>
        <w:t>0</w:t>
      </w:r>
      <w:r w:rsidRPr="0046416D">
        <w:rPr>
          <w:rStyle w:val="FootnoteReference"/>
          <w:rFonts w:ascii="GHEA Grapalat" w:hAnsi="GHEA Grapalat" w:cs="Sylfaen"/>
          <w:color w:val="FFFFFF"/>
          <w:sz w:val="18"/>
          <w:szCs w:val="18"/>
          <w:lang w:val="hy-AM"/>
        </w:rPr>
        <w:footnoteReference w:id="11"/>
      </w:r>
      <w:r w:rsidRPr="0046416D">
        <w:rPr>
          <w:rFonts w:ascii="GHEA Grapalat" w:hAnsi="GHEA Grapalat"/>
          <w:sz w:val="18"/>
          <w:szCs w:val="18"/>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6.4</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6.2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6.3 </w:t>
      </w:r>
      <w:r w:rsidRPr="0046416D">
        <w:rPr>
          <w:rFonts w:ascii="GHEA Grapalat" w:hAnsi="GHEA Grapalat" w:cs="Sylfaen"/>
          <w:sz w:val="18"/>
          <w:szCs w:val="18"/>
          <w:lang w:val="hy-AM"/>
        </w:rPr>
        <w:t>կետերով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տույժը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տուգանքը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հաշվարկվում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հաշվանցվում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Կապալառուին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վճարվող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գումարների</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ahoma"/>
          <w:sz w:val="18"/>
          <w:szCs w:val="18"/>
          <w:lang w:val="hy-AM"/>
        </w:rPr>
        <w:t>։</w:t>
      </w:r>
    </w:p>
    <w:p w14:paraId="262A0FFD" w14:textId="5BEE8923"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6.5</w:t>
      </w:r>
      <w:r w:rsidRPr="0046416D">
        <w:rPr>
          <w:rFonts w:ascii="GHEA Grapalat" w:hAnsi="GHEA Grapalat"/>
          <w:sz w:val="18"/>
          <w:szCs w:val="18"/>
          <w:lang w:val="hy-AM"/>
        </w:rPr>
        <w:tab/>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5.3 </w:t>
      </w:r>
      <w:r w:rsidRPr="0046416D">
        <w:rPr>
          <w:rFonts w:ascii="GHEA Grapalat" w:hAnsi="GHEA Grapalat" w:cs="Sylfaen"/>
          <w:sz w:val="18"/>
          <w:szCs w:val="18"/>
          <w:lang w:val="hy-AM"/>
        </w:rPr>
        <w:t>կետով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ժամկետների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խախտման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Պատվիրատուի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նկատմամբ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ուշացված</w:t>
      </w:r>
      <w:r w:rsidRPr="0046416D">
        <w:rPr>
          <w:rFonts w:ascii="GHEA Grapalat" w:hAnsi="GHEA Grapalat" w:cs="Times Armenian"/>
          <w:sz w:val="18"/>
          <w:szCs w:val="18"/>
          <w:lang w:val="hy-AM"/>
        </w:rPr>
        <w:t xml:space="preserve"> աշխատանքային </w:t>
      </w:r>
      <w:r w:rsidRPr="0046416D">
        <w:rPr>
          <w:rFonts w:ascii="GHEA Grapalat" w:hAnsi="GHEA Grapalat" w:cs="Sylfaen"/>
          <w:sz w:val="18"/>
          <w:szCs w:val="18"/>
          <w:lang w:val="hy-AM"/>
        </w:rPr>
        <w:t>օրվա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հաշվարկվում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տույժ</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սակայն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չվճարված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գումարի</w:t>
      </w:r>
      <w:r w:rsidRPr="0046416D">
        <w:rPr>
          <w:rFonts w:ascii="GHEA Grapalat" w:hAnsi="GHEA Grapalat" w:cs="Times Armenian"/>
          <w:sz w:val="18"/>
          <w:szCs w:val="18"/>
          <w:lang w:val="hy-AM"/>
        </w:rPr>
        <w:t xml:space="preserve"> 0,05 (</w:t>
      </w:r>
      <w:r w:rsidRPr="0046416D">
        <w:rPr>
          <w:rFonts w:ascii="GHEA Grapalat" w:hAnsi="GHEA Grapalat" w:cs="Sylfaen"/>
          <w:sz w:val="18"/>
          <w:szCs w:val="18"/>
          <w:lang w:val="hy-AM"/>
        </w:rPr>
        <w:t>զրո</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ամբողջ</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հինգ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հարյուրերորդական</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տոկոսի</w:t>
      </w:r>
      <w:r w:rsidRPr="0046416D" w:rsidDel="007472F1">
        <w:rPr>
          <w:rFonts w:ascii="GHEA Grapalat" w:hAnsi="GHEA Grapalat" w:cs="Times Armenian"/>
          <w:sz w:val="18"/>
          <w:szCs w:val="18"/>
          <w:lang w:val="hy-AM"/>
        </w:rPr>
        <w:t xml:space="preserve"> </w:t>
      </w:r>
      <w:r w:rsidRPr="0046416D">
        <w:rPr>
          <w:rFonts w:ascii="GHEA Grapalat" w:hAnsi="GHEA Grapalat" w:cs="Sylfaen"/>
          <w:sz w:val="18"/>
          <w:szCs w:val="18"/>
          <w:lang w:val="hy-AM"/>
        </w:rPr>
        <w:t>չափով</w:t>
      </w:r>
      <w:r w:rsidRPr="0046416D">
        <w:rPr>
          <w:rFonts w:ascii="GHEA Grapalat" w:hAnsi="GHEA Grapalat" w:cs="Tahoma"/>
          <w:sz w:val="18"/>
          <w:szCs w:val="18"/>
          <w:lang w:val="hy-AM"/>
        </w:rPr>
        <w:t>։</w:t>
      </w:r>
    </w:p>
    <w:p w14:paraId="36B432EE"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6.6</w:t>
      </w:r>
      <w:r w:rsidRPr="0046416D">
        <w:rPr>
          <w:rFonts w:ascii="GHEA Grapalat" w:hAnsi="GHEA Grapalat"/>
          <w:sz w:val="18"/>
          <w:szCs w:val="18"/>
          <w:lang w:val="hy-AM"/>
        </w:rPr>
        <w:tab/>
        <w:t>Պ</w:t>
      </w:r>
      <w:r w:rsidRPr="0046416D">
        <w:rPr>
          <w:rFonts w:ascii="GHEA Grapalat" w:hAnsi="GHEA Grapalat" w:cs="Sylfaen"/>
          <w:sz w:val="18"/>
          <w:szCs w:val="18"/>
          <w:lang w:val="hy-AM"/>
        </w:rPr>
        <w:t>այամանագրով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չնախատեսված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դեպքերում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իրենց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ոչ</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պատշաճ</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ՀՀ</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օրենսդրությամբ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սահմանված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Tahoma"/>
          <w:sz w:val="18"/>
          <w:szCs w:val="18"/>
          <w:lang w:val="hy-AM"/>
        </w:rPr>
        <w:t>։</w:t>
      </w:r>
    </w:p>
    <w:p w14:paraId="3A129C0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6.7</w:t>
      </w:r>
      <w:r w:rsidRPr="0046416D">
        <w:rPr>
          <w:rFonts w:ascii="GHEA Grapalat" w:hAnsi="GHEA Grapalat"/>
          <w:sz w:val="18"/>
          <w:szCs w:val="18"/>
          <w:lang w:val="hy-AM"/>
        </w:rPr>
        <w:tab/>
      </w:r>
      <w:r w:rsidRPr="0046416D">
        <w:rPr>
          <w:rFonts w:ascii="GHEA Grapalat" w:hAnsi="GHEA Grapalat" w:cs="Sylfaen"/>
          <w:sz w:val="18"/>
          <w:szCs w:val="18"/>
          <w:lang w:val="hy-AM"/>
        </w:rPr>
        <w:t>Տույժերի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Arial"/>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տուգանքների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վճարումը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ազատում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իրենց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կատարելուց</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Pr="0046416D">
        <w:rPr>
          <w:rFonts w:ascii="GHEA Grapalat" w:hAnsi="GHEA Grapalat"/>
          <w:sz w:val="18"/>
          <w:szCs w:val="18"/>
          <w:lang w:val="hy-AM"/>
        </w:rPr>
        <w:tab/>
      </w:r>
    </w:p>
    <w:p w14:paraId="76F83132" w14:textId="77777777" w:rsidR="00F02279" w:rsidRPr="0046416D" w:rsidRDefault="00F02279" w:rsidP="00F02279">
      <w:pPr>
        <w:tabs>
          <w:tab w:val="left" w:pos="1276"/>
        </w:tabs>
        <w:ind w:firstLine="720"/>
        <w:jc w:val="both"/>
        <w:rPr>
          <w:rFonts w:ascii="GHEA Grapalat" w:hAnsi="GHEA Grapalat"/>
          <w:sz w:val="18"/>
          <w:szCs w:val="18"/>
          <w:lang w:val="hy-AM"/>
        </w:rPr>
      </w:pPr>
    </w:p>
    <w:p w14:paraId="2A845303" w14:textId="77777777" w:rsidR="00F02279" w:rsidRPr="0046416D" w:rsidRDefault="00F02279" w:rsidP="00F02279">
      <w:pPr>
        <w:tabs>
          <w:tab w:val="left" w:pos="1276"/>
        </w:tabs>
        <w:ind w:firstLine="720"/>
        <w:jc w:val="both"/>
        <w:rPr>
          <w:rFonts w:ascii="GHEA Grapalat" w:hAnsi="GHEA Grapalat"/>
          <w:b/>
          <w:sz w:val="18"/>
          <w:szCs w:val="18"/>
          <w:lang w:val="hy-AM"/>
        </w:rPr>
      </w:pPr>
      <w:r w:rsidRPr="0046416D">
        <w:rPr>
          <w:rFonts w:ascii="GHEA Grapalat" w:hAnsi="GHEA Grapalat"/>
          <w:b/>
          <w:sz w:val="18"/>
          <w:szCs w:val="18"/>
          <w:lang w:val="hy-AM"/>
        </w:rPr>
        <w:t xml:space="preserve">7. </w:t>
      </w:r>
      <w:r w:rsidRPr="0046416D">
        <w:rPr>
          <w:rFonts w:ascii="GHEA Grapalat" w:hAnsi="GHEA Grapalat" w:cs="Sylfaen"/>
          <w:b/>
          <w:sz w:val="18"/>
          <w:szCs w:val="18"/>
          <w:lang w:val="hy-AM"/>
        </w:rPr>
        <w:t>ԱՆՀԱՂԹԱՀԱՐԵԼԻ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ՈՒԺԻ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ԱԶԴԵՑՈՒԹՅՈՒՆԸ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ՖՈՐՍ</w:t>
      </w:r>
      <w:r w:rsidRPr="0046416D">
        <w:rPr>
          <w:rFonts w:ascii="GHEA Grapalat" w:hAnsi="GHEA Grapalat" w:cs="Times Armenian"/>
          <w:b/>
          <w:sz w:val="18"/>
          <w:szCs w:val="18"/>
          <w:lang w:val="hy-AM"/>
        </w:rPr>
        <w:t>-</w:t>
      </w:r>
      <w:r w:rsidRPr="0046416D">
        <w:rPr>
          <w:rFonts w:ascii="GHEA Grapalat" w:hAnsi="GHEA Grapalat" w:cs="Sylfaen"/>
          <w:b/>
          <w:sz w:val="18"/>
          <w:szCs w:val="18"/>
          <w:lang w:val="hy-AM"/>
        </w:rPr>
        <w:t>ՄԱԺՈՐ</w:t>
      </w:r>
      <w:r w:rsidRPr="0046416D">
        <w:rPr>
          <w:rFonts w:ascii="GHEA Grapalat" w:hAnsi="GHEA Grapalat" w:cs="Times Armenian"/>
          <w:b/>
          <w:sz w:val="18"/>
          <w:szCs w:val="18"/>
          <w:lang w:val="hy-AM"/>
        </w:rPr>
        <w:t>)</w:t>
      </w:r>
    </w:p>
    <w:p w14:paraId="317159B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ամբողջությամբ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մասնակիորեն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չկատարելու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ազատվում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պատասխանատվությունից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եթե</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եղել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անհաղթահարելի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ազդեցության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հետևանքով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կնքելուց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հետո</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չէին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կանխատեսել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կանխարգելել</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Այդպիսի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իրավիճակներ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երկրաշարժը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ջրհեղեղը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հրդեհը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պատերազմը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ռազմական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արտակարգ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դրություն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հայտարարելը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քաղաքական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lastRenderedPageBreak/>
        <w:t>հուզումները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գործադուլները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հաղորդակցության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աշխատանքի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դադարեցումը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պետական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մարմինների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ակտերը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այլն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անհնարին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դարձնում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կատարումը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Եթե</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արտակարգ</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ազդեցությունը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շարունակվում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3 (</w:t>
      </w:r>
      <w:r w:rsidRPr="0046416D">
        <w:rPr>
          <w:rFonts w:ascii="GHEA Grapalat" w:hAnsi="GHEA Grapalat" w:cs="Sylfaen"/>
          <w:sz w:val="18"/>
          <w:szCs w:val="18"/>
          <w:lang w:val="hy-AM"/>
        </w:rPr>
        <w:t>երեք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ամսից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ավելի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ապա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այդ</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նախապես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տեղյակ</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պահելով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մյուս</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կողմին</w:t>
      </w:r>
      <w:r w:rsidRPr="0046416D">
        <w:rPr>
          <w:rFonts w:ascii="GHEA Grapalat" w:hAnsi="GHEA Grapalat" w:cs="Tahoma"/>
          <w:sz w:val="18"/>
          <w:szCs w:val="18"/>
          <w:lang w:val="hy-AM"/>
        </w:rPr>
        <w:t>։</w:t>
      </w:r>
    </w:p>
    <w:p w14:paraId="648B306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ab/>
      </w:r>
    </w:p>
    <w:p w14:paraId="4ACC8302" w14:textId="77777777" w:rsidR="00F02279" w:rsidRPr="0046416D" w:rsidRDefault="00F02279" w:rsidP="00F02279">
      <w:pPr>
        <w:tabs>
          <w:tab w:val="left" w:pos="1276"/>
        </w:tabs>
        <w:ind w:firstLine="720"/>
        <w:jc w:val="both"/>
        <w:rPr>
          <w:rFonts w:ascii="GHEA Grapalat" w:hAnsi="GHEA Grapalat" w:cs="Sylfaen"/>
          <w:b/>
          <w:sz w:val="18"/>
          <w:szCs w:val="18"/>
          <w:lang w:val="hy-AM"/>
        </w:rPr>
      </w:pPr>
      <w:r w:rsidRPr="0046416D">
        <w:rPr>
          <w:rFonts w:ascii="GHEA Grapalat" w:hAnsi="GHEA Grapalat"/>
          <w:b/>
          <w:sz w:val="18"/>
          <w:szCs w:val="18"/>
          <w:lang w:val="hy-AM"/>
        </w:rPr>
        <w:t xml:space="preserve">8. </w:t>
      </w:r>
      <w:r w:rsidRPr="0046416D">
        <w:rPr>
          <w:rFonts w:ascii="GHEA Grapalat" w:hAnsi="GHEA Grapalat" w:cs="Sylfaen"/>
          <w:b/>
          <w:sz w:val="18"/>
          <w:szCs w:val="18"/>
          <w:lang w:val="hy-AM"/>
        </w:rPr>
        <w:t>ԱՅԼ</w:t>
      </w:r>
      <w:r w:rsidRPr="0046416D">
        <w:rPr>
          <w:rFonts w:ascii="GHEA Grapalat" w:hAnsi="GHEA Grapalat" w:cs="Arial"/>
          <w:b/>
          <w:sz w:val="18"/>
          <w:szCs w:val="18"/>
          <w:lang w:val="hy-AM"/>
        </w:rPr>
        <w:t xml:space="preserve"> </w:t>
      </w:r>
      <w:r w:rsidRPr="0046416D">
        <w:rPr>
          <w:rFonts w:ascii="GHEA Grapalat" w:hAnsi="GHEA Grapalat" w:cs="Sylfaen"/>
          <w:b/>
          <w:sz w:val="18"/>
          <w:szCs w:val="18"/>
          <w:lang w:val="hy-AM"/>
        </w:rPr>
        <w:t>ՊԱՅՄԱՆՆԵՐ</w:t>
      </w:r>
    </w:p>
    <w:p w14:paraId="22CAC848"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8.1 Պ</w:t>
      </w:r>
      <w:r w:rsidRPr="0046416D">
        <w:rPr>
          <w:rFonts w:ascii="GHEA Grapalat" w:hAnsi="GHEA Grapalat" w:cs="Sylfaen"/>
          <w:sz w:val="18"/>
          <w:szCs w:val="18"/>
          <w:lang w:val="hy-AM"/>
        </w:rPr>
        <w:t>այմանագիրն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մեջ</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մտնում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ստորագրման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պահից</w:t>
      </w:r>
      <w:r w:rsidRPr="0046416D">
        <w:rPr>
          <w:rFonts w:ascii="GHEA Grapalat" w:hAnsi="GHEA Grapalat" w:cs="Arial"/>
          <w:sz w:val="18"/>
          <w:szCs w:val="18"/>
          <w:lang w:val="hy-AM"/>
        </w:rPr>
        <w:t xml:space="preserve"> </w:t>
      </w:r>
      <w:r w:rsidRPr="0046416D">
        <w:rPr>
          <w:rFonts w:ascii="GHEA Grapalat" w:hAnsi="GHEA Grapalat" w:cs="Sylfaen"/>
          <w:sz w:val="18"/>
          <w:szCs w:val="18"/>
          <w:lang w:val="hy-AM"/>
        </w:rPr>
        <w:t>և գործում է մինչև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 պայմանագրով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ստանձնած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ողջ</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ծավալով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կատարումը</w:t>
      </w:r>
      <w:r w:rsidRPr="0046416D">
        <w:rPr>
          <w:rFonts w:ascii="GHEA Grapalat" w:hAnsi="GHEA Grapalat" w:cs="Tahoma"/>
          <w:sz w:val="18"/>
          <w:szCs w:val="18"/>
          <w:lang w:val="hy-AM"/>
        </w:rPr>
        <w:t>։</w:t>
      </w:r>
      <w:r w:rsidRPr="0046416D">
        <w:rPr>
          <w:rFonts w:ascii="GHEA Grapalat" w:hAnsi="GHEA Grapalat"/>
          <w:sz w:val="18"/>
          <w:szCs w:val="18"/>
          <w:lang w:val="hy-AM"/>
        </w:rPr>
        <w:t xml:space="preserve"> </w:t>
      </w:r>
      <w:r w:rsidRPr="0046416D">
        <w:rPr>
          <w:rFonts w:ascii="GHEA Grapalat" w:hAnsi="GHEA Grapalat" w:cs="Times Armenian"/>
          <w:sz w:val="18"/>
          <w:szCs w:val="18"/>
          <w:lang w:val="hy-AM"/>
        </w:rPr>
        <w:t xml:space="preserve"> </w:t>
      </w:r>
    </w:p>
    <w:p w14:paraId="587242DA"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46416D">
        <w:rPr>
          <w:rFonts w:ascii="GHEA Grapalat" w:hAnsi="GHEA Grapalat" w:cs="Sylfaen"/>
          <w:sz w:val="18"/>
          <w:szCs w:val="18"/>
          <w:vertAlign w:val="superscript"/>
          <w:lang w:val="hy-AM"/>
        </w:rPr>
        <w:t>3</w:t>
      </w:r>
      <w:r w:rsidR="000C760E" w:rsidRPr="0046416D">
        <w:rPr>
          <w:rFonts w:ascii="GHEA Grapalat" w:hAnsi="GHEA Grapalat" w:cs="Sylfaen"/>
          <w:sz w:val="18"/>
          <w:szCs w:val="18"/>
          <w:vertAlign w:val="superscript"/>
          <w:lang w:val="hy-AM"/>
        </w:rPr>
        <w:t>1</w:t>
      </w:r>
      <w:r w:rsidRPr="0046416D">
        <w:rPr>
          <w:rStyle w:val="FootnoteReference"/>
          <w:rFonts w:ascii="GHEA Grapalat" w:hAnsi="GHEA Grapalat" w:cs="Sylfaen"/>
          <w:color w:val="FFFFFF"/>
          <w:sz w:val="18"/>
          <w:szCs w:val="18"/>
          <w:lang w:val="hy-AM"/>
        </w:rPr>
        <w:footnoteReference w:id="12"/>
      </w:r>
    </w:p>
    <w:p w14:paraId="327B9716"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cs="Sylfaen"/>
          <w:sz w:val="18"/>
          <w:szCs w:val="18"/>
          <w:lang w:val="hy-AM"/>
        </w:rPr>
        <w:t>8.2 Պայմանագրից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վճարային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պարտավորությունը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դադարել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հակընդդեմ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պարտավորության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հաշվանցով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գրավոր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կնիքով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հաստատված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Պ</w:t>
      </w:r>
      <w:r w:rsidRPr="0046416D">
        <w:rPr>
          <w:rFonts w:ascii="GHEA Grapalat" w:hAnsi="GHEA Grapalat" w:cs="Sylfaen"/>
          <w:sz w:val="18"/>
          <w:szCs w:val="18"/>
          <w:lang w:val="hy-AM"/>
        </w:rPr>
        <w:t>այմանագրից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պահանջի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փոխանցվել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այլ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անձի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առանց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պարտապան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գրավոր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համաձայնության</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4A60046D" w14:textId="77777777" w:rsidR="00F02279" w:rsidRPr="0046416D" w:rsidRDefault="00F02279" w:rsidP="00F02279">
      <w:pPr>
        <w:tabs>
          <w:tab w:val="left" w:pos="720"/>
        </w:tabs>
        <w:jc w:val="both"/>
        <w:rPr>
          <w:rFonts w:ascii="GHEA Grapalat" w:hAnsi="GHEA Grapalat" w:cs="Sylfaen"/>
          <w:sz w:val="18"/>
          <w:szCs w:val="18"/>
          <w:lang w:val="hy-AM"/>
        </w:rPr>
      </w:pPr>
      <w:r w:rsidRPr="0046416D">
        <w:rPr>
          <w:rFonts w:ascii="GHEA Grapalat" w:hAnsi="GHEA Grapalat"/>
          <w:sz w:val="18"/>
          <w:szCs w:val="18"/>
          <w:lang w:val="hy-AM"/>
        </w:rPr>
        <w:tab/>
        <w:t xml:space="preserve">8.3 </w:t>
      </w:r>
      <w:r w:rsidRPr="0046416D">
        <w:rPr>
          <w:rFonts w:ascii="GHEA Grapalat" w:hAnsi="GHEA Grapalat" w:cs="Sylfaen"/>
          <w:sz w:val="18"/>
          <w:szCs w:val="18"/>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416D">
        <w:rPr>
          <w:rFonts w:ascii="GHEA Grapalat" w:hAnsi="GHEA Grapalat" w:cs="Sylfaen"/>
          <w:sz w:val="18"/>
          <w:szCs w:val="18"/>
          <w:lang w:val="hy-AM"/>
        </w:rPr>
        <w:t>մ է</w:t>
      </w:r>
      <w:r w:rsidRPr="0046416D">
        <w:rPr>
          <w:rFonts w:ascii="GHEA Grapalat" w:hAnsi="GHEA Grapalat" w:cs="Sylfaen"/>
          <w:sz w:val="18"/>
          <w:szCs w:val="18"/>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46416D" w:rsidRDefault="00F02279" w:rsidP="00F02279">
      <w:pPr>
        <w:tabs>
          <w:tab w:val="left" w:pos="1276"/>
        </w:tabs>
        <w:jc w:val="both"/>
        <w:rPr>
          <w:rFonts w:ascii="GHEA Grapalat" w:hAnsi="GHEA Grapalat"/>
          <w:sz w:val="18"/>
          <w:szCs w:val="18"/>
          <w:lang w:val="hy-AM"/>
        </w:rPr>
      </w:pPr>
      <w:r w:rsidRPr="0046416D">
        <w:rPr>
          <w:rFonts w:ascii="GHEA Grapalat" w:hAnsi="GHEA Grapalat"/>
          <w:sz w:val="18"/>
          <w:szCs w:val="18"/>
          <w:lang w:val="hy-AM"/>
        </w:rPr>
        <w:t xml:space="preserve">          8.4 Պ</w:t>
      </w:r>
      <w:r w:rsidRPr="0046416D">
        <w:rPr>
          <w:rFonts w:ascii="GHEA Grapalat" w:hAnsi="GHEA Grapalat" w:cs="Sylfaen"/>
          <w:sz w:val="18"/>
          <w:szCs w:val="18"/>
          <w:lang w:val="hy-AM"/>
        </w:rPr>
        <w:t>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ենթակա</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քննության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Հայաստանի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Հանրապետության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դատարաններում</w:t>
      </w:r>
      <w:r w:rsidRPr="0046416D">
        <w:rPr>
          <w:rFonts w:ascii="GHEA Grapalat" w:hAnsi="GHEA Grapalat" w:cs="Tahoma"/>
          <w:sz w:val="18"/>
          <w:szCs w:val="18"/>
          <w:lang w:val="hy-AM"/>
        </w:rPr>
        <w:t>։</w:t>
      </w:r>
    </w:p>
    <w:p w14:paraId="10F14FDE"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8.5</w:t>
      </w:r>
      <w:r w:rsidRPr="0046416D">
        <w:rPr>
          <w:rFonts w:ascii="GHEA Grapalat" w:hAnsi="GHEA Grapalat"/>
          <w:sz w:val="18"/>
          <w:szCs w:val="18"/>
          <w:lang w:val="hy-AM"/>
        </w:rPr>
        <w:tab/>
        <w:t>Պ</w:t>
      </w:r>
      <w:r w:rsidRPr="0046416D">
        <w:rPr>
          <w:rFonts w:ascii="GHEA Grapalat" w:hAnsi="GHEA Grapalat" w:cs="Sylfaen"/>
          <w:sz w:val="18"/>
          <w:szCs w:val="18"/>
          <w:lang w:val="hy-AM"/>
        </w:rPr>
        <w:t>այմանագրում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փոփոխություններ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և</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լրացումներ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կարող</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կատարվել</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միայն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փոխադարձ</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համաձայնագիր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միջոցով</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կհանդիսանա</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անբաժանելի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մասը</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p>
    <w:p w14:paraId="1491B17F"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8.6 Եթե պայմանագիրն իրականացվում է ենթակապալի պայմանագիր կնքելու միջոցով.</w:t>
      </w:r>
    </w:p>
    <w:p w14:paraId="2E6D3476"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46416D">
        <w:rPr>
          <w:rFonts w:ascii="GHEA Grapalat" w:hAnsi="GHEA Grapalat" w:cs="Sylfaen"/>
          <w:sz w:val="18"/>
          <w:szCs w:val="18"/>
          <w:vertAlign w:val="superscript"/>
          <w:lang w:val="hy-AM"/>
        </w:rPr>
        <w:t>3</w:t>
      </w:r>
      <w:r w:rsidR="00195E9D" w:rsidRPr="0046416D">
        <w:rPr>
          <w:rFonts w:ascii="GHEA Grapalat" w:hAnsi="GHEA Grapalat" w:cs="Sylfaen"/>
          <w:sz w:val="18"/>
          <w:szCs w:val="18"/>
          <w:vertAlign w:val="superscript"/>
          <w:lang w:val="hy-AM"/>
        </w:rPr>
        <w:t>2</w:t>
      </w:r>
      <w:r w:rsidRPr="0046416D">
        <w:rPr>
          <w:rStyle w:val="FootnoteReference"/>
          <w:rFonts w:ascii="GHEA Grapalat" w:hAnsi="GHEA Grapalat" w:cs="Sylfaen"/>
          <w:color w:val="FFFFFF"/>
          <w:sz w:val="18"/>
          <w:szCs w:val="18"/>
          <w:lang w:val="hy-AM"/>
        </w:rPr>
        <w:footnoteReference w:id="13"/>
      </w:r>
    </w:p>
    <w:p w14:paraId="5B99F88C" w14:textId="77777777" w:rsidR="00F02279" w:rsidRPr="0046416D" w:rsidRDefault="00F02279" w:rsidP="00F02279">
      <w:pPr>
        <w:tabs>
          <w:tab w:val="left" w:pos="1276"/>
        </w:tabs>
        <w:ind w:firstLine="720"/>
        <w:jc w:val="both"/>
        <w:rPr>
          <w:rFonts w:ascii="GHEA Grapalat" w:hAnsi="GHEA Grapalat" w:cs="Sylfaen"/>
          <w:sz w:val="18"/>
          <w:szCs w:val="18"/>
          <w:lang w:val="hy-AM"/>
        </w:rPr>
      </w:pPr>
      <w:r w:rsidRPr="0046416D">
        <w:rPr>
          <w:rFonts w:ascii="GHEA Grapalat" w:hAnsi="GHEA Grapalat" w:cs="Sylfaen"/>
          <w:sz w:val="18"/>
          <w:szCs w:val="18"/>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46416D">
        <w:rPr>
          <w:rFonts w:ascii="GHEA Grapalat" w:hAnsi="GHEA Grapalat" w:cs="Sylfaen"/>
          <w:sz w:val="18"/>
          <w:szCs w:val="18"/>
          <w:vertAlign w:val="superscript"/>
          <w:lang w:val="hy-AM"/>
        </w:rPr>
        <w:t>3</w:t>
      </w:r>
      <w:r w:rsidR="00195E9D" w:rsidRPr="0046416D">
        <w:rPr>
          <w:rFonts w:ascii="GHEA Grapalat" w:hAnsi="GHEA Grapalat" w:cs="Sylfaen"/>
          <w:sz w:val="18"/>
          <w:szCs w:val="18"/>
          <w:vertAlign w:val="superscript"/>
          <w:lang w:val="hy-AM"/>
        </w:rPr>
        <w:t>3</w:t>
      </w:r>
      <w:r w:rsidRPr="0046416D">
        <w:rPr>
          <w:rStyle w:val="FootnoteReference"/>
          <w:rFonts w:ascii="GHEA Grapalat" w:hAnsi="GHEA Grapalat"/>
          <w:color w:val="FFFFFF"/>
          <w:sz w:val="18"/>
          <w:szCs w:val="18"/>
          <w:lang w:val="hy-AM"/>
        </w:rPr>
        <w:footnoteReference w:id="14"/>
      </w:r>
    </w:p>
    <w:p w14:paraId="3CE0F564" w14:textId="77777777" w:rsidR="00F02279" w:rsidRPr="0046416D" w:rsidRDefault="00F02279" w:rsidP="00F02279">
      <w:pPr>
        <w:tabs>
          <w:tab w:val="left" w:pos="1276"/>
        </w:tabs>
        <w:ind w:firstLine="720"/>
        <w:jc w:val="both"/>
        <w:rPr>
          <w:rFonts w:ascii="GHEA Grapalat" w:hAnsi="GHEA Grapalat" w:cs="Sylfaen"/>
          <w:sz w:val="18"/>
          <w:szCs w:val="18"/>
          <w:lang w:val="pt-BR"/>
        </w:rPr>
      </w:pPr>
      <w:r w:rsidRPr="0046416D">
        <w:rPr>
          <w:rFonts w:ascii="GHEA Grapalat" w:hAnsi="GHEA Grapalat" w:cs="Sylfaen"/>
          <w:sz w:val="18"/>
          <w:szCs w:val="18"/>
          <w:lang w:val="hy-AM"/>
        </w:rPr>
        <w:t>8.8</w:t>
      </w:r>
      <w:r w:rsidRPr="0046416D">
        <w:rPr>
          <w:rFonts w:ascii="GHEA Grapalat" w:hAnsi="GHEA Grapalat" w:cs="Times Armenian"/>
          <w:sz w:val="18"/>
          <w:szCs w:val="18"/>
          <w:lang w:val="pt-BR"/>
        </w:rPr>
        <w:t xml:space="preserve"> </w:t>
      </w:r>
      <w:r w:rsidRPr="0046416D">
        <w:rPr>
          <w:rFonts w:ascii="GHEA Grapalat" w:hAnsi="GHEA Grapalat" w:cs="Sylfaen"/>
          <w:sz w:val="18"/>
          <w:szCs w:val="18"/>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46416D" w:rsidRDefault="00F02279" w:rsidP="00F02279">
      <w:pPr>
        <w:tabs>
          <w:tab w:val="left" w:pos="720"/>
        </w:tabs>
        <w:jc w:val="both"/>
        <w:rPr>
          <w:rFonts w:ascii="GHEA Grapalat" w:hAnsi="GHEA Grapalat" w:cs="Times Armenian"/>
          <w:sz w:val="18"/>
          <w:szCs w:val="18"/>
          <w:lang w:val="hy-AM"/>
        </w:rPr>
      </w:pPr>
      <w:r w:rsidRPr="0046416D">
        <w:rPr>
          <w:rFonts w:ascii="GHEA Grapalat" w:hAnsi="GHEA Grapalat"/>
          <w:sz w:val="18"/>
          <w:szCs w:val="18"/>
          <w:lang w:val="hy-AM"/>
        </w:rPr>
        <w:tab/>
        <w:t>8.9</w:t>
      </w:r>
      <w:r w:rsidRPr="0046416D">
        <w:rPr>
          <w:rFonts w:ascii="GHEA Grapalat" w:hAnsi="GHEA Grapalat"/>
          <w:sz w:val="18"/>
          <w:szCs w:val="18"/>
          <w:lang w:val="hy-AM"/>
        </w:rPr>
        <w:tab/>
      </w:r>
      <w:r w:rsidRPr="0046416D">
        <w:rPr>
          <w:rFonts w:ascii="GHEA Grapalat" w:hAnsi="GHEA Grapalat" w:cs="Sylfaen"/>
          <w:sz w:val="18"/>
          <w:szCs w:val="18"/>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46416D" w:rsidRDefault="00F02279" w:rsidP="00F02279">
      <w:pPr>
        <w:tabs>
          <w:tab w:val="left" w:pos="720"/>
        </w:tabs>
        <w:jc w:val="both"/>
        <w:rPr>
          <w:rFonts w:ascii="GHEA Grapalat" w:hAnsi="GHEA Grapalat"/>
          <w:sz w:val="18"/>
          <w:szCs w:val="18"/>
          <w:lang w:val="hy-AM"/>
        </w:rPr>
      </w:pPr>
      <w:r w:rsidRPr="0046416D">
        <w:rPr>
          <w:rFonts w:ascii="GHEA Grapalat" w:hAnsi="GHEA Grapalat"/>
          <w:sz w:val="18"/>
          <w:szCs w:val="18"/>
          <w:lang w:val="hy-AM"/>
        </w:rPr>
        <w:t xml:space="preserve">         </w:t>
      </w:r>
      <w:r w:rsidRPr="0046416D">
        <w:rPr>
          <w:rFonts w:ascii="GHEA Grapalat" w:hAnsi="GHEA Grapalat" w:cs="Sylfaen"/>
          <w:sz w:val="18"/>
          <w:szCs w:val="18"/>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46416D" w:rsidRDefault="00F02279" w:rsidP="00F02279">
      <w:pPr>
        <w:tabs>
          <w:tab w:val="left" w:pos="720"/>
        </w:tabs>
        <w:jc w:val="both"/>
        <w:rPr>
          <w:rFonts w:ascii="GHEA Grapalat" w:hAnsi="GHEA Grapalat" w:cs="Sylfaen"/>
          <w:sz w:val="18"/>
          <w:szCs w:val="18"/>
          <w:lang w:val="hy-AM"/>
        </w:rPr>
      </w:pPr>
      <w:r w:rsidRPr="0046416D">
        <w:rPr>
          <w:rFonts w:ascii="GHEA Grapalat" w:hAnsi="GHEA Grapalat" w:cs="Sylfaen"/>
          <w:sz w:val="18"/>
          <w:szCs w:val="18"/>
          <w:lang w:val="hy-AM"/>
        </w:rPr>
        <w:tab/>
        <w:t>8.10 Պայմանագիրը չի կարող փոփոխվել կողմերի պարտա</w:t>
      </w:r>
      <w:r w:rsidRPr="0046416D">
        <w:rPr>
          <w:rFonts w:ascii="GHEA Grapalat" w:hAnsi="GHEA Grapalat" w:cs="Sylfaen"/>
          <w:sz w:val="18"/>
          <w:szCs w:val="18"/>
          <w:lang w:val="hy-AM"/>
        </w:rPr>
        <w:softHyphen/>
        <w:t>վորու</w:t>
      </w:r>
      <w:r w:rsidRPr="0046416D">
        <w:rPr>
          <w:rFonts w:ascii="GHEA Grapalat" w:hAnsi="GHEA Grapalat" w:cs="Sylfaen"/>
          <w:sz w:val="18"/>
          <w:szCs w:val="18"/>
          <w:lang w:val="hy-AM"/>
        </w:rPr>
        <w:softHyphen/>
        <w:t>թյունների մասնակի չկատարման հետևանքով</w:t>
      </w:r>
      <w:r w:rsidRPr="0046416D" w:rsidDel="00591DE3">
        <w:rPr>
          <w:rFonts w:ascii="GHEA Grapalat" w:hAnsi="GHEA Grapalat" w:cs="Sylfaen"/>
          <w:sz w:val="18"/>
          <w:szCs w:val="18"/>
          <w:lang w:val="hy-AM"/>
        </w:rPr>
        <w:t xml:space="preserve"> </w:t>
      </w:r>
      <w:r w:rsidRPr="0046416D">
        <w:rPr>
          <w:rFonts w:ascii="GHEA Grapalat" w:hAnsi="GHEA Grapalat" w:cs="Sylfaen"/>
          <w:sz w:val="18"/>
          <w:szCs w:val="18"/>
          <w:lang w:val="hy-AM"/>
        </w:rPr>
        <w:t xml:space="preserve">կամ ամբողջությամբ լուծվել կողմերի փոխադարձ համաձայնությամբ՝ բացառությամբ` Հայաստանի Հանրապետության </w:t>
      </w:r>
      <w:r w:rsidRPr="0046416D">
        <w:rPr>
          <w:rFonts w:ascii="GHEA Grapalat" w:hAnsi="GHEA Grapalat" w:cs="Sylfaen"/>
          <w:sz w:val="18"/>
          <w:szCs w:val="18"/>
          <w:lang w:val="hy-AM"/>
        </w:rPr>
        <w:lastRenderedPageBreak/>
        <w:t>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416D" w:rsidRDefault="00F02279" w:rsidP="004A1CC7">
      <w:pPr>
        <w:ind w:firstLine="567"/>
        <w:jc w:val="both"/>
        <w:rPr>
          <w:rFonts w:ascii="GHEA Grapalat" w:hAnsi="GHEA Grapalat"/>
          <w:sz w:val="18"/>
          <w:szCs w:val="18"/>
          <w:lang w:val="hy-AM" w:eastAsia="ru-RU"/>
        </w:rPr>
      </w:pPr>
      <w:r w:rsidRPr="0046416D">
        <w:rPr>
          <w:rFonts w:ascii="GHEA Grapalat" w:hAnsi="GHEA Grapalat" w:cs="Sylfaen"/>
          <w:sz w:val="18"/>
          <w:szCs w:val="18"/>
          <w:lang w:val="hy-AM"/>
        </w:rPr>
        <w:tab/>
        <w:t>8.11 Կապալառուի կողմից ստանձնած պարտավորությունները չկատա</w:t>
      </w:r>
      <w:r w:rsidRPr="0046416D">
        <w:rPr>
          <w:rFonts w:ascii="GHEA Grapalat" w:hAnsi="GHEA Grapalat" w:cs="Sylfaen"/>
          <w:sz w:val="18"/>
          <w:szCs w:val="18"/>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416D">
        <w:rPr>
          <w:rFonts w:ascii="GHEA Grapalat" w:hAnsi="GHEA Grapalat" w:cs="Sylfaen"/>
          <w:sz w:val="18"/>
          <w:szCs w:val="18"/>
          <w:lang w:val="hy-AM"/>
        </w:rPr>
        <w:t xml:space="preserve"> </w:t>
      </w:r>
      <w:r w:rsidR="004A1CC7" w:rsidRPr="0046416D">
        <w:rPr>
          <w:rFonts w:ascii="GHEA Grapalat" w:hAnsi="GHEA Grapalat"/>
          <w:sz w:val="18"/>
          <w:szCs w:val="18"/>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46416D" w:rsidRDefault="00F02279" w:rsidP="00F02279">
      <w:pPr>
        <w:tabs>
          <w:tab w:val="left" w:pos="1276"/>
        </w:tabs>
        <w:ind w:firstLine="720"/>
        <w:jc w:val="both"/>
        <w:rPr>
          <w:rFonts w:ascii="GHEA Grapalat" w:hAnsi="GHEA Grapalat" w:cs="Times Armenian"/>
          <w:sz w:val="18"/>
          <w:szCs w:val="18"/>
          <w:lang w:val="hy-AM"/>
        </w:rPr>
      </w:pPr>
      <w:r w:rsidRPr="0046416D">
        <w:rPr>
          <w:rFonts w:ascii="GHEA Grapalat" w:hAnsi="GHEA Grapalat"/>
          <w:sz w:val="18"/>
          <w:szCs w:val="18"/>
          <w:lang w:val="hy-AM"/>
        </w:rPr>
        <w:t>8.12</w:t>
      </w:r>
      <w:r w:rsidRPr="0046416D">
        <w:rPr>
          <w:rFonts w:ascii="GHEA Grapalat" w:hAnsi="GHEA Grapalat"/>
          <w:sz w:val="18"/>
          <w:szCs w:val="18"/>
          <w:lang w:val="hy-AM"/>
        </w:rPr>
        <w:tab/>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կապակցությամբ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ծագած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բանակցությունների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միջոցով</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Համաձայնություն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ձեռք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չբերելու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դեպքում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վեճերը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լուծվում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դատական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կարգով</w:t>
      </w:r>
      <w:r w:rsidRPr="0046416D">
        <w:rPr>
          <w:rFonts w:ascii="GHEA Grapalat" w:hAnsi="GHEA Grapalat" w:cs="Tahoma"/>
          <w:sz w:val="18"/>
          <w:szCs w:val="18"/>
          <w:lang w:val="hy-AM"/>
        </w:rPr>
        <w:t>։</w:t>
      </w:r>
    </w:p>
    <w:p w14:paraId="4081A7A5"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sz w:val="18"/>
          <w:szCs w:val="18"/>
          <w:lang w:val="hy-AM"/>
        </w:rPr>
        <w:t xml:space="preserve">8.13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պայմանագիրը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կազմված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____ </w:t>
      </w:r>
      <w:r w:rsidRPr="0046416D">
        <w:rPr>
          <w:rFonts w:ascii="GHEA Grapalat" w:hAnsi="GHEA Grapalat" w:cs="Sylfaen"/>
          <w:sz w:val="18"/>
          <w:szCs w:val="18"/>
          <w:lang w:val="hy-AM"/>
        </w:rPr>
        <w:t>էջից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կնքվում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երկու</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օրինակից</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որոնք</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ունեն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հավասարազոր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իրավաբանական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ուժ</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յուրաքանչյուր</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կողմին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տրվում</w:t>
      </w:r>
      <w:r w:rsidRPr="0046416D">
        <w:rPr>
          <w:rFonts w:ascii="GHEA Grapalat" w:hAnsi="GHEA Grapalat"/>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մեկական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օրինակ</w:t>
      </w:r>
      <w:r w:rsidRPr="0046416D">
        <w:rPr>
          <w:rFonts w:ascii="GHEA Grapalat" w:hAnsi="GHEA Grapalat" w:cs="Tahoma"/>
          <w:sz w:val="18"/>
          <w:szCs w:val="18"/>
          <w:lang w:val="hy-AM"/>
        </w:rPr>
        <w:t>։</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N 1, N 2, N 3, </w:t>
      </w:r>
      <w:r w:rsidRPr="0046416D">
        <w:rPr>
          <w:rFonts w:ascii="GHEA Grapalat" w:hAnsi="GHEA Grapalat" w:cs="Arial"/>
          <w:sz w:val="18"/>
          <w:szCs w:val="18"/>
          <w:lang w:val="hy-AM"/>
        </w:rPr>
        <w:t xml:space="preserve">N 4 </w:t>
      </w:r>
      <w:r w:rsidRPr="0046416D">
        <w:rPr>
          <w:rFonts w:ascii="GHEA Grapalat" w:hAnsi="GHEA Grapalat" w:cs="Sylfaen"/>
          <w:sz w:val="18"/>
          <w:szCs w:val="18"/>
          <w:lang w:val="hy-AM"/>
        </w:rPr>
        <w:t>և</w:t>
      </w:r>
      <w:r w:rsidRPr="0046416D">
        <w:rPr>
          <w:rFonts w:ascii="GHEA Grapalat" w:hAnsi="GHEA Grapalat" w:cs="Arial"/>
          <w:sz w:val="18"/>
          <w:szCs w:val="18"/>
          <w:lang w:val="hy-AM"/>
        </w:rPr>
        <w:t xml:space="preserve"> N 4.1 </w:t>
      </w:r>
      <w:r w:rsidRPr="0046416D">
        <w:rPr>
          <w:rFonts w:ascii="GHEA Grapalat" w:hAnsi="GHEA Grapalat" w:cs="Sylfaen"/>
          <w:sz w:val="18"/>
          <w:szCs w:val="18"/>
          <w:lang w:val="hy-AM"/>
        </w:rPr>
        <w:t>հավելվածները</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համարվում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են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անբաժանելի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մասը</w:t>
      </w:r>
      <w:r w:rsidRPr="0046416D">
        <w:rPr>
          <w:rFonts w:ascii="GHEA Grapalat" w:hAnsi="GHEA Grapalat" w:cs="Tahoma"/>
          <w:sz w:val="18"/>
          <w:szCs w:val="18"/>
          <w:lang w:val="hy-AM"/>
        </w:rPr>
        <w:t>։</w:t>
      </w:r>
    </w:p>
    <w:p w14:paraId="4909302B" w14:textId="77777777" w:rsidR="00F02279" w:rsidRPr="0046416D" w:rsidRDefault="00F02279" w:rsidP="00F02279">
      <w:pPr>
        <w:tabs>
          <w:tab w:val="left" w:pos="1276"/>
        </w:tabs>
        <w:ind w:firstLine="720"/>
        <w:jc w:val="both"/>
        <w:rPr>
          <w:rFonts w:ascii="GHEA Grapalat" w:hAnsi="GHEA Grapalat"/>
          <w:sz w:val="18"/>
          <w:szCs w:val="18"/>
          <w:lang w:val="hy-AM"/>
        </w:rPr>
      </w:pPr>
      <w:r w:rsidRPr="0046416D">
        <w:rPr>
          <w:rFonts w:ascii="GHEA Grapalat" w:hAnsi="GHEA Grapalat" w:cs="Sylfaen"/>
          <w:sz w:val="18"/>
          <w:szCs w:val="18"/>
          <w:lang w:val="hy-AM"/>
        </w:rPr>
        <w:t>8.14 Սույն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պայմանագրի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հետ</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կապված</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հարաբերությունների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նկատմամբ</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կիրառվում</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է</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Հայաստանի</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Հանրապետության</w:t>
      </w:r>
      <w:r w:rsidRPr="0046416D">
        <w:rPr>
          <w:rFonts w:ascii="GHEA Grapalat" w:hAnsi="GHEA Grapalat" w:cs="Times Armenian"/>
          <w:sz w:val="18"/>
          <w:szCs w:val="18"/>
          <w:lang w:val="hy-AM"/>
        </w:rPr>
        <w:t xml:space="preserve"> </w:t>
      </w:r>
      <w:r w:rsidRPr="0046416D">
        <w:rPr>
          <w:rFonts w:ascii="GHEA Grapalat" w:hAnsi="GHEA Grapalat" w:cs="Sylfaen"/>
          <w:sz w:val="18"/>
          <w:szCs w:val="18"/>
          <w:lang w:val="hy-AM"/>
        </w:rPr>
        <w:t>իրավունքը</w:t>
      </w:r>
      <w:r w:rsidRPr="0046416D">
        <w:rPr>
          <w:rFonts w:ascii="GHEA Grapalat" w:hAnsi="GHEA Grapalat" w:cs="Tahoma"/>
          <w:sz w:val="18"/>
          <w:szCs w:val="18"/>
          <w:lang w:val="hy-AM"/>
        </w:rPr>
        <w:t>։</w:t>
      </w:r>
    </w:p>
    <w:p w14:paraId="0089C98D" w14:textId="5A0F7971" w:rsidR="00F13444" w:rsidRPr="0046416D" w:rsidRDefault="00F02279" w:rsidP="00F02279">
      <w:pPr>
        <w:ind w:firstLine="708"/>
        <w:jc w:val="both"/>
        <w:rPr>
          <w:rFonts w:ascii="GHEA Grapalat" w:hAnsi="GHEA Grapalat"/>
          <w:sz w:val="18"/>
          <w:szCs w:val="18"/>
          <w:vertAlign w:val="superscript"/>
          <w:lang w:val="hy-AM" w:eastAsia="ru-RU"/>
        </w:rPr>
      </w:pPr>
      <w:r w:rsidRPr="0046416D">
        <w:rPr>
          <w:rFonts w:ascii="GHEA Grapalat" w:hAnsi="GHEA Grapalat"/>
          <w:sz w:val="18"/>
          <w:szCs w:val="18"/>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46416D">
        <w:rPr>
          <w:rFonts w:ascii="GHEA Grapalat" w:hAnsi="GHEA Grapalat"/>
          <w:sz w:val="18"/>
          <w:szCs w:val="18"/>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46416D">
        <w:rPr>
          <w:rFonts w:ascii="GHEA Grapalat" w:hAnsi="GHEA Grapalat"/>
          <w:sz w:val="18"/>
          <w:szCs w:val="18"/>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46416D">
        <w:rPr>
          <w:rFonts w:ascii="GHEA Grapalat" w:hAnsi="GHEA Grapalat"/>
          <w:sz w:val="18"/>
          <w:szCs w:val="18"/>
          <w:lang w:val="hy-AM" w:eastAsia="ru-RU"/>
        </w:rPr>
        <w:t>քսանհինգ</w:t>
      </w:r>
      <w:r w:rsidR="00A61F96" w:rsidRPr="0046416D">
        <w:rPr>
          <w:rFonts w:ascii="GHEA Grapalat" w:hAnsi="GHEA Grapalat"/>
          <w:sz w:val="18"/>
          <w:szCs w:val="18"/>
          <w:lang w:val="hy-AM" w:eastAsia="ru-RU"/>
        </w:rPr>
        <w:t>պատիկը</w:t>
      </w:r>
      <w:r w:rsidRPr="0046416D">
        <w:rPr>
          <w:rFonts w:ascii="GHEA Grapalat" w:hAnsi="GHEA Grapalat"/>
          <w:sz w:val="18"/>
          <w:szCs w:val="18"/>
          <w:lang w:val="hy-AM" w:eastAsia="ru-RU"/>
        </w:rPr>
        <w:t xml:space="preserve">, ապա Պատվիրատուի կողմից համաձայնագիր կկնքվի, եթե Կապալառուի կողմից տուժանքի ձևով ներկայացված </w:t>
      </w:r>
      <w:r w:rsidR="00A61F96" w:rsidRPr="0046416D">
        <w:rPr>
          <w:rFonts w:ascii="GHEA Grapalat" w:hAnsi="GHEA Grapalat"/>
          <w:sz w:val="18"/>
          <w:szCs w:val="18"/>
          <w:lang w:val="hy-AM" w:eastAsia="ru-RU"/>
        </w:rPr>
        <w:t xml:space="preserve">որակավորման և </w:t>
      </w:r>
      <w:r w:rsidRPr="0046416D">
        <w:rPr>
          <w:rFonts w:ascii="GHEA Grapalat" w:hAnsi="GHEA Grapalat"/>
          <w:sz w:val="18"/>
          <w:szCs w:val="18"/>
          <w:lang w:val="hy-AM" w:eastAsia="ru-RU"/>
        </w:rPr>
        <w:t>պայմանագրի ապահովում</w:t>
      </w:r>
      <w:r w:rsidR="00A61F96" w:rsidRPr="0046416D">
        <w:rPr>
          <w:rFonts w:ascii="GHEA Grapalat" w:hAnsi="GHEA Grapalat"/>
          <w:sz w:val="18"/>
          <w:szCs w:val="18"/>
          <w:lang w:val="hy-AM" w:eastAsia="ru-RU"/>
        </w:rPr>
        <w:t>ներ</w:t>
      </w:r>
      <w:r w:rsidRPr="0046416D">
        <w:rPr>
          <w:rFonts w:ascii="GHEA Grapalat" w:hAnsi="GHEA Grapalat"/>
          <w:sz w:val="18"/>
          <w:szCs w:val="18"/>
          <w:lang w:val="hy-AM" w:eastAsia="ru-RU"/>
        </w:rPr>
        <w:t xml:space="preserve">ը, փոխարինվում </w:t>
      </w:r>
      <w:r w:rsidR="00A61F96" w:rsidRPr="0046416D">
        <w:rPr>
          <w:rFonts w:ascii="GHEA Grapalat" w:hAnsi="GHEA Grapalat"/>
          <w:sz w:val="18"/>
          <w:szCs w:val="18"/>
          <w:lang w:val="hy-AM" w:eastAsia="ru-RU"/>
        </w:rPr>
        <w:t>են</w:t>
      </w:r>
      <w:r w:rsidRPr="0046416D">
        <w:rPr>
          <w:rFonts w:ascii="GHEA Grapalat" w:hAnsi="GHEA Grapalat"/>
          <w:sz w:val="18"/>
          <w:szCs w:val="18"/>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46416D">
        <w:rPr>
          <w:rFonts w:ascii="GHEA Grapalat" w:hAnsi="GHEA Grapalat"/>
          <w:sz w:val="18"/>
          <w:szCs w:val="18"/>
          <w:lang w:val="hy-AM" w:eastAsia="ru-RU"/>
        </w:rPr>
        <w:t xml:space="preserve">1-ին ենթակետի «գ» և </w:t>
      </w:r>
      <w:r w:rsidRPr="0046416D">
        <w:rPr>
          <w:rFonts w:ascii="GHEA Grapalat" w:hAnsi="GHEA Grapalat"/>
          <w:sz w:val="18"/>
          <w:szCs w:val="18"/>
          <w:lang w:val="hy-AM" w:eastAsia="ru-RU"/>
        </w:rPr>
        <w:t>1</w:t>
      </w:r>
      <w:r w:rsidR="00A61F96" w:rsidRPr="0046416D">
        <w:rPr>
          <w:rFonts w:ascii="GHEA Grapalat" w:hAnsi="GHEA Grapalat"/>
          <w:sz w:val="18"/>
          <w:szCs w:val="18"/>
          <w:lang w:val="hy-AM" w:eastAsia="ru-RU"/>
        </w:rPr>
        <w:t>7</w:t>
      </w:r>
      <w:r w:rsidRPr="0046416D">
        <w:rPr>
          <w:rFonts w:ascii="GHEA Grapalat" w:hAnsi="GHEA Grapalat"/>
          <w:sz w:val="18"/>
          <w:szCs w:val="18"/>
          <w:lang w:val="hy-AM" w:eastAsia="ru-RU"/>
        </w:rPr>
        <w:t>-րդ ենթակետի «բ» պարբերութ</w:t>
      </w:r>
      <w:r w:rsidR="0034164E" w:rsidRPr="0046416D">
        <w:rPr>
          <w:rFonts w:ascii="GHEA Grapalat" w:hAnsi="GHEA Grapalat"/>
          <w:sz w:val="18"/>
          <w:szCs w:val="18"/>
          <w:lang w:val="hy-AM" w:eastAsia="ru-RU"/>
        </w:rPr>
        <w:t>յունների</w:t>
      </w:r>
      <w:r w:rsidRPr="0046416D">
        <w:rPr>
          <w:rFonts w:ascii="GHEA Grapalat" w:hAnsi="GHEA Grapalat"/>
          <w:sz w:val="18"/>
          <w:szCs w:val="18"/>
          <w:lang w:val="hy-AM" w:eastAsia="ru-RU"/>
        </w:rPr>
        <w:t xml:space="preserve"> պահանջները: Ընդ որում, Կապալառուն համաձայնագիրը կնքում, իսկ տուժանքի ձևով ներկայացված </w:t>
      </w:r>
      <w:r w:rsidR="00A61F96" w:rsidRPr="0046416D">
        <w:rPr>
          <w:rFonts w:ascii="GHEA Grapalat" w:hAnsi="GHEA Grapalat"/>
          <w:sz w:val="18"/>
          <w:szCs w:val="18"/>
          <w:lang w:val="hy-AM" w:eastAsia="ru-RU"/>
        </w:rPr>
        <w:t xml:space="preserve">որակավորման և </w:t>
      </w:r>
      <w:r w:rsidRPr="0046416D">
        <w:rPr>
          <w:rFonts w:ascii="GHEA Grapalat" w:hAnsi="GHEA Grapalat"/>
          <w:sz w:val="18"/>
          <w:szCs w:val="18"/>
          <w:lang w:val="hy-AM" w:eastAsia="ru-RU"/>
        </w:rPr>
        <w:t>պայմանագրի ապահով</w:t>
      </w:r>
      <w:r w:rsidR="00A61F96" w:rsidRPr="0046416D">
        <w:rPr>
          <w:rFonts w:ascii="GHEA Grapalat" w:hAnsi="GHEA Grapalat"/>
          <w:sz w:val="18"/>
          <w:szCs w:val="18"/>
          <w:lang w:val="hy-AM" w:eastAsia="ru-RU"/>
        </w:rPr>
        <w:t xml:space="preserve">ումների </w:t>
      </w:r>
      <w:r w:rsidRPr="0046416D">
        <w:rPr>
          <w:rFonts w:ascii="GHEA Grapalat" w:hAnsi="GHEA Grapalat"/>
          <w:sz w:val="18"/>
          <w:szCs w:val="18"/>
          <w:lang w:val="hy-AM" w:eastAsia="ru-RU"/>
        </w:rPr>
        <w:t>փոխարինման դեպքում նաև նոր ապահովում</w:t>
      </w:r>
      <w:r w:rsidR="00A61F96" w:rsidRPr="0046416D">
        <w:rPr>
          <w:rFonts w:ascii="GHEA Grapalat" w:hAnsi="GHEA Grapalat"/>
          <w:sz w:val="18"/>
          <w:szCs w:val="18"/>
          <w:lang w:val="hy-AM" w:eastAsia="ru-RU"/>
        </w:rPr>
        <w:t>ներ</w:t>
      </w:r>
      <w:r w:rsidRPr="0046416D">
        <w:rPr>
          <w:rFonts w:ascii="GHEA Grapalat" w:hAnsi="GHEA Grapalat"/>
          <w:sz w:val="18"/>
          <w:szCs w:val="18"/>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sidRPr="0046416D">
        <w:rPr>
          <w:rStyle w:val="FootnoteReference"/>
          <w:rFonts w:ascii="GHEA Grapalat" w:hAnsi="GHEA Grapalat"/>
          <w:sz w:val="18"/>
          <w:szCs w:val="18"/>
          <w:lang w:val="hy-AM" w:eastAsia="ru-RU"/>
        </w:rPr>
        <w:footnoteReference w:customMarkFollows="1" w:id="15"/>
        <w:t>34</w:t>
      </w:r>
    </w:p>
    <w:p w14:paraId="4105D73A" w14:textId="77777777" w:rsidR="00F02279" w:rsidRPr="0046416D" w:rsidRDefault="00F02279" w:rsidP="00F02279">
      <w:pPr>
        <w:tabs>
          <w:tab w:val="left" w:pos="1276"/>
        </w:tabs>
        <w:ind w:firstLine="720"/>
        <w:jc w:val="both"/>
        <w:rPr>
          <w:rFonts w:ascii="GHEA Grapalat" w:hAnsi="GHEA Grapalat" w:cs="Sylfaen"/>
          <w:i/>
          <w:sz w:val="18"/>
          <w:szCs w:val="18"/>
          <w:lang w:val="hy-AM"/>
        </w:rPr>
      </w:pPr>
    </w:p>
    <w:p w14:paraId="181E9DF9" w14:textId="77777777" w:rsidR="00F02279" w:rsidRPr="0046416D" w:rsidRDefault="00F02279" w:rsidP="00F02279">
      <w:pPr>
        <w:ind w:firstLine="709"/>
        <w:jc w:val="both"/>
        <w:rPr>
          <w:rFonts w:ascii="GHEA Grapalat" w:hAnsi="GHEA Grapalat"/>
          <w:b/>
          <w:sz w:val="18"/>
          <w:szCs w:val="18"/>
          <w:lang w:val="hy-AM"/>
        </w:rPr>
      </w:pPr>
    </w:p>
    <w:p w14:paraId="699F067D" w14:textId="77777777" w:rsidR="00F02279" w:rsidRPr="0046416D" w:rsidRDefault="00F02279" w:rsidP="00F02279">
      <w:pPr>
        <w:ind w:firstLine="709"/>
        <w:jc w:val="both"/>
        <w:rPr>
          <w:rFonts w:ascii="GHEA Grapalat" w:hAnsi="GHEA Grapalat" w:cs="Sylfaen"/>
          <w:b/>
          <w:sz w:val="18"/>
          <w:szCs w:val="18"/>
          <w:lang w:val="hy-AM"/>
        </w:rPr>
      </w:pPr>
      <w:r w:rsidRPr="0046416D">
        <w:rPr>
          <w:rFonts w:ascii="GHEA Grapalat" w:hAnsi="GHEA Grapalat"/>
          <w:b/>
          <w:sz w:val="18"/>
          <w:szCs w:val="18"/>
          <w:lang w:val="hy-AM"/>
        </w:rPr>
        <w:t xml:space="preserve">9. </w:t>
      </w:r>
      <w:r w:rsidRPr="0046416D">
        <w:rPr>
          <w:rFonts w:ascii="GHEA Grapalat" w:hAnsi="GHEA Grapalat" w:cs="Sylfaen"/>
          <w:b/>
          <w:sz w:val="18"/>
          <w:szCs w:val="18"/>
          <w:lang w:val="hy-AM"/>
        </w:rPr>
        <w:t>ԿՈՂՄԵՐԻ</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ՀԱՍՑԵՆԵՐԸ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ԲԱՆԿԱՅԻՆ</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ՎԱՎԵՐԱՊԱՅՄԱՆՆԵՐԸ</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ԵՎ</w:t>
      </w:r>
      <w:r w:rsidRPr="0046416D">
        <w:rPr>
          <w:rFonts w:ascii="GHEA Grapalat" w:hAnsi="GHEA Grapalat" w:cs="Times Armenian"/>
          <w:b/>
          <w:sz w:val="18"/>
          <w:szCs w:val="18"/>
          <w:lang w:val="hy-AM"/>
        </w:rPr>
        <w:t xml:space="preserve"> </w:t>
      </w:r>
      <w:r w:rsidRPr="0046416D">
        <w:rPr>
          <w:rFonts w:ascii="GHEA Grapalat" w:hAnsi="GHEA Grapalat" w:cs="Sylfaen"/>
          <w:b/>
          <w:sz w:val="18"/>
          <w:szCs w:val="18"/>
          <w:lang w:val="hy-AM"/>
        </w:rPr>
        <w:t>ՍՏՈՐԱԳՐՈՒԹՅՈՒՆՆԵՐԸ</w:t>
      </w:r>
    </w:p>
    <w:p w14:paraId="14C8C99F" w14:textId="77777777" w:rsidR="00F02279" w:rsidRPr="0046416D" w:rsidRDefault="00F02279" w:rsidP="00F02279">
      <w:pPr>
        <w:ind w:firstLine="709"/>
        <w:jc w:val="both"/>
        <w:rPr>
          <w:rFonts w:ascii="GHEA Grapalat" w:hAnsi="GHEA Grapalat" w:cs="Sylfaen"/>
          <w:b/>
          <w:sz w:val="18"/>
          <w:szCs w:val="18"/>
          <w:lang w:val="hy-AM"/>
        </w:rPr>
      </w:pPr>
    </w:p>
    <w:p w14:paraId="75EB94ED" w14:textId="77777777" w:rsidR="00F02279" w:rsidRPr="0046416D" w:rsidRDefault="00F02279" w:rsidP="00F02279">
      <w:pPr>
        <w:ind w:firstLine="709"/>
        <w:jc w:val="both"/>
        <w:rPr>
          <w:rFonts w:ascii="GHEA Grapalat" w:hAnsi="GHEA Grapalat" w:cs="Sylfaen"/>
          <w:b/>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1DA15631" w14:textId="77777777" w:rsidTr="00545BDE">
        <w:trPr>
          <w:jc w:val="center"/>
        </w:trPr>
        <w:tc>
          <w:tcPr>
            <w:tcW w:w="4536" w:type="dxa"/>
          </w:tcPr>
          <w:p w14:paraId="69BD42D4"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1CB9AD3D" w14:textId="77777777" w:rsidR="00F02279" w:rsidRPr="0046416D" w:rsidRDefault="00F02279" w:rsidP="00545BDE">
            <w:pPr>
              <w:rPr>
                <w:rFonts w:ascii="GHEA Grapalat" w:hAnsi="GHEA Grapalat"/>
                <w:sz w:val="18"/>
                <w:szCs w:val="18"/>
                <w:lang w:val="ru-RU"/>
              </w:rPr>
            </w:pPr>
          </w:p>
          <w:p w14:paraId="1A37B80E" w14:textId="77777777" w:rsidR="00F02279" w:rsidRPr="0046416D" w:rsidRDefault="00F02279" w:rsidP="00545BDE">
            <w:pPr>
              <w:rPr>
                <w:rFonts w:ascii="GHEA Grapalat" w:hAnsi="GHEA Grapalat"/>
                <w:sz w:val="18"/>
                <w:szCs w:val="18"/>
                <w:lang w:val="ru-RU"/>
              </w:rPr>
            </w:pPr>
          </w:p>
          <w:p w14:paraId="669CC215"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26CE8708"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5C1F0AD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2DF0624E"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79F80FA4"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3C7D0775" w14:textId="77777777" w:rsidR="00F02279" w:rsidRPr="0046416D" w:rsidRDefault="00F02279" w:rsidP="00545BDE">
            <w:pPr>
              <w:jc w:val="center"/>
              <w:rPr>
                <w:rFonts w:ascii="GHEA Grapalat" w:hAnsi="GHEA Grapalat"/>
                <w:sz w:val="18"/>
                <w:szCs w:val="18"/>
                <w:lang w:val="ru-RU"/>
              </w:rPr>
            </w:pPr>
          </w:p>
          <w:p w14:paraId="2393D72B" w14:textId="77777777" w:rsidR="00F02279" w:rsidRPr="0046416D" w:rsidRDefault="00F02279" w:rsidP="00545BDE">
            <w:pPr>
              <w:jc w:val="center"/>
              <w:rPr>
                <w:rFonts w:ascii="GHEA Grapalat" w:hAnsi="GHEA Grapalat"/>
                <w:sz w:val="18"/>
                <w:szCs w:val="18"/>
                <w:lang w:val="ru-RU"/>
              </w:rPr>
            </w:pPr>
          </w:p>
          <w:p w14:paraId="79B240E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46716F55"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08C8E261"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51745D0F" w14:textId="77777777" w:rsidR="00F02279" w:rsidRPr="0046416D" w:rsidRDefault="00F02279" w:rsidP="00F02279">
      <w:pPr>
        <w:ind w:firstLine="709"/>
        <w:jc w:val="both"/>
        <w:rPr>
          <w:rFonts w:ascii="GHEA Grapalat" w:hAnsi="GHEA Grapalat" w:cs="Arial"/>
          <w:b/>
          <w:sz w:val="18"/>
          <w:szCs w:val="18"/>
        </w:rPr>
      </w:pPr>
    </w:p>
    <w:p w14:paraId="7822D852" w14:textId="77777777" w:rsidR="00F02279" w:rsidRPr="0046416D" w:rsidRDefault="00F02279" w:rsidP="00F02279">
      <w:pPr>
        <w:ind w:firstLine="567"/>
        <w:rPr>
          <w:rFonts w:ascii="GHEA Grapalat" w:hAnsi="GHEA Grapalat"/>
          <w:i/>
          <w:sz w:val="18"/>
          <w:szCs w:val="18"/>
        </w:rPr>
      </w:pPr>
    </w:p>
    <w:p w14:paraId="6BD1B3C1" w14:textId="77777777" w:rsidR="00F02279" w:rsidRPr="0046416D" w:rsidRDefault="00F02279" w:rsidP="00F02279">
      <w:pPr>
        <w:tabs>
          <w:tab w:val="left" w:pos="1276"/>
        </w:tabs>
        <w:ind w:firstLine="720"/>
        <w:jc w:val="both"/>
        <w:rPr>
          <w:rFonts w:ascii="GHEA Grapalat" w:hAnsi="GHEA Grapalat"/>
          <w:sz w:val="18"/>
          <w:szCs w:val="18"/>
          <w:u w:val="single"/>
          <w:lang w:val="nb-NO"/>
        </w:rPr>
      </w:pPr>
      <w:r w:rsidRPr="0046416D">
        <w:rPr>
          <w:rFonts w:ascii="GHEA Grapalat" w:hAnsi="GHEA Grapalat" w:cs="Sylfaen"/>
          <w:i/>
          <w:sz w:val="18"/>
          <w:szCs w:val="18"/>
          <w:lang w:val="pt-BR"/>
        </w:rPr>
        <w:t>Անհրաժեշտության</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դեպքում</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պայմանագրի նախագծում</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կարող</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են</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ներառվել</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ՀՀ</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օրենսդրությանը</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չհակասող</w:t>
      </w:r>
      <w:r w:rsidRPr="0046416D">
        <w:rPr>
          <w:rFonts w:ascii="GHEA Grapalat" w:hAnsi="GHEA Grapalat" w:cs="Sylfaen"/>
          <w:i/>
          <w:sz w:val="18"/>
          <w:szCs w:val="18"/>
          <w:lang w:val="nb-NO"/>
        </w:rPr>
        <w:t xml:space="preserve"> </w:t>
      </w:r>
      <w:r w:rsidRPr="0046416D">
        <w:rPr>
          <w:rFonts w:ascii="GHEA Grapalat" w:hAnsi="GHEA Grapalat" w:cs="Sylfaen"/>
          <w:i/>
          <w:sz w:val="18"/>
          <w:szCs w:val="18"/>
          <w:lang w:val="pt-BR"/>
        </w:rPr>
        <w:t>դրույթներ</w:t>
      </w:r>
      <w:r w:rsidRPr="0046416D">
        <w:rPr>
          <w:rFonts w:ascii="GHEA Grapalat" w:hAnsi="GHEA Grapalat" w:cs="Sylfaen"/>
          <w:i/>
          <w:sz w:val="18"/>
          <w:szCs w:val="18"/>
          <w:lang w:val="nb-NO"/>
        </w:rPr>
        <w:t>։</w:t>
      </w:r>
    </w:p>
    <w:p w14:paraId="66E9D797" w14:textId="77777777" w:rsidR="00F02279" w:rsidRPr="0046416D" w:rsidRDefault="00F02279" w:rsidP="00F02279">
      <w:pPr>
        <w:ind w:firstLine="567"/>
        <w:rPr>
          <w:rFonts w:ascii="GHEA Grapalat" w:hAnsi="GHEA Grapalat"/>
          <w:i/>
          <w:sz w:val="18"/>
          <w:szCs w:val="18"/>
          <w:lang w:val="hy-AM"/>
        </w:rPr>
      </w:pPr>
      <w:r w:rsidRPr="0046416D">
        <w:rPr>
          <w:rFonts w:ascii="GHEA Grapalat" w:hAnsi="GHEA Grapalat"/>
          <w:i/>
          <w:sz w:val="18"/>
          <w:szCs w:val="18"/>
          <w:lang w:val="hy-AM"/>
        </w:rPr>
        <w:br w:type="page"/>
      </w:r>
    </w:p>
    <w:p w14:paraId="3400AC06" w14:textId="77777777" w:rsidR="00F02279" w:rsidRPr="0046416D" w:rsidRDefault="00F02279" w:rsidP="00F02279">
      <w:pPr>
        <w:ind w:firstLine="567"/>
        <w:jc w:val="right"/>
        <w:rPr>
          <w:rFonts w:ascii="GHEA Grapalat" w:hAnsi="GHEA Grapalat"/>
          <w:i/>
          <w:sz w:val="18"/>
          <w:szCs w:val="18"/>
          <w:lang w:val="hy-AM"/>
        </w:rPr>
      </w:pPr>
    </w:p>
    <w:p w14:paraId="18D438CD" w14:textId="77777777" w:rsidR="00F02279" w:rsidRPr="0046416D" w:rsidRDefault="00F02279" w:rsidP="00F02279">
      <w:pPr>
        <w:ind w:firstLine="567"/>
        <w:jc w:val="right"/>
        <w:rPr>
          <w:rFonts w:ascii="GHEA Grapalat" w:hAnsi="GHEA Grapalat" w:cs="Arial"/>
          <w:i/>
          <w:sz w:val="18"/>
          <w:szCs w:val="18"/>
          <w:lang w:val="hy-AM"/>
        </w:rPr>
      </w:pPr>
      <w:r w:rsidRPr="0046416D">
        <w:rPr>
          <w:rFonts w:ascii="GHEA Grapalat" w:hAnsi="GHEA Grapalat" w:cs="Sylfaen"/>
          <w:i/>
          <w:sz w:val="18"/>
          <w:szCs w:val="18"/>
          <w:lang w:val="hy-AM"/>
        </w:rPr>
        <w:t>Հավելված</w:t>
      </w:r>
      <w:r w:rsidRPr="0046416D">
        <w:rPr>
          <w:rFonts w:ascii="GHEA Grapalat" w:hAnsi="GHEA Grapalat" w:cs="Arial"/>
          <w:i/>
          <w:sz w:val="18"/>
          <w:szCs w:val="18"/>
          <w:lang w:val="hy-AM"/>
        </w:rPr>
        <w:t xml:space="preserve"> </w:t>
      </w:r>
      <w:r w:rsidRPr="0046416D">
        <w:rPr>
          <w:rFonts w:ascii="GHEA Grapalat" w:hAnsi="GHEA Grapalat" w:cs="Sylfaen"/>
          <w:i/>
          <w:sz w:val="18"/>
          <w:szCs w:val="18"/>
          <w:lang w:val="hy-AM"/>
        </w:rPr>
        <w:t>թիվ</w:t>
      </w:r>
      <w:r w:rsidRPr="0046416D">
        <w:rPr>
          <w:rFonts w:ascii="GHEA Grapalat" w:hAnsi="GHEA Grapalat" w:cs="Arial"/>
          <w:i/>
          <w:sz w:val="18"/>
          <w:szCs w:val="18"/>
          <w:lang w:val="hy-AM"/>
        </w:rPr>
        <w:t xml:space="preserve"> 1</w:t>
      </w:r>
    </w:p>
    <w:p w14:paraId="2093C30D" w14:textId="5CACD533"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sz w:val="18"/>
          <w:szCs w:val="18"/>
          <w:lang w:val="hy-AM"/>
        </w:rPr>
        <w:t>«</w:t>
      </w:r>
      <w:r w:rsidRPr="0046416D">
        <w:rPr>
          <w:rFonts w:ascii="GHEA Grapalat" w:hAnsi="GHEA Grapalat"/>
          <w:i/>
          <w:sz w:val="18"/>
          <w:szCs w:val="18"/>
          <w:lang w:val="pt-BR"/>
        </w:rPr>
        <w:t xml:space="preserve">           </w:t>
      </w:r>
      <w:r w:rsidRPr="0046416D">
        <w:rPr>
          <w:rFonts w:ascii="GHEA Grapalat" w:hAnsi="GHEA Grapalat"/>
          <w:sz w:val="18"/>
          <w:szCs w:val="18"/>
          <w:lang w:val="hy-AM"/>
        </w:rPr>
        <w:t>»</w:t>
      </w:r>
      <w:r w:rsidRPr="0046416D">
        <w:rPr>
          <w:rFonts w:ascii="GHEA Grapalat" w:hAnsi="GHEA Grapalat"/>
          <w:i/>
          <w:sz w:val="18"/>
          <w:szCs w:val="18"/>
          <w:lang w:val="pt-BR"/>
        </w:rPr>
        <w:t xml:space="preserve">                  20</w:t>
      </w:r>
      <w:r w:rsidR="00A568CF">
        <w:rPr>
          <w:rFonts w:ascii="GHEA Grapalat" w:hAnsi="GHEA Grapalat"/>
          <w:i/>
          <w:sz w:val="18"/>
          <w:szCs w:val="18"/>
          <w:lang w:val="hy-AM"/>
        </w:rPr>
        <w:t>22</w:t>
      </w:r>
      <w:r w:rsidRPr="0046416D">
        <w:rPr>
          <w:rFonts w:ascii="GHEA Grapalat" w:hAnsi="GHEA Grapalat" w:cs="Sylfaen"/>
          <w:i/>
          <w:sz w:val="18"/>
          <w:szCs w:val="18"/>
          <w:lang w:val="pt-BR"/>
        </w:rPr>
        <w:t>թ</w:t>
      </w:r>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5FAE9480"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4783D6FB" w14:textId="77777777" w:rsidR="00F02279" w:rsidRPr="0046416D" w:rsidRDefault="00F02279" w:rsidP="00F02279">
      <w:pPr>
        <w:jc w:val="center"/>
        <w:rPr>
          <w:rFonts w:ascii="GHEA Grapalat" w:hAnsi="GHEA Grapalat" w:cs="Sylfaen"/>
          <w:b/>
          <w:sz w:val="18"/>
          <w:szCs w:val="18"/>
          <w:lang w:val="hy-AM"/>
        </w:rPr>
      </w:pPr>
    </w:p>
    <w:p w14:paraId="27DB24EA" w14:textId="77777777" w:rsidR="00F02279" w:rsidRPr="0046416D" w:rsidRDefault="00F02279" w:rsidP="00F02279">
      <w:pPr>
        <w:jc w:val="center"/>
        <w:rPr>
          <w:rFonts w:ascii="GHEA Grapalat" w:hAnsi="GHEA Grapalat"/>
          <w:b/>
          <w:sz w:val="18"/>
          <w:szCs w:val="18"/>
          <w:lang w:val="hy-AM"/>
        </w:rPr>
      </w:pPr>
    </w:p>
    <w:p w14:paraId="1D23F4A9" w14:textId="77777777" w:rsidR="00F02279" w:rsidRPr="0046416D" w:rsidRDefault="00F02279" w:rsidP="00F02279">
      <w:pPr>
        <w:jc w:val="center"/>
        <w:rPr>
          <w:rFonts w:ascii="GHEA Grapalat" w:hAnsi="GHEA Grapalat"/>
          <w:b/>
          <w:sz w:val="18"/>
          <w:szCs w:val="18"/>
          <w:lang w:val="hy-AM"/>
        </w:rPr>
      </w:pPr>
    </w:p>
    <w:p w14:paraId="076DAE19" w14:textId="77777777" w:rsidR="00F02279" w:rsidRPr="0046416D" w:rsidRDefault="00F02279" w:rsidP="00F02279">
      <w:pPr>
        <w:jc w:val="center"/>
        <w:rPr>
          <w:rFonts w:ascii="GHEA Grapalat" w:hAnsi="GHEA Grapalat"/>
          <w:b/>
          <w:sz w:val="18"/>
          <w:szCs w:val="18"/>
          <w:lang w:val="hy-AM"/>
        </w:rPr>
      </w:pPr>
    </w:p>
    <w:p w14:paraId="15BC9920" w14:textId="77777777" w:rsidR="00F02279" w:rsidRPr="0046416D" w:rsidRDefault="00F02279" w:rsidP="00F02279">
      <w:pPr>
        <w:jc w:val="center"/>
        <w:rPr>
          <w:rFonts w:ascii="GHEA Grapalat" w:hAnsi="GHEA Grapalat" w:cs="Arial"/>
          <w:b/>
          <w:sz w:val="18"/>
          <w:szCs w:val="18"/>
          <w:lang w:val="hy-AM"/>
        </w:rPr>
      </w:pPr>
      <w:r w:rsidRPr="0046416D">
        <w:rPr>
          <w:rFonts w:ascii="GHEA Grapalat" w:hAnsi="GHEA Grapalat" w:cs="Sylfaen"/>
          <w:b/>
          <w:sz w:val="18"/>
          <w:szCs w:val="18"/>
          <w:lang w:val="hy-AM"/>
        </w:rPr>
        <w:t>ԾԱՎԱԼԱԹԵՐԹ</w:t>
      </w:r>
      <w:r w:rsidRPr="0046416D">
        <w:rPr>
          <w:rFonts w:ascii="GHEA Grapalat" w:hAnsi="GHEA Grapalat" w:cs="Arial"/>
          <w:b/>
          <w:sz w:val="18"/>
          <w:szCs w:val="18"/>
          <w:lang w:val="hy-AM"/>
        </w:rPr>
        <w:t>-</w:t>
      </w:r>
      <w:r w:rsidRPr="0046416D">
        <w:rPr>
          <w:rFonts w:ascii="GHEA Grapalat" w:hAnsi="GHEA Grapalat" w:cs="Sylfaen"/>
          <w:b/>
          <w:sz w:val="18"/>
          <w:szCs w:val="18"/>
          <w:lang w:val="hy-AM"/>
        </w:rPr>
        <w:t>ՆԱԽԱՀԱՇԻՎ*</w:t>
      </w:r>
    </w:p>
    <w:p w14:paraId="7F4B2242" w14:textId="77777777" w:rsidR="00F02279" w:rsidRPr="0046416D" w:rsidRDefault="00F02279" w:rsidP="00F02279">
      <w:pPr>
        <w:ind w:firstLine="567"/>
        <w:jc w:val="right"/>
        <w:rPr>
          <w:rFonts w:ascii="GHEA Grapalat" w:hAnsi="GHEA Grapalat"/>
          <w:i/>
          <w:sz w:val="18"/>
          <w:szCs w:val="18"/>
          <w:lang w:val="hy-AM"/>
        </w:rPr>
      </w:pPr>
    </w:p>
    <w:p w14:paraId="006E42AE" w14:textId="4A40C245" w:rsidR="00F02279" w:rsidRPr="0046416D" w:rsidRDefault="00A568CF" w:rsidP="00F02279">
      <w:pPr>
        <w:ind w:firstLine="567"/>
        <w:jc w:val="center"/>
        <w:rPr>
          <w:rFonts w:ascii="GHEA Grapalat" w:hAnsi="GHEA Grapalat"/>
          <w:b/>
          <w:sz w:val="18"/>
          <w:szCs w:val="18"/>
          <w:lang w:val="pt-BR"/>
        </w:rPr>
      </w:pPr>
      <w:r>
        <w:rPr>
          <w:rFonts w:ascii="GHEA Grapalat" w:hAnsi="GHEA Grapalat" w:cs="Sylfaen"/>
          <w:b/>
          <w:sz w:val="18"/>
          <w:szCs w:val="18"/>
          <w:lang w:val="hy-AM"/>
        </w:rPr>
        <w:t xml:space="preserve">   </w:t>
      </w:r>
      <w:r w:rsidR="00F1358A" w:rsidRPr="00602B7D">
        <w:rPr>
          <w:rFonts w:ascii="GHEA Grapalat" w:hAnsi="GHEA Grapalat"/>
          <w:b/>
          <w:sz w:val="18"/>
          <w:szCs w:val="18"/>
          <w:lang w:val="hy-AM"/>
        </w:rPr>
        <w:t xml:space="preserve">«Հրազդան համայնքի քաղաքային պանթեոնի մուտքում տեսախցիկների տեղադրման նպատակով էլեկտրահաղորդման գծերի կառուցման» </w:t>
      </w:r>
      <w:r w:rsidR="00F1358A" w:rsidRPr="0046416D">
        <w:rPr>
          <w:rFonts w:ascii="GHEA Grapalat" w:hAnsi="GHEA Grapalat" w:cs="Sylfaen"/>
          <w:b/>
          <w:sz w:val="18"/>
          <w:szCs w:val="18"/>
          <w:lang w:val="pt-BR"/>
        </w:rPr>
        <w:t>աշխատանքների</w:t>
      </w:r>
      <w:r w:rsidR="00F1358A" w:rsidRPr="0046416D">
        <w:rPr>
          <w:rFonts w:ascii="GHEA Grapalat" w:hAnsi="GHEA Grapalat" w:cs="Times Armenian"/>
          <w:b/>
          <w:sz w:val="18"/>
          <w:szCs w:val="18"/>
          <w:lang w:val="pt-BR"/>
        </w:rPr>
        <w:t xml:space="preserve"> </w:t>
      </w:r>
      <w:r w:rsidR="00F1358A" w:rsidRPr="0046416D">
        <w:rPr>
          <w:rFonts w:ascii="GHEA Grapalat" w:hAnsi="GHEA Grapalat" w:cs="Sylfaen"/>
          <w:b/>
          <w:sz w:val="18"/>
          <w:szCs w:val="18"/>
          <w:lang w:val="pt-BR"/>
        </w:rPr>
        <w:t>կատարման</w:t>
      </w:r>
    </w:p>
    <w:p w14:paraId="2100B4B3" w14:textId="77777777" w:rsidR="00F02279" w:rsidRPr="0046416D" w:rsidRDefault="00F02279" w:rsidP="00F02279">
      <w:pPr>
        <w:ind w:firstLine="567"/>
        <w:jc w:val="right"/>
        <w:rPr>
          <w:rFonts w:ascii="GHEA Grapalat" w:hAnsi="GHEA Grapalat"/>
          <w:i/>
          <w:sz w:val="18"/>
          <w:szCs w:val="18"/>
          <w:lang w:val="pt-BR"/>
        </w:rPr>
      </w:pPr>
    </w:p>
    <w:tbl>
      <w:tblPr>
        <w:tblW w:w="9465" w:type="dxa"/>
        <w:tblInd w:w="93" w:type="dxa"/>
        <w:tblLayout w:type="fixed"/>
        <w:tblLook w:val="04A0" w:firstRow="1" w:lastRow="0" w:firstColumn="1" w:lastColumn="0" w:noHBand="0" w:noVBand="1"/>
      </w:tblPr>
      <w:tblGrid>
        <w:gridCol w:w="948"/>
        <w:gridCol w:w="968"/>
        <w:gridCol w:w="259"/>
        <w:gridCol w:w="2700"/>
        <w:gridCol w:w="77"/>
        <w:gridCol w:w="634"/>
        <w:gridCol w:w="189"/>
        <w:gridCol w:w="450"/>
        <w:gridCol w:w="630"/>
        <w:gridCol w:w="1170"/>
        <w:gridCol w:w="1440"/>
      </w:tblGrid>
      <w:tr w:rsidR="00A568CF" w:rsidRPr="00F1358A" w14:paraId="690B9CBC" w14:textId="77777777" w:rsidTr="00E334F7">
        <w:trPr>
          <w:trHeight w:val="53"/>
        </w:trPr>
        <w:tc>
          <w:tcPr>
            <w:tcW w:w="948" w:type="dxa"/>
            <w:tcBorders>
              <w:top w:val="nil"/>
              <w:left w:val="nil"/>
              <w:bottom w:val="nil"/>
              <w:right w:val="nil"/>
            </w:tcBorders>
            <w:shd w:val="clear" w:color="auto" w:fill="auto"/>
            <w:noWrap/>
            <w:vAlign w:val="bottom"/>
            <w:hideMark/>
          </w:tcPr>
          <w:p w14:paraId="5D7FC78E" w14:textId="77777777" w:rsidR="00A568CF" w:rsidRPr="00F1358A" w:rsidRDefault="00A568CF">
            <w:pPr>
              <w:rPr>
                <w:rFonts w:ascii="Calibri" w:hAnsi="Calibri" w:cs="Calibri"/>
                <w:color w:val="000000"/>
                <w:sz w:val="18"/>
                <w:szCs w:val="18"/>
                <w:lang w:val="hy-AM"/>
              </w:rPr>
            </w:pPr>
          </w:p>
        </w:tc>
        <w:tc>
          <w:tcPr>
            <w:tcW w:w="1227" w:type="dxa"/>
            <w:gridSpan w:val="2"/>
            <w:tcBorders>
              <w:top w:val="nil"/>
              <w:left w:val="nil"/>
              <w:bottom w:val="nil"/>
              <w:right w:val="nil"/>
            </w:tcBorders>
            <w:shd w:val="clear" w:color="auto" w:fill="auto"/>
            <w:noWrap/>
            <w:vAlign w:val="bottom"/>
            <w:hideMark/>
          </w:tcPr>
          <w:p w14:paraId="0A177C9D" w14:textId="77777777" w:rsidR="00A568CF" w:rsidRPr="00F1358A" w:rsidRDefault="00A568CF">
            <w:pPr>
              <w:rPr>
                <w:rFonts w:ascii="Calibri" w:hAnsi="Calibri" w:cs="Calibri"/>
                <w:color w:val="000000"/>
                <w:sz w:val="18"/>
                <w:szCs w:val="18"/>
                <w:lang w:val="hy-AM"/>
              </w:rPr>
            </w:pPr>
          </w:p>
        </w:tc>
        <w:tc>
          <w:tcPr>
            <w:tcW w:w="2700" w:type="dxa"/>
            <w:tcBorders>
              <w:top w:val="nil"/>
              <w:left w:val="nil"/>
              <w:bottom w:val="nil"/>
              <w:right w:val="nil"/>
            </w:tcBorders>
            <w:shd w:val="clear" w:color="auto" w:fill="auto"/>
            <w:noWrap/>
            <w:vAlign w:val="center"/>
          </w:tcPr>
          <w:p w14:paraId="42144756" w14:textId="77C9E6F1" w:rsidR="00A568CF" w:rsidRPr="003622D5" w:rsidRDefault="00A568CF" w:rsidP="003622D5">
            <w:pPr>
              <w:rPr>
                <w:rFonts w:ascii="Calibri" w:hAnsi="Calibri" w:cs="Calibri"/>
                <w:b/>
                <w:bCs/>
                <w:color w:val="000000"/>
                <w:sz w:val="18"/>
                <w:szCs w:val="18"/>
                <w:lang w:val="hy-AM"/>
              </w:rPr>
            </w:pPr>
          </w:p>
        </w:tc>
        <w:tc>
          <w:tcPr>
            <w:tcW w:w="711" w:type="dxa"/>
            <w:gridSpan w:val="2"/>
            <w:tcBorders>
              <w:top w:val="nil"/>
              <w:left w:val="nil"/>
              <w:bottom w:val="nil"/>
              <w:right w:val="nil"/>
            </w:tcBorders>
            <w:shd w:val="clear" w:color="auto" w:fill="auto"/>
            <w:noWrap/>
            <w:vAlign w:val="bottom"/>
          </w:tcPr>
          <w:p w14:paraId="1F017FD7" w14:textId="77777777" w:rsidR="00A568CF" w:rsidRPr="00F1358A" w:rsidRDefault="00A568CF">
            <w:pPr>
              <w:rPr>
                <w:rFonts w:ascii="Calibri" w:hAnsi="Calibri" w:cs="Calibri"/>
                <w:color w:val="000000"/>
                <w:sz w:val="18"/>
                <w:szCs w:val="18"/>
                <w:lang w:val="hy-AM"/>
              </w:rPr>
            </w:pPr>
          </w:p>
        </w:tc>
        <w:tc>
          <w:tcPr>
            <w:tcW w:w="639" w:type="dxa"/>
            <w:gridSpan w:val="2"/>
            <w:tcBorders>
              <w:top w:val="nil"/>
              <w:left w:val="nil"/>
              <w:bottom w:val="nil"/>
              <w:right w:val="nil"/>
            </w:tcBorders>
            <w:shd w:val="clear" w:color="auto" w:fill="auto"/>
            <w:noWrap/>
            <w:vAlign w:val="bottom"/>
          </w:tcPr>
          <w:p w14:paraId="17922D88" w14:textId="77777777" w:rsidR="00A568CF" w:rsidRPr="003622D5" w:rsidRDefault="00A568CF">
            <w:pPr>
              <w:rPr>
                <w:rFonts w:ascii="Calibri" w:hAnsi="Calibri" w:cs="Calibri"/>
                <w:color w:val="000000"/>
                <w:sz w:val="18"/>
                <w:szCs w:val="18"/>
                <w:lang w:val="hy-AM"/>
              </w:rPr>
            </w:pPr>
          </w:p>
        </w:tc>
        <w:tc>
          <w:tcPr>
            <w:tcW w:w="630" w:type="dxa"/>
            <w:tcBorders>
              <w:top w:val="nil"/>
              <w:left w:val="nil"/>
              <w:bottom w:val="nil"/>
              <w:right w:val="nil"/>
            </w:tcBorders>
            <w:shd w:val="clear" w:color="auto" w:fill="auto"/>
            <w:noWrap/>
            <w:vAlign w:val="bottom"/>
            <w:hideMark/>
          </w:tcPr>
          <w:p w14:paraId="5DE96663" w14:textId="77777777" w:rsidR="00A568CF" w:rsidRPr="00F1358A" w:rsidRDefault="00A568CF">
            <w:pPr>
              <w:rPr>
                <w:rFonts w:ascii="Calibri" w:hAnsi="Calibri" w:cs="Calibri"/>
                <w:color w:val="000000"/>
                <w:sz w:val="18"/>
                <w:szCs w:val="18"/>
                <w:lang w:val="hy-AM"/>
              </w:rPr>
            </w:pPr>
          </w:p>
        </w:tc>
        <w:tc>
          <w:tcPr>
            <w:tcW w:w="1170" w:type="dxa"/>
            <w:tcBorders>
              <w:top w:val="nil"/>
              <w:left w:val="nil"/>
              <w:bottom w:val="nil"/>
              <w:right w:val="nil"/>
            </w:tcBorders>
            <w:shd w:val="clear" w:color="auto" w:fill="auto"/>
            <w:noWrap/>
            <w:vAlign w:val="bottom"/>
            <w:hideMark/>
          </w:tcPr>
          <w:p w14:paraId="5E09D5B4" w14:textId="77777777" w:rsidR="00A568CF" w:rsidRPr="00F1358A" w:rsidRDefault="00A568CF">
            <w:pPr>
              <w:rPr>
                <w:rFonts w:ascii="Calibri" w:hAnsi="Calibri" w:cs="Calibri"/>
                <w:color w:val="000000"/>
                <w:sz w:val="18"/>
                <w:szCs w:val="18"/>
                <w:lang w:val="hy-AM"/>
              </w:rPr>
            </w:pPr>
          </w:p>
        </w:tc>
        <w:tc>
          <w:tcPr>
            <w:tcW w:w="1440" w:type="dxa"/>
            <w:tcBorders>
              <w:top w:val="nil"/>
              <w:left w:val="nil"/>
              <w:bottom w:val="nil"/>
              <w:right w:val="nil"/>
            </w:tcBorders>
            <w:shd w:val="clear" w:color="auto" w:fill="auto"/>
            <w:noWrap/>
            <w:vAlign w:val="bottom"/>
            <w:hideMark/>
          </w:tcPr>
          <w:p w14:paraId="3A585041" w14:textId="77777777" w:rsidR="00A568CF" w:rsidRPr="00F1358A" w:rsidRDefault="00A568CF">
            <w:pPr>
              <w:rPr>
                <w:rFonts w:ascii="Calibri" w:hAnsi="Calibri" w:cs="Calibri"/>
                <w:color w:val="000000"/>
                <w:sz w:val="18"/>
                <w:szCs w:val="18"/>
                <w:lang w:val="hy-AM"/>
              </w:rPr>
            </w:pPr>
          </w:p>
        </w:tc>
      </w:tr>
      <w:tr w:rsidR="00A568CF" w:rsidRPr="00A568CF" w14:paraId="7970C054" w14:textId="77777777" w:rsidTr="00A07D31">
        <w:trPr>
          <w:trHeight w:val="708"/>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8D14D" w14:textId="543F6AA2" w:rsidR="00A568CF" w:rsidRPr="00A07D31" w:rsidRDefault="00A568CF" w:rsidP="00A07D31">
            <w:pPr>
              <w:jc w:val="center"/>
              <w:rPr>
                <w:rFonts w:ascii="Times Armenian" w:hAnsi="Times Armenian" w:cs="Arial"/>
                <w:b/>
                <w:bCs/>
                <w:color w:val="4472C4" w:themeColor="accent1"/>
                <w:sz w:val="16"/>
                <w:szCs w:val="16"/>
                <w:lang w:val="hy-AM"/>
              </w:rPr>
            </w:pPr>
            <w:r w:rsidRPr="00A07D31">
              <w:rPr>
                <w:rFonts w:ascii="Times Armenian" w:hAnsi="Times Armenian" w:cs="Calibri"/>
                <w:b/>
                <w:bCs/>
                <w:color w:val="4472C4" w:themeColor="accent1"/>
                <w:sz w:val="16"/>
                <w:szCs w:val="16"/>
              </w:rPr>
              <w:t>Ð/</w:t>
            </w:r>
            <w:r w:rsidR="00A07D31" w:rsidRPr="00A07D31">
              <w:rPr>
                <w:b/>
                <w:bCs/>
                <w:color w:val="4472C4" w:themeColor="accent1"/>
                <w:sz w:val="16"/>
                <w:szCs w:val="16"/>
                <w:lang w:val="hy-AM"/>
              </w:rPr>
              <w:t>Հ</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28497" w14:textId="77777777" w:rsidR="00A568CF" w:rsidRPr="00A07D31" w:rsidRDefault="00A568CF" w:rsidP="00A568CF">
            <w:pPr>
              <w:jc w:val="center"/>
              <w:rPr>
                <w:rFonts w:ascii="Times Armenian" w:hAnsi="Times Armenian" w:cs="Calibri"/>
                <w:b/>
                <w:bCs/>
                <w:color w:val="4472C4" w:themeColor="accent1"/>
                <w:sz w:val="16"/>
                <w:szCs w:val="16"/>
                <w:lang w:val="hy-AM"/>
              </w:rPr>
            </w:pPr>
            <w:r w:rsidRPr="00A07D31">
              <w:rPr>
                <w:rFonts w:ascii="Times Armenian" w:hAnsi="Times Armenian" w:cs="Calibri"/>
                <w:b/>
                <w:bCs/>
                <w:color w:val="4472C4" w:themeColor="accent1"/>
                <w:sz w:val="16"/>
                <w:szCs w:val="16"/>
                <w:lang w:val="hy-AM"/>
              </w:rPr>
              <w:t>¶Ý³óáõó³ÏÝ»ñÇ NN</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553DF"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²ßË³ï³ÝùÝ»ñÇ ³Ýí³ÝáõÙÁ</w:t>
            </w:r>
          </w:p>
        </w:tc>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F62A2"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â³÷Ù³Ý ÙÇ³íáñÁ</w:t>
            </w:r>
          </w:p>
        </w:tc>
        <w:tc>
          <w:tcPr>
            <w:tcW w:w="6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7CBC5"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ø³Ý³ÏÁ</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14C7D" w14:textId="5C481B89"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ÀÝ¹Ñ³Ýáõñ ³ñÅ»</w:t>
            </w:r>
            <w:r w:rsidR="00A07D31" w:rsidRPr="00A07D31">
              <w:rPr>
                <w:rFonts w:ascii="Times Armenian" w:hAnsi="Times Armenian" w:cs="Calibri"/>
                <w:b/>
                <w:bCs/>
                <w:color w:val="4472C4" w:themeColor="accent1"/>
                <w:sz w:val="16"/>
                <w:szCs w:val="16"/>
              </w:rPr>
              <w:t xml:space="preserve"> </w:t>
            </w:r>
            <w:r w:rsidR="00A07D31" w:rsidRPr="00A07D31">
              <w:rPr>
                <w:rFonts w:ascii="Times Armenian" w:hAnsi="Times Armenian" w:cs="Calibri"/>
                <w:b/>
                <w:bCs/>
                <w:color w:val="4472C4" w:themeColor="accent1"/>
                <w:sz w:val="16"/>
                <w:szCs w:val="16"/>
              </w:rPr>
              <w:t>ùÁ ÙÇ³íáñÇ Ñ³Ù³ñ</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01DEA" w14:textId="77777777" w:rsidR="00A568CF" w:rsidRPr="00A07D31" w:rsidRDefault="00A568CF" w:rsidP="00A568CF">
            <w:pPr>
              <w:jc w:val="center"/>
              <w:rPr>
                <w:rFonts w:ascii="Times Armenian" w:hAnsi="Times Armenian" w:cs="Calibri"/>
                <w:b/>
                <w:bCs/>
                <w:color w:val="4472C4" w:themeColor="accent1"/>
                <w:sz w:val="16"/>
                <w:szCs w:val="16"/>
              </w:rPr>
            </w:pPr>
            <w:r w:rsidRPr="00A07D31">
              <w:rPr>
                <w:rFonts w:ascii="Times Armenian" w:hAnsi="Times Armenian" w:cs="Calibri"/>
                <w:b/>
                <w:bCs/>
                <w:color w:val="4472C4" w:themeColor="accent1"/>
                <w:sz w:val="16"/>
                <w:szCs w:val="16"/>
              </w:rPr>
              <w:t>ÀÝ¹Ñ³Ýáõñ ³ñÅ»ùÁ</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89749" w14:textId="77777777" w:rsidR="00A568CF" w:rsidRPr="00A07D31" w:rsidRDefault="00A568CF" w:rsidP="00A568CF">
            <w:pPr>
              <w:jc w:val="center"/>
              <w:rPr>
                <w:rFonts w:ascii="Times Armenian" w:hAnsi="Times Armenian" w:cs="Calibri"/>
                <w:b/>
                <w:bCs/>
                <w:color w:val="4472C4" w:themeColor="accent1"/>
                <w:sz w:val="16"/>
                <w:szCs w:val="16"/>
              </w:rPr>
            </w:pPr>
            <w:r w:rsidRPr="00A07D31">
              <w:rPr>
                <w:b/>
                <w:bCs/>
                <w:color w:val="4472C4" w:themeColor="accent1"/>
                <w:sz w:val="16"/>
                <w:szCs w:val="16"/>
              </w:rPr>
              <w:t>Ընդհանուր</w:t>
            </w:r>
            <w:r w:rsidRPr="00A07D31">
              <w:rPr>
                <w:rFonts w:ascii="Times Armenian" w:hAnsi="Times Armenian" w:cs="Calibri"/>
                <w:b/>
                <w:bCs/>
                <w:color w:val="4472C4" w:themeColor="accent1"/>
                <w:sz w:val="16"/>
                <w:szCs w:val="16"/>
              </w:rPr>
              <w:t xml:space="preserve"> </w:t>
            </w:r>
            <w:r w:rsidRPr="00A07D31">
              <w:rPr>
                <w:b/>
                <w:bCs/>
                <w:color w:val="4472C4" w:themeColor="accent1"/>
                <w:sz w:val="16"/>
                <w:szCs w:val="16"/>
              </w:rPr>
              <w:t>արժեքը</w:t>
            </w:r>
            <w:r w:rsidRPr="00A07D31">
              <w:rPr>
                <w:rFonts w:ascii="Times Armenian" w:hAnsi="Times Armenian" w:cs="Calibri"/>
                <w:b/>
                <w:bCs/>
                <w:color w:val="4472C4" w:themeColor="accent1"/>
                <w:sz w:val="16"/>
                <w:szCs w:val="16"/>
              </w:rPr>
              <w:t xml:space="preserve"> </w:t>
            </w:r>
            <w:r w:rsidRPr="00A07D31">
              <w:rPr>
                <w:rFonts w:ascii="Times Armenian" w:hAnsi="Times Armenian" w:cs="Calibri"/>
                <w:b/>
                <w:bCs/>
                <w:color w:val="4472C4" w:themeColor="accent1"/>
                <w:sz w:val="16"/>
                <w:szCs w:val="16"/>
              </w:rPr>
              <w:br/>
              <w:t xml:space="preserve">  </w:t>
            </w:r>
            <w:r w:rsidRPr="00A07D31">
              <w:rPr>
                <w:b/>
                <w:bCs/>
                <w:color w:val="4472C4" w:themeColor="accent1"/>
                <w:sz w:val="16"/>
                <w:szCs w:val="16"/>
              </w:rPr>
              <w:t>տոկոսներով</w:t>
            </w:r>
          </w:p>
        </w:tc>
      </w:tr>
      <w:tr w:rsidR="00A568CF" w:rsidRPr="00A568CF" w14:paraId="3C459EB9" w14:textId="77777777" w:rsidTr="00A07D31">
        <w:trPr>
          <w:trHeight w:val="43"/>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AFAFB"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1</w:t>
            </w:r>
          </w:p>
        </w:tc>
        <w:tc>
          <w:tcPr>
            <w:tcW w:w="12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AB3324"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2</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14:paraId="71D5E29D"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3</w:t>
            </w:r>
          </w:p>
        </w:tc>
        <w:tc>
          <w:tcPr>
            <w:tcW w:w="71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638883"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4</w:t>
            </w:r>
          </w:p>
        </w:tc>
        <w:tc>
          <w:tcPr>
            <w:tcW w:w="63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78DD96"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5</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25D98EB9"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64510C5"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7</w:t>
            </w:r>
          </w:p>
        </w:tc>
        <w:tc>
          <w:tcPr>
            <w:tcW w:w="1440" w:type="dxa"/>
            <w:tcBorders>
              <w:top w:val="nil"/>
              <w:left w:val="nil"/>
              <w:bottom w:val="single" w:sz="4" w:space="0" w:color="auto"/>
              <w:right w:val="single" w:sz="4" w:space="0" w:color="auto"/>
            </w:tcBorders>
            <w:shd w:val="clear" w:color="auto" w:fill="auto"/>
            <w:noWrap/>
            <w:vAlign w:val="center"/>
            <w:hideMark/>
          </w:tcPr>
          <w:p w14:paraId="42A12CEF" w14:textId="77777777" w:rsidR="00A568CF" w:rsidRPr="00A07D31" w:rsidRDefault="00A568CF" w:rsidP="00A568CF">
            <w:pPr>
              <w:jc w:val="center"/>
              <w:rPr>
                <w:rFonts w:ascii="Arial Armenian" w:hAnsi="Arial Armenian" w:cs="Calibri"/>
                <w:b/>
                <w:bCs/>
                <w:color w:val="4472C4" w:themeColor="accent1"/>
                <w:sz w:val="16"/>
                <w:szCs w:val="16"/>
              </w:rPr>
            </w:pPr>
            <w:r w:rsidRPr="00A07D31">
              <w:rPr>
                <w:rFonts w:ascii="Arial Armenian" w:hAnsi="Arial Armenian" w:cs="Calibri"/>
                <w:b/>
                <w:bCs/>
                <w:color w:val="4472C4" w:themeColor="accent1"/>
                <w:sz w:val="16"/>
                <w:szCs w:val="16"/>
              </w:rPr>
              <w:t>8</w:t>
            </w:r>
          </w:p>
        </w:tc>
      </w:tr>
      <w:tr w:rsidR="00A568CF" w:rsidRPr="00A568CF" w14:paraId="3DC4DE7A" w14:textId="77777777" w:rsidTr="009E116E">
        <w:trPr>
          <w:trHeight w:val="885"/>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55E6E723"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163E11F1"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1. </w:t>
            </w:r>
            <w:r w:rsidRPr="003622D5">
              <w:rPr>
                <w:rFonts w:ascii="Arial" w:hAnsi="Arial" w:cs="Arial"/>
                <w:b/>
                <w:bCs/>
                <w:sz w:val="16"/>
                <w:szCs w:val="16"/>
              </w:rPr>
              <w:t>Մետաղական</w:t>
            </w:r>
            <w:r w:rsidRPr="003622D5">
              <w:rPr>
                <w:rFonts w:ascii="Arial Armenian" w:hAnsi="Arial Armenian" w:cs="Calibri"/>
                <w:b/>
                <w:bCs/>
                <w:sz w:val="16"/>
                <w:szCs w:val="16"/>
              </w:rPr>
              <w:t xml:space="preserve"> </w:t>
            </w:r>
            <w:r w:rsidRPr="003622D5">
              <w:rPr>
                <w:rFonts w:ascii="Arial" w:hAnsi="Arial" w:cs="Arial"/>
                <w:b/>
                <w:bCs/>
                <w:sz w:val="16"/>
                <w:szCs w:val="16"/>
              </w:rPr>
              <w:t>հենասյուններ</w:t>
            </w:r>
            <w:r w:rsidRPr="003622D5">
              <w:rPr>
                <w:rFonts w:ascii="Arial Armenian" w:hAnsi="Arial Armenian" w:cs="Calibri"/>
                <w:b/>
                <w:bCs/>
                <w:sz w:val="16"/>
                <w:szCs w:val="16"/>
              </w:rPr>
              <w:t xml:space="preserve"> </w:t>
            </w:r>
            <w:r w:rsidRPr="003622D5">
              <w:rPr>
                <w:rFonts w:ascii="Arial" w:hAnsi="Arial" w:cs="Arial"/>
                <w:b/>
                <w:bCs/>
                <w:sz w:val="16"/>
                <w:szCs w:val="16"/>
              </w:rPr>
              <w:t>տեղադրում</w:t>
            </w:r>
            <w:r w:rsidRPr="003622D5">
              <w:rPr>
                <w:rFonts w:ascii="Arial Armenian" w:hAnsi="Arial Armenian" w:cs="Calibri"/>
                <w:b/>
                <w:bCs/>
                <w:sz w:val="16"/>
                <w:szCs w:val="16"/>
              </w:rPr>
              <w:t xml:space="preserve"> </w:t>
            </w:r>
            <w:r w:rsidRPr="003622D5">
              <w:rPr>
                <w:rFonts w:ascii="Arial Armenian" w:hAnsi="Arial Armenian" w:cs="Calibri"/>
                <w:b/>
                <w:bCs/>
                <w:sz w:val="16"/>
                <w:szCs w:val="16"/>
              </w:rPr>
              <w:br/>
            </w:r>
            <w:r w:rsidRPr="003622D5">
              <w:rPr>
                <w:rFonts w:ascii="Arial" w:hAnsi="Arial" w:cs="Arial"/>
                <w:b/>
                <w:bCs/>
                <w:sz w:val="16"/>
                <w:szCs w:val="16"/>
              </w:rPr>
              <w:t>Раздел</w:t>
            </w:r>
            <w:r w:rsidRPr="003622D5">
              <w:rPr>
                <w:rFonts w:ascii="Arial Armenian" w:hAnsi="Arial Armenian" w:cs="Calibri"/>
                <w:b/>
                <w:bCs/>
                <w:sz w:val="16"/>
                <w:szCs w:val="16"/>
              </w:rPr>
              <w:t xml:space="preserve"> 1. </w:t>
            </w:r>
            <w:r w:rsidRPr="003622D5">
              <w:rPr>
                <w:rFonts w:ascii="Arial" w:hAnsi="Arial" w:cs="Arial"/>
                <w:b/>
                <w:bCs/>
                <w:sz w:val="16"/>
                <w:szCs w:val="16"/>
              </w:rPr>
              <w:t>Установка</w:t>
            </w:r>
            <w:r w:rsidRPr="003622D5">
              <w:rPr>
                <w:rFonts w:ascii="Arial Armenian" w:hAnsi="Arial Armenian" w:cs="Calibri"/>
                <w:b/>
                <w:bCs/>
                <w:sz w:val="16"/>
                <w:szCs w:val="16"/>
              </w:rPr>
              <w:t xml:space="preserve"> </w:t>
            </w:r>
            <w:r w:rsidRPr="003622D5">
              <w:rPr>
                <w:rFonts w:ascii="Arial" w:hAnsi="Arial" w:cs="Arial"/>
                <w:b/>
                <w:bCs/>
                <w:sz w:val="16"/>
                <w:szCs w:val="16"/>
              </w:rPr>
              <w:t>металлических</w:t>
            </w:r>
            <w:r w:rsidRPr="003622D5">
              <w:rPr>
                <w:rFonts w:ascii="Arial Armenian" w:hAnsi="Arial Armenian" w:cs="Calibri"/>
                <w:b/>
                <w:bCs/>
                <w:sz w:val="16"/>
                <w:szCs w:val="16"/>
              </w:rPr>
              <w:t xml:space="preserve"> </w:t>
            </w:r>
            <w:r w:rsidRPr="003622D5">
              <w:rPr>
                <w:rFonts w:ascii="Arial" w:hAnsi="Arial" w:cs="Arial"/>
                <w:b/>
                <w:bCs/>
                <w:sz w:val="16"/>
                <w:szCs w:val="16"/>
              </w:rPr>
              <w:t>опор</w:t>
            </w:r>
          </w:p>
        </w:tc>
        <w:tc>
          <w:tcPr>
            <w:tcW w:w="630" w:type="dxa"/>
            <w:tcBorders>
              <w:top w:val="nil"/>
              <w:left w:val="nil"/>
              <w:bottom w:val="single" w:sz="4" w:space="0" w:color="auto"/>
              <w:right w:val="single" w:sz="4" w:space="0" w:color="auto"/>
            </w:tcBorders>
            <w:shd w:val="clear" w:color="auto" w:fill="auto"/>
            <w:noWrap/>
            <w:vAlign w:val="center"/>
            <w:hideMark/>
          </w:tcPr>
          <w:p w14:paraId="6643176D"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single" w:sz="4" w:space="0" w:color="auto"/>
              <w:right w:val="single" w:sz="4" w:space="0" w:color="auto"/>
            </w:tcBorders>
            <w:shd w:val="clear" w:color="auto" w:fill="auto"/>
            <w:vAlign w:val="center"/>
            <w:hideMark/>
          </w:tcPr>
          <w:p w14:paraId="36E69860"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1440" w:type="dxa"/>
            <w:tcBorders>
              <w:top w:val="nil"/>
              <w:left w:val="nil"/>
              <w:bottom w:val="single" w:sz="4" w:space="0" w:color="auto"/>
              <w:right w:val="single" w:sz="4" w:space="0" w:color="auto"/>
            </w:tcBorders>
            <w:shd w:val="clear" w:color="auto" w:fill="auto"/>
            <w:vAlign w:val="center"/>
            <w:hideMark/>
          </w:tcPr>
          <w:p w14:paraId="4770644E"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68%</w:t>
            </w:r>
          </w:p>
        </w:tc>
      </w:tr>
      <w:tr w:rsidR="00A568CF" w:rsidRPr="00A568CF" w14:paraId="7D47BA8C" w14:textId="77777777" w:rsidTr="009E116E">
        <w:trPr>
          <w:trHeight w:val="1695"/>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4497B58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0B1ADEC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20E0FB4B"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Մինչև</w:t>
            </w:r>
            <w:r w:rsidRPr="003622D5">
              <w:rPr>
                <w:rFonts w:ascii="Arial Armenian" w:hAnsi="Arial Armenian" w:cs="Calibri"/>
                <w:sz w:val="16"/>
                <w:szCs w:val="16"/>
              </w:rPr>
              <w:t xml:space="preserve"> 1 </w:t>
            </w:r>
            <w:r w:rsidRPr="003622D5">
              <w:rPr>
                <w:rFonts w:ascii="Arial" w:hAnsi="Arial" w:cs="Arial"/>
                <w:sz w:val="16"/>
                <w:szCs w:val="16"/>
              </w:rPr>
              <w:t>կՎ</w:t>
            </w:r>
            <w:r w:rsidRPr="003622D5">
              <w:rPr>
                <w:rFonts w:ascii="Arial Armenian" w:hAnsi="Arial Armenian" w:cs="Calibri"/>
                <w:sz w:val="16"/>
                <w:szCs w:val="16"/>
              </w:rPr>
              <w:t xml:space="preserve"> </w:t>
            </w:r>
            <w:r w:rsidRPr="003622D5">
              <w:rPr>
                <w:rFonts w:ascii="Arial" w:hAnsi="Arial" w:cs="Arial"/>
                <w:sz w:val="16"/>
                <w:szCs w:val="16"/>
              </w:rPr>
              <w:t>օդային</w:t>
            </w:r>
            <w:r w:rsidRPr="003622D5">
              <w:rPr>
                <w:rFonts w:ascii="Arial Armenian" w:hAnsi="Arial Armenian" w:cs="Calibri"/>
                <w:sz w:val="16"/>
                <w:szCs w:val="16"/>
              </w:rPr>
              <w:t xml:space="preserve"> </w:t>
            </w:r>
            <w:r w:rsidRPr="003622D5">
              <w:rPr>
                <w:rFonts w:ascii="Arial" w:hAnsi="Arial" w:cs="Arial"/>
                <w:sz w:val="16"/>
                <w:szCs w:val="16"/>
              </w:rPr>
              <w:t>գծերի</w:t>
            </w:r>
            <w:r w:rsidRPr="003622D5">
              <w:rPr>
                <w:rFonts w:ascii="Arial Armenian" w:hAnsi="Arial Armenian" w:cs="Calibri"/>
                <w:sz w:val="16"/>
                <w:szCs w:val="16"/>
              </w:rPr>
              <w:t xml:space="preserve"> </w:t>
            </w:r>
            <w:r w:rsidRPr="003622D5">
              <w:rPr>
                <w:rFonts w:ascii="Arial" w:hAnsi="Arial" w:cs="Arial"/>
                <w:sz w:val="16"/>
                <w:szCs w:val="16"/>
              </w:rPr>
              <w:t>միականգնակ</w:t>
            </w:r>
            <w:r w:rsidRPr="003622D5">
              <w:rPr>
                <w:rFonts w:ascii="Arial Armenian" w:hAnsi="Arial Armenian" w:cs="Calibri"/>
                <w:sz w:val="16"/>
                <w:szCs w:val="16"/>
              </w:rPr>
              <w:t xml:space="preserve"> </w:t>
            </w:r>
            <w:r w:rsidRPr="003622D5">
              <w:rPr>
                <w:rFonts w:ascii="Arial" w:hAnsi="Arial" w:cs="Arial"/>
                <w:sz w:val="16"/>
                <w:szCs w:val="16"/>
              </w:rPr>
              <w:t>հենարանների</w:t>
            </w:r>
            <w:r w:rsidRPr="003622D5">
              <w:rPr>
                <w:rFonts w:ascii="Arial Armenian" w:hAnsi="Arial Armenian" w:cs="Calibri"/>
                <w:sz w:val="16"/>
                <w:szCs w:val="16"/>
              </w:rPr>
              <w:t xml:space="preserve"> </w:t>
            </w:r>
            <w:r w:rsidRPr="003622D5">
              <w:rPr>
                <w:rFonts w:ascii="Arial" w:hAnsi="Arial" w:cs="Arial"/>
                <w:sz w:val="16"/>
                <w:szCs w:val="16"/>
              </w:rPr>
              <w:t>տեղադրում</w:t>
            </w:r>
            <w:r w:rsidRPr="003622D5">
              <w:rPr>
                <w:rFonts w:ascii="Arial Armenian" w:hAnsi="Arial Armenian" w:cs="Calibri"/>
                <w:sz w:val="16"/>
                <w:szCs w:val="16"/>
              </w:rPr>
              <w:t xml:space="preserve"> </w:t>
            </w:r>
            <w:r w:rsidRPr="003622D5">
              <w:rPr>
                <w:rFonts w:ascii="Arial" w:hAnsi="Arial" w:cs="Arial"/>
                <w:sz w:val="16"/>
                <w:szCs w:val="16"/>
              </w:rPr>
              <w:t>հորատումով</w:t>
            </w:r>
            <w:r w:rsidRPr="003622D5">
              <w:rPr>
                <w:rFonts w:ascii="Arial Armenian" w:hAnsi="Arial Armenian" w:cs="Calibri"/>
                <w:sz w:val="16"/>
                <w:szCs w:val="16"/>
              </w:rPr>
              <w:t xml:space="preserve"> 4-</w:t>
            </w:r>
            <w:r w:rsidRPr="003622D5">
              <w:rPr>
                <w:rFonts w:ascii="Arial Armenian" w:hAnsi="Arial Armenian" w:cs="Arial Armenian"/>
                <w:sz w:val="16"/>
                <w:szCs w:val="16"/>
              </w:rPr>
              <w:t>ñ¹</w:t>
            </w:r>
            <w:r w:rsidRPr="003622D5">
              <w:rPr>
                <w:rFonts w:ascii="Arial Armenian" w:hAnsi="Arial Armenian" w:cs="Calibri"/>
                <w:sz w:val="16"/>
                <w:szCs w:val="16"/>
              </w:rPr>
              <w:t xml:space="preserve"> </w:t>
            </w:r>
            <w:r w:rsidRPr="003622D5">
              <w:rPr>
                <w:rFonts w:ascii="Arial Armenian" w:hAnsi="Arial Armenian" w:cs="Arial Armenian"/>
                <w:sz w:val="16"/>
                <w:szCs w:val="16"/>
              </w:rPr>
              <w:t>Ï³ñ·Ç</w:t>
            </w:r>
            <w:r w:rsidRPr="003622D5">
              <w:rPr>
                <w:rFonts w:ascii="Arial Armenian" w:hAnsi="Arial Armenian" w:cs="Calibri"/>
                <w:sz w:val="16"/>
                <w:szCs w:val="16"/>
              </w:rPr>
              <w:t xml:space="preserve"> ·ñáõÝïÝ»ñáõÙ 32Ñ³ï</w:t>
            </w:r>
            <w:r w:rsidRPr="003622D5">
              <w:rPr>
                <w:rFonts w:ascii="Arial Armenian" w:hAnsi="Arial Armenian" w:cs="Calibri"/>
                <w:sz w:val="16"/>
                <w:szCs w:val="16"/>
              </w:rPr>
              <w:br/>
            </w:r>
            <w:r w:rsidRPr="003622D5">
              <w:rPr>
                <w:rFonts w:ascii="Arial" w:hAnsi="Arial" w:cs="Arial"/>
                <w:sz w:val="16"/>
                <w:szCs w:val="16"/>
              </w:rPr>
              <w:t>Монтаж</w:t>
            </w:r>
            <w:r w:rsidRPr="003622D5">
              <w:rPr>
                <w:rFonts w:ascii="Arial Armenian" w:hAnsi="Arial Armenian" w:cs="Calibri"/>
                <w:sz w:val="16"/>
                <w:szCs w:val="16"/>
              </w:rPr>
              <w:t xml:space="preserve"> </w:t>
            </w:r>
            <w:r w:rsidRPr="003622D5">
              <w:rPr>
                <w:rFonts w:ascii="Arial" w:hAnsi="Arial" w:cs="Arial"/>
                <w:sz w:val="16"/>
                <w:szCs w:val="16"/>
              </w:rPr>
              <w:t>одностоечных</w:t>
            </w:r>
            <w:r w:rsidRPr="003622D5">
              <w:rPr>
                <w:rFonts w:ascii="Arial Armenian" w:hAnsi="Arial Armenian" w:cs="Calibri"/>
                <w:sz w:val="16"/>
                <w:szCs w:val="16"/>
              </w:rPr>
              <w:t xml:space="preserve"> </w:t>
            </w:r>
            <w:r w:rsidRPr="003622D5">
              <w:rPr>
                <w:rFonts w:ascii="Arial" w:hAnsi="Arial" w:cs="Arial"/>
                <w:sz w:val="16"/>
                <w:szCs w:val="16"/>
              </w:rPr>
              <w:t>опор</w:t>
            </w:r>
            <w:r w:rsidRPr="003622D5">
              <w:rPr>
                <w:rFonts w:ascii="Arial Armenian" w:hAnsi="Arial Armenian" w:cs="Calibri"/>
                <w:sz w:val="16"/>
                <w:szCs w:val="16"/>
              </w:rPr>
              <w:t xml:space="preserve"> </w:t>
            </w:r>
            <w:r w:rsidRPr="003622D5">
              <w:rPr>
                <w:rFonts w:ascii="Arial" w:hAnsi="Arial" w:cs="Arial"/>
                <w:sz w:val="16"/>
                <w:szCs w:val="16"/>
              </w:rPr>
              <w:t>ВЛ</w:t>
            </w:r>
            <w:r w:rsidRPr="003622D5">
              <w:rPr>
                <w:rFonts w:ascii="Arial Armenian" w:hAnsi="Arial Armenian" w:cs="Calibri"/>
                <w:sz w:val="16"/>
                <w:szCs w:val="16"/>
              </w:rPr>
              <w:t xml:space="preserve"> </w:t>
            </w:r>
            <w:r w:rsidRPr="003622D5">
              <w:rPr>
                <w:rFonts w:ascii="Arial" w:hAnsi="Arial" w:cs="Arial"/>
                <w:sz w:val="16"/>
                <w:szCs w:val="16"/>
              </w:rPr>
              <w:t>до</w:t>
            </w:r>
            <w:r w:rsidRPr="003622D5">
              <w:rPr>
                <w:rFonts w:ascii="Arial Armenian" w:hAnsi="Arial Armenian" w:cs="Calibri"/>
                <w:sz w:val="16"/>
                <w:szCs w:val="16"/>
              </w:rPr>
              <w:t xml:space="preserve"> 1 </w:t>
            </w:r>
            <w:r w:rsidRPr="003622D5">
              <w:rPr>
                <w:rFonts w:ascii="Arial" w:hAnsi="Arial" w:cs="Arial"/>
                <w:sz w:val="16"/>
                <w:szCs w:val="16"/>
              </w:rPr>
              <w:t>кВ</w:t>
            </w:r>
            <w:r w:rsidRPr="003622D5">
              <w:rPr>
                <w:rFonts w:ascii="Arial Armenian" w:hAnsi="Arial Armenian" w:cs="Calibri"/>
                <w:sz w:val="16"/>
                <w:szCs w:val="16"/>
              </w:rPr>
              <w:t xml:space="preserve"> </w:t>
            </w:r>
            <w:r w:rsidRPr="003622D5">
              <w:rPr>
                <w:rFonts w:ascii="Arial" w:hAnsi="Arial" w:cs="Arial"/>
                <w:sz w:val="16"/>
                <w:szCs w:val="16"/>
              </w:rPr>
              <w:t>методом</w:t>
            </w:r>
            <w:r w:rsidRPr="003622D5">
              <w:rPr>
                <w:rFonts w:ascii="Arial Armenian" w:hAnsi="Arial Armenian" w:cs="Calibri"/>
                <w:sz w:val="16"/>
                <w:szCs w:val="16"/>
              </w:rPr>
              <w:t xml:space="preserve"> </w:t>
            </w:r>
            <w:r w:rsidRPr="003622D5">
              <w:rPr>
                <w:rFonts w:ascii="Arial" w:hAnsi="Arial" w:cs="Arial"/>
                <w:sz w:val="16"/>
                <w:szCs w:val="16"/>
              </w:rPr>
              <w:t>бурения</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721529E9"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0F5BC4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16.00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E454B4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364FDCB"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4690DE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5DABDE9B"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43CC865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1849BC34"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5FC5C425"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4102B48E"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1FD581C1"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5CDF9E9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9D483D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8D1A4CB" w14:textId="77777777" w:rsidR="00A568CF" w:rsidRPr="003622D5" w:rsidRDefault="00A568CF" w:rsidP="00A568CF">
            <w:pPr>
              <w:rPr>
                <w:rFonts w:ascii="Calibri" w:hAnsi="Calibri" w:cs="Calibri"/>
                <w:color w:val="000000"/>
                <w:sz w:val="16"/>
                <w:szCs w:val="16"/>
              </w:rPr>
            </w:pPr>
          </w:p>
        </w:tc>
      </w:tr>
      <w:tr w:rsidR="00A568CF" w:rsidRPr="00A568CF" w14:paraId="46B126C5" w14:textId="77777777" w:rsidTr="009E116E">
        <w:trPr>
          <w:trHeight w:val="120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2587B88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62BDD852" w14:textId="77777777" w:rsidR="00A568CF" w:rsidRPr="003622D5" w:rsidRDefault="00A568CF" w:rsidP="00A568CF">
            <w:pPr>
              <w:jc w:val="center"/>
              <w:rPr>
                <w:rFonts w:ascii="Baltica" w:hAnsi="Baltica" w:cs="Calibri"/>
                <w:sz w:val="16"/>
                <w:szCs w:val="16"/>
              </w:rPr>
            </w:pPr>
            <w:r w:rsidRPr="003622D5">
              <w:rPr>
                <w:rFonts w:ascii="Baltica" w:hAnsi="Baltica" w:cs="Calibri"/>
                <w:sz w:val="16"/>
                <w:szCs w:val="16"/>
              </w:rPr>
              <w:t>9-51</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2820A91E"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Մետաղական</w:t>
            </w:r>
            <w:r w:rsidRPr="003622D5">
              <w:rPr>
                <w:rFonts w:ascii="Arial Armenian" w:hAnsi="Arial Armenian" w:cs="Calibri"/>
                <w:sz w:val="16"/>
                <w:szCs w:val="16"/>
              </w:rPr>
              <w:t xml:space="preserve"> </w:t>
            </w:r>
            <w:r w:rsidRPr="003622D5">
              <w:rPr>
                <w:rFonts w:ascii="Arial" w:hAnsi="Arial" w:cs="Arial"/>
                <w:sz w:val="16"/>
                <w:szCs w:val="16"/>
              </w:rPr>
              <w:t>խողովակ</w:t>
            </w:r>
            <w:r w:rsidRPr="003622D5">
              <w:rPr>
                <w:rFonts w:ascii="Arial Armenian" w:hAnsi="Arial Armenian" w:cs="Calibri"/>
                <w:sz w:val="16"/>
                <w:szCs w:val="16"/>
              </w:rPr>
              <w:t xml:space="preserve"> D</w:t>
            </w:r>
            <w:r w:rsidRPr="003622D5">
              <w:rPr>
                <w:rFonts w:ascii="Arial" w:hAnsi="Arial" w:cs="Arial"/>
                <w:sz w:val="16"/>
                <w:szCs w:val="16"/>
              </w:rPr>
              <w:t>н</w:t>
            </w:r>
            <w:r w:rsidRPr="003622D5">
              <w:rPr>
                <w:rFonts w:ascii="Arial Armenian" w:hAnsi="Arial Armenian" w:cs="Calibri"/>
                <w:sz w:val="16"/>
                <w:szCs w:val="16"/>
              </w:rPr>
              <w:t>-89x3,0</w:t>
            </w:r>
            <w:r w:rsidRPr="003622D5">
              <w:rPr>
                <w:rFonts w:ascii="Arial" w:hAnsi="Arial" w:cs="Arial"/>
                <w:sz w:val="16"/>
                <w:szCs w:val="16"/>
              </w:rPr>
              <w:t>մմ</w:t>
            </w:r>
            <w:r w:rsidRPr="003622D5">
              <w:rPr>
                <w:rFonts w:ascii="Arial Armenian" w:hAnsi="Arial Armenian" w:cs="Calibri"/>
                <w:sz w:val="16"/>
                <w:szCs w:val="16"/>
              </w:rPr>
              <w:t xml:space="preserve"> </w:t>
            </w:r>
            <w:r w:rsidRPr="003622D5">
              <w:rPr>
                <w:rFonts w:ascii="Arial" w:hAnsi="Arial" w:cs="Arial"/>
                <w:sz w:val="16"/>
                <w:szCs w:val="16"/>
              </w:rPr>
              <w:t>Լ</w:t>
            </w:r>
            <w:r w:rsidRPr="003622D5">
              <w:rPr>
                <w:rFonts w:ascii="Arial Armenian" w:hAnsi="Arial Armenian" w:cs="Calibri"/>
                <w:sz w:val="16"/>
                <w:szCs w:val="16"/>
              </w:rPr>
              <w:t xml:space="preserve"> -7,5</w:t>
            </w:r>
            <w:r w:rsidRPr="003622D5">
              <w:rPr>
                <w:rFonts w:ascii="Arial" w:hAnsi="Arial" w:cs="Arial"/>
                <w:sz w:val="16"/>
                <w:szCs w:val="16"/>
              </w:rPr>
              <w:t>մ</w:t>
            </w:r>
            <w:r w:rsidRPr="003622D5">
              <w:rPr>
                <w:rFonts w:ascii="Arial Armenian" w:hAnsi="Arial Armenian" w:cs="Calibri"/>
                <w:sz w:val="16"/>
                <w:szCs w:val="16"/>
              </w:rPr>
              <w:t xml:space="preserve">  240,0Ù</w:t>
            </w:r>
            <w:r w:rsidRPr="003622D5">
              <w:rPr>
                <w:rFonts w:ascii="Arial Armenian" w:hAnsi="Arial Armenian" w:cs="Calibri"/>
                <w:sz w:val="16"/>
                <w:szCs w:val="16"/>
              </w:rPr>
              <w:br/>
            </w:r>
            <w:r w:rsidRPr="003622D5">
              <w:rPr>
                <w:rFonts w:ascii="Arial" w:hAnsi="Arial" w:cs="Arial"/>
                <w:sz w:val="16"/>
                <w:szCs w:val="16"/>
              </w:rPr>
              <w:t>Труба</w:t>
            </w:r>
            <w:r w:rsidRPr="003622D5">
              <w:rPr>
                <w:rFonts w:ascii="Arial Armenian" w:hAnsi="Arial Armenian" w:cs="Calibri"/>
                <w:sz w:val="16"/>
                <w:szCs w:val="16"/>
              </w:rPr>
              <w:t xml:space="preserve"> </w:t>
            </w:r>
            <w:r w:rsidRPr="003622D5">
              <w:rPr>
                <w:rFonts w:ascii="Arial" w:hAnsi="Arial" w:cs="Arial"/>
                <w:sz w:val="16"/>
                <w:szCs w:val="16"/>
              </w:rPr>
              <w:t>металлическая</w:t>
            </w:r>
            <w:r w:rsidRPr="003622D5">
              <w:rPr>
                <w:rFonts w:ascii="Arial Armenian" w:hAnsi="Arial Armenian" w:cs="Calibri"/>
                <w:sz w:val="16"/>
                <w:szCs w:val="16"/>
              </w:rPr>
              <w:t xml:space="preserve"> D</w:t>
            </w:r>
            <w:r w:rsidRPr="003622D5">
              <w:rPr>
                <w:rFonts w:ascii="Arial" w:hAnsi="Arial" w:cs="Arial"/>
                <w:sz w:val="16"/>
                <w:szCs w:val="16"/>
              </w:rPr>
              <w:t>н</w:t>
            </w:r>
            <w:r w:rsidRPr="003622D5">
              <w:rPr>
                <w:rFonts w:ascii="Arial Armenian" w:hAnsi="Arial Armenian" w:cs="Calibri"/>
                <w:sz w:val="16"/>
                <w:szCs w:val="16"/>
              </w:rPr>
              <w:t>-89x3,0</w:t>
            </w:r>
            <w:r w:rsidRPr="003622D5">
              <w:rPr>
                <w:rFonts w:ascii="Arial" w:hAnsi="Arial" w:cs="Arial"/>
                <w:sz w:val="16"/>
                <w:szCs w:val="16"/>
              </w:rPr>
              <w:t>мм</w:t>
            </w:r>
            <w:r w:rsidRPr="003622D5">
              <w:rPr>
                <w:rFonts w:ascii="Arial Armenian" w:hAnsi="Arial Armenian" w:cs="Calibri"/>
                <w:sz w:val="16"/>
                <w:szCs w:val="16"/>
              </w:rPr>
              <w:t xml:space="preserve"> L-7,5</w:t>
            </w:r>
            <w:r w:rsidRPr="003622D5">
              <w:rPr>
                <w:rFonts w:ascii="Arial" w:hAnsi="Arial" w:cs="Arial"/>
                <w:sz w:val="16"/>
                <w:szCs w:val="16"/>
              </w:rPr>
              <w:t>м</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0804A9E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ï/</w:t>
            </w:r>
            <w:r w:rsidRPr="003622D5">
              <w:rPr>
                <w:rFonts w:ascii="Arial" w:hAnsi="Arial" w:cs="Arial"/>
                <w:sz w:val="16"/>
                <w:szCs w:val="16"/>
              </w:rPr>
              <w:t>т</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5F60F9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1.526</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BC1723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7489290"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62B5038" w14:textId="77777777" w:rsidR="00A568CF" w:rsidRPr="003622D5" w:rsidRDefault="00A568CF" w:rsidP="00A568CF">
            <w:pPr>
              <w:rPr>
                <w:rFonts w:ascii="Calibri" w:hAnsi="Calibri" w:cs="Calibri"/>
                <w:color w:val="000000"/>
                <w:sz w:val="16"/>
                <w:szCs w:val="16"/>
              </w:rPr>
            </w:pPr>
          </w:p>
        </w:tc>
      </w:tr>
      <w:tr w:rsidR="00A568CF" w:rsidRPr="00A568CF" w14:paraId="41C4478F"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152936C6"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69271049" w14:textId="77777777" w:rsidR="00A568CF" w:rsidRPr="003622D5" w:rsidRDefault="00A568CF" w:rsidP="00A568CF">
            <w:pPr>
              <w:rPr>
                <w:rFonts w:ascii="Baltica" w:hAnsi="Baltica"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1AA8AFDE"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546F87FA"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5C061B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50720997"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1E6CAB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4DFB6E53" w14:textId="77777777" w:rsidR="00A568CF" w:rsidRPr="003622D5" w:rsidRDefault="00A568CF" w:rsidP="00A568CF">
            <w:pPr>
              <w:rPr>
                <w:rFonts w:ascii="Calibri" w:hAnsi="Calibri" w:cs="Calibri"/>
                <w:color w:val="000000"/>
                <w:sz w:val="16"/>
                <w:szCs w:val="16"/>
              </w:rPr>
            </w:pPr>
          </w:p>
        </w:tc>
      </w:tr>
      <w:tr w:rsidR="00A568CF" w:rsidRPr="00A568CF" w14:paraId="43120FB7" w14:textId="77777777" w:rsidTr="009E116E">
        <w:trPr>
          <w:trHeight w:val="66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21FA17E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1273184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23-2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6476900A"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Խիճ</w:t>
            </w:r>
            <w:r w:rsidRPr="003622D5">
              <w:rPr>
                <w:rFonts w:ascii="Arial Armenian" w:hAnsi="Arial Armenian" w:cs="Calibri"/>
                <w:sz w:val="16"/>
                <w:szCs w:val="16"/>
              </w:rPr>
              <w:t xml:space="preserve"> </w:t>
            </w:r>
            <w:r w:rsidRPr="003622D5">
              <w:rPr>
                <w:rFonts w:ascii="Arial" w:hAnsi="Arial" w:cs="Arial"/>
                <w:sz w:val="16"/>
                <w:szCs w:val="16"/>
              </w:rPr>
              <w:t>հիմնահատակի</w:t>
            </w:r>
            <w:r w:rsidRPr="003622D5">
              <w:rPr>
                <w:rFonts w:ascii="Arial Armenian" w:hAnsi="Arial Armenian" w:cs="Calibri"/>
                <w:sz w:val="16"/>
                <w:szCs w:val="16"/>
              </w:rPr>
              <w:t xml:space="preserve"> </w:t>
            </w:r>
            <w:r w:rsidRPr="003622D5">
              <w:rPr>
                <w:rFonts w:ascii="Arial" w:hAnsi="Arial" w:cs="Arial"/>
                <w:sz w:val="16"/>
                <w:szCs w:val="16"/>
              </w:rPr>
              <w:t>լցումով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Засыпка</w:t>
            </w:r>
            <w:r w:rsidRPr="003622D5">
              <w:rPr>
                <w:rFonts w:ascii="Arial Armenian" w:hAnsi="Arial Armenian" w:cs="Calibri"/>
                <w:sz w:val="16"/>
                <w:szCs w:val="16"/>
              </w:rPr>
              <w:t xml:space="preserve"> </w:t>
            </w:r>
            <w:r w:rsidRPr="003622D5">
              <w:rPr>
                <w:rFonts w:ascii="Arial" w:hAnsi="Arial" w:cs="Arial"/>
                <w:sz w:val="16"/>
                <w:szCs w:val="16"/>
              </w:rPr>
              <w:t>гравийного</w:t>
            </w:r>
            <w:r w:rsidRPr="003622D5">
              <w:rPr>
                <w:rFonts w:ascii="Arial Armenian" w:hAnsi="Arial Armenian" w:cs="Calibri"/>
                <w:sz w:val="16"/>
                <w:szCs w:val="16"/>
              </w:rPr>
              <w:t xml:space="preserve"> </w:t>
            </w:r>
            <w:r w:rsidRPr="003622D5">
              <w:rPr>
                <w:rFonts w:ascii="Arial" w:hAnsi="Arial" w:cs="Arial"/>
                <w:sz w:val="16"/>
                <w:szCs w:val="16"/>
              </w:rPr>
              <w:t>фундамента</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3380B75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C0620B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0.32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22177A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8F8087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E69FCBE" w14:textId="77777777" w:rsidR="00A568CF" w:rsidRPr="003622D5" w:rsidRDefault="00A568CF" w:rsidP="00A568CF">
            <w:pPr>
              <w:rPr>
                <w:rFonts w:ascii="Calibri" w:hAnsi="Calibri" w:cs="Calibri"/>
                <w:color w:val="000000"/>
                <w:sz w:val="16"/>
                <w:szCs w:val="16"/>
              </w:rPr>
            </w:pPr>
          </w:p>
        </w:tc>
      </w:tr>
      <w:tr w:rsidR="00A568CF" w:rsidRPr="00A568CF" w14:paraId="67E05A8D"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26F1C1B7"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23A141FA"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7C6CEC02"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79A700E9"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16DAD1F9"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3B60383"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8B1B26C"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416C069" w14:textId="77777777" w:rsidR="00A568CF" w:rsidRPr="003622D5" w:rsidRDefault="00A568CF" w:rsidP="00A568CF">
            <w:pPr>
              <w:rPr>
                <w:rFonts w:ascii="Calibri" w:hAnsi="Calibri" w:cs="Calibri"/>
                <w:color w:val="000000"/>
                <w:sz w:val="16"/>
                <w:szCs w:val="16"/>
              </w:rPr>
            </w:pPr>
          </w:p>
        </w:tc>
      </w:tr>
      <w:tr w:rsidR="00A568CF" w:rsidRPr="00A568CF" w14:paraId="6FE9A9B8" w14:textId="77777777" w:rsidTr="009E116E">
        <w:trPr>
          <w:trHeight w:val="108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24FECE5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5E3E571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6-24                 ÇÝýáñ.</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89EE5E5"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Բետոն</w:t>
            </w:r>
            <w:r w:rsidRPr="003622D5">
              <w:rPr>
                <w:rFonts w:ascii="Arial Armenian" w:hAnsi="Arial Armenian" w:cs="Calibri"/>
                <w:sz w:val="16"/>
                <w:szCs w:val="16"/>
              </w:rPr>
              <w:t xml:space="preserve"> B15 </w:t>
            </w:r>
            <w:r w:rsidRPr="003622D5">
              <w:rPr>
                <w:rFonts w:ascii="Arial" w:hAnsi="Arial" w:cs="Arial"/>
                <w:sz w:val="16"/>
                <w:szCs w:val="16"/>
              </w:rPr>
              <w:t>հենարանների</w:t>
            </w:r>
            <w:r w:rsidRPr="003622D5">
              <w:rPr>
                <w:rFonts w:ascii="Arial Armenian" w:hAnsi="Arial Armenian" w:cs="Calibri"/>
                <w:sz w:val="16"/>
                <w:szCs w:val="16"/>
              </w:rPr>
              <w:t xml:space="preserve"> </w:t>
            </w:r>
            <w:r w:rsidRPr="003622D5">
              <w:rPr>
                <w:rFonts w:ascii="Arial" w:hAnsi="Arial" w:cs="Arial"/>
                <w:sz w:val="16"/>
                <w:szCs w:val="16"/>
              </w:rPr>
              <w:t>փոսորակների</w:t>
            </w:r>
            <w:r w:rsidRPr="003622D5">
              <w:rPr>
                <w:rFonts w:ascii="Arial Armenian" w:hAnsi="Arial Armenian" w:cs="Calibri"/>
                <w:sz w:val="16"/>
                <w:szCs w:val="16"/>
              </w:rPr>
              <w:t xml:space="preserve"> </w:t>
            </w:r>
            <w:r w:rsidRPr="003622D5">
              <w:rPr>
                <w:rFonts w:ascii="Arial" w:hAnsi="Arial" w:cs="Arial"/>
                <w:sz w:val="16"/>
                <w:szCs w:val="16"/>
              </w:rPr>
              <w:t>բետոնացումով</w:t>
            </w:r>
            <w:r w:rsidRPr="003622D5">
              <w:rPr>
                <w:rFonts w:ascii="Arial Armenian" w:hAnsi="Arial Armenian" w:cs="Calibri"/>
                <w:sz w:val="16"/>
                <w:szCs w:val="16"/>
              </w:rPr>
              <w:t xml:space="preserve"> </w:t>
            </w:r>
            <w:r w:rsidRPr="003622D5">
              <w:rPr>
                <w:rFonts w:ascii="Arial" w:hAnsi="Arial" w:cs="Arial"/>
                <w:sz w:val="16"/>
                <w:szCs w:val="16"/>
              </w:rPr>
              <w:t>Бетонирование</w:t>
            </w:r>
            <w:r w:rsidRPr="003622D5">
              <w:rPr>
                <w:rFonts w:ascii="Arial Armenian" w:hAnsi="Arial Armenian" w:cs="Calibri"/>
                <w:sz w:val="16"/>
                <w:szCs w:val="16"/>
              </w:rPr>
              <w:t xml:space="preserve"> </w:t>
            </w:r>
            <w:r w:rsidRPr="003622D5">
              <w:rPr>
                <w:rFonts w:ascii="Arial" w:hAnsi="Arial" w:cs="Arial"/>
                <w:sz w:val="16"/>
                <w:szCs w:val="16"/>
              </w:rPr>
              <w:t>бетоном</w:t>
            </w:r>
            <w:r w:rsidRPr="003622D5">
              <w:rPr>
                <w:rFonts w:ascii="Arial Armenian" w:hAnsi="Arial Armenian" w:cs="Calibri"/>
                <w:sz w:val="16"/>
                <w:szCs w:val="16"/>
              </w:rPr>
              <w:t xml:space="preserve"> </w:t>
            </w:r>
            <w:r w:rsidRPr="003622D5">
              <w:rPr>
                <w:rFonts w:ascii="Arial" w:hAnsi="Arial" w:cs="Arial"/>
                <w:sz w:val="16"/>
                <w:szCs w:val="16"/>
              </w:rPr>
              <w:t>В</w:t>
            </w:r>
            <w:r w:rsidRPr="003622D5">
              <w:rPr>
                <w:rFonts w:ascii="Arial Armenian" w:hAnsi="Arial Armenian" w:cs="Calibri"/>
                <w:sz w:val="16"/>
                <w:szCs w:val="16"/>
              </w:rPr>
              <w:t xml:space="preserve">15 </w:t>
            </w:r>
            <w:r w:rsidRPr="003622D5">
              <w:rPr>
                <w:rFonts w:ascii="Arial" w:hAnsi="Arial" w:cs="Arial"/>
                <w:sz w:val="16"/>
                <w:szCs w:val="16"/>
              </w:rPr>
              <w:t>котлованов</w:t>
            </w:r>
            <w:r w:rsidRPr="003622D5">
              <w:rPr>
                <w:rFonts w:ascii="Arial Armenian" w:hAnsi="Arial Armenian" w:cs="Calibri"/>
                <w:sz w:val="16"/>
                <w:szCs w:val="16"/>
              </w:rPr>
              <w:t xml:space="preserve"> </w:t>
            </w:r>
            <w:r w:rsidRPr="003622D5">
              <w:rPr>
                <w:rFonts w:ascii="Arial" w:hAnsi="Arial" w:cs="Arial"/>
                <w:sz w:val="16"/>
                <w:szCs w:val="16"/>
              </w:rPr>
              <w:t>опор</w:t>
            </w:r>
            <w:r w:rsidRPr="003622D5">
              <w:rPr>
                <w:rFonts w:ascii="Arial Armenian" w:hAnsi="Arial Armenian" w:cs="Calibri"/>
                <w:sz w:val="16"/>
                <w:szCs w:val="16"/>
              </w:rPr>
              <w:t xml:space="preserve">   </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2E636F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4D6909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6.50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675F74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69C336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416C3994" w14:textId="77777777" w:rsidR="00A568CF" w:rsidRPr="003622D5" w:rsidRDefault="00A568CF" w:rsidP="00A568CF">
            <w:pPr>
              <w:rPr>
                <w:rFonts w:ascii="Calibri" w:hAnsi="Calibri" w:cs="Calibri"/>
                <w:color w:val="000000"/>
                <w:sz w:val="16"/>
                <w:szCs w:val="16"/>
              </w:rPr>
            </w:pPr>
          </w:p>
        </w:tc>
      </w:tr>
      <w:tr w:rsidR="00A568CF" w:rsidRPr="00A568CF" w14:paraId="24422FB2" w14:textId="77777777" w:rsidTr="009E116E">
        <w:trPr>
          <w:trHeight w:val="300"/>
        </w:trPr>
        <w:tc>
          <w:tcPr>
            <w:tcW w:w="948" w:type="dxa"/>
            <w:vMerge/>
            <w:tcBorders>
              <w:top w:val="nil"/>
              <w:left w:val="single" w:sz="4" w:space="0" w:color="auto"/>
              <w:bottom w:val="single" w:sz="4" w:space="0" w:color="auto"/>
              <w:right w:val="single" w:sz="4" w:space="0" w:color="auto"/>
            </w:tcBorders>
            <w:vAlign w:val="center"/>
            <w:hideMark/>
          </w:tcPr>
          <w:p w14:paraId="7220F89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75ECD51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19B90F9C"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6B988532"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53AD1D7"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C90F68D"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04F6A1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1A50F21" w14:textId="77777777" w:rsidR="00A568CF" w:rsidRPr="003622D5" w:rsidRDefault="00A568CF" w:rsidP="00A568CF">
            <w:pPr>
              <w:rPr>
                <w:rFonts w:ascii="Calibri" w:hAnsi="Calibri" w:cs="Calibri"/>
                <w:color w:val="000000"/>
                <w:sz w:val="16"/>
                <w:szCs w:val="16"/>
              </w:rPr>
            </w:pPr>
          </w:p>
        </w:tc>
      </w:tr>
      <w:tr w:rsidR="00A568CF" w:rsidRPr="00A568CF" w14:paraId="79154165" w14:textId="77777777" w:rsidTr="009E116E">
        <w:trPr>
          <w:trHeight w:val="1320"/>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1A2C76D0"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5</w:t>
            </w:r>
          </w:p>
        </w:tc>
        <w:tc>
          <w:tcPr>
            <w:tcW w:w="968" w:type="dxa"/>
            <w:vMerge w:val="restart"/>
            <w:tcBorders>
              <w:top w:val="nil"/>
              <w:left w:val="single" w:sz="4" w:space="0" w:color="auto"/>
              <w:bottom w:val="single" w:sz="4" w:space="0" w:color="auto"/>
              <w:right w:val="single" w:sz="4" w:space="0" w:color="auto"/>
            </w:tcBorders>
            <w:shd w:val="clear" w:color="auto" w:fill="auto"/>
            <w:vAlign w:val="center"/>
            <w:hideMark/>
          </w:tcPr>
          <w:p w14:paraId="36D6D76A"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8-91-4</w:t>
            </w:r>
          </w:p>
        </w:tc>
        <w:tc>
          <w:tcPr>
            <w:tcW w:w="303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6B12CCC8" w14:textId="77777777" w:rsidR="00A568CF" w:rsidRPr="003622D5" w:rsidRDefault="00A568CF" w:rsidP="00A568CF">
            <w:pPr>
              <w:rPr>
                <w:rFonts w:ascii="GHEA Grapalat" w:hAnsi="GHEA Grapalat" w:cs="Calibri"/>
                <w:sz w:val="16"/>
                <w:szCs w:val="16"/>
              </w:rPr>
            </w:pPr>
            <w:r w:rsidRPr="003622D5">
              <w:rPr>
                <w:rFonts w:ascii="GHEA Grapalat" w:hAnsi="GHEA Grapalat" w:cs="Arial"/>
                <w:sz w:val="16"/>
                <w:szCs w:val="16"/>
              </w:rPr>
              <w:t>Պողպատյա</w:t>
            </w:r>
            <w:r w:rsidRPr="003622D5">
              <w:rPr>
                <w:rFonts w:ascii="GHEA Grapalat" w:hAnsi="GHEA Grapalat" w:cs="Calibri"/>
                <w:sz w:val="16"/>
                <w:szCs w:val="16"/>
              </w:rPr>
              <w:t xml:space="preserve"> </w:t>
            </w:r>
            <w:r w:rsidRPr="003622D5">
              <w:rPr>
                <w:rFonts w:ascii="GHEA Grapalat" w:hAnsi="GHEA Grapalat" w:cs="Arial"/>
                <w:sz w:val="16"/>
                <w:szCs w:val="16"/>
              </w:rPr>
              <w:t>թիթեղ</w:t>
            </w:r>
            <w:r w:rsidRPr="003622D5">
              <w:rPr>
                <w:rFonts w:ascii="GHEA Grapalat" w:hAnsi="GHEA Grapalat" w:cs="Calibri"/>
                <w:sz w:val="16"/>
                <w:szCs w:val="16"/>
              </w:rPr>
              <w:t xml:space="preserve"> </w:t>
            </w:r>
            <w:r w:rsidRPr="003622D5">
              <w:rPr>
                <w:rFonts w:ascii="Courier New" w:hAnsi="Courier New" w:cs="Courier New"/>
                <w:sz w:val="16"/>
                <w:szCs w:val="16"/>
              </w:rPr>
              <w:t>Ϭ</w:t>
            </w:r>
            <w:r w:rsidRPr="003622D5">
              <w:rPr>
                <w:rFonts w:ascii="GHEA Grapalat" w:hAnsi="GHEA Grapalat" w:cs="Calibri"/>
                <w:sz w:val="16"/>
                <w:szCs w:val="16"/>
              </w:rPr>
              <w:t>=3</w:t>
            </w:r>
            <w:r w:rsidRPr="003622D5">
              <w:rPr>
                <w:rFonts w:ascii="GHEA Grapalat" w:hAnsi="GHEA Grapalat" w:cs="Arial"/>
                <w:sz w:val="16"/>
                <w:szCs w:val="16"/>
              </w:rPr>
              <w:t>մմ</w:t>
            </w:r>
            <w:r w:rsidRPr="003622D5">
              <w:rPr>
                <w:rFonts w:ascii="GHEA Grapalat" w:hAnsi="GHEA Grapalat" w:cs="Calibri"/>
                <w:sz w:val="16"/>
                <w:szCs w:val="16"/>
              </w:rPr>
              <w:t xml:space="preserve"> </w:t>
            </w:r>
            <w:r w:rsidRPr="003622D5">
              <w:rPr>
                <w:rFonts w:ascii="GHEA Grapalat" w:hAnsi="GHEA Grapalat" w:cs="Arial"/>
                <w:sz w:val="16"/>
                <w:szCs w:val="16"/>
              </w:rPr>
              <w:t>հենասյուների</w:t>
            </w:r>
            <w:r w:rsidRPr="003622D5">
              <w:rPr>
                <w:rFonts w:ascii="GHEA Grapalat" w:hAnsi="GHEA Grapalat" w:cs="Calibri"/>
                <w:sz w:val="16"/>
                <w:szCs w:val="16"/>
              </w:rPr>
              <w:t xml:space="preserve"> </w:t>
            </w:r>
            <w:r w:rsidRPr="003622D5">
              <w:rPr>
                <w:rFonts w:ascii="GHEA Grapalat" w:hAnsi="GHEA Grapalat" w:cs="Arial"/>
                <w:sz w:val="16"/>
                <w:szCs w:val="16"/>
              </w:rPr>
              <w:t>մետաղական</w:t>
            </w:r>
            <w:r w:rsidRPr="003622D5">
              <w:rPr>
                <w:rFonts w:ascii="GHEA Grapalat" w:hAnsi="GHEA Grapalat" w:cs="Calibri"/>
                <w:sz w:val="16"/>
                <w:szCs w:val="16"/>
              </w:rPr>
              <w:t xml:space="preserve"> </w:t>
            </w:r>
            <w:r w:rsidRPr="003622D5">
              <w:rPr>
                <w:rFonts w:ascii="GHEA Grapalat" w:hAnsi="GHEA Grapalat" w:cs="Arial"/>
                <w:sz w:val="16"/>
                <w:szCs w:val="16"/>
              </w:rPr>
              <w:t>գլխադիրների</w:t>
            </w:r>
            <w:r w:rsidRPr="003622D5">
              <w:rPr>
                <w:rFonts w:ascii="GHEA Grapalat" w:hAnsi="GHEA Grapalat" w:cs="Calibri"/>
                <w:sz w:val="16"/>
                <w:szCs w:val="16"/>
              </w:rPr>
              <w:t xml:space="preserve"> </w:t>
            </w:r>
            <w:r w:rsidRPr="003622D5">
              <w:rPr>
                <w:rFonts w:ascii="GHEA Grapalat" w:hAnsi="GHEA Grapalat" w:cs="Arial"/>
                <w:sz w:val="16"/>
                <w:szCs w:val="16"/>
              </w:rPr>
              <w:t>տեղադրումով</w:t>
            </w:r>
            <w:r w:rsidRPr="003622D5">
              <w:rPr>
                <w:rFonts w:ascii="GHEA Grapalat" w:hAnsi="GHEA Grapalat" w:cs="Calibri"/>
                <w:sz w:val="16"/>
                <w:szCs w:val="16"/>
              </w:rPr>
              <w:t xml:space="preserve"> </w:t>
            </w:r>
            <w:r w:rsidRPr="003622D5">
              <w:rPr>
                <w:rFonts w:ascii="GHEA Grapalat" w:hAnsi="GHEA Grapalat" w:cs="Calibri"/>
                <w:sz w:val="16"/>
                <w:szCs w:val="16"/>
              </w:rPr>
              <w:br/>
            </w:r>
            <w:r w:rsidRPr="003622D5">
              <w:rPr>
                <w:rFonts w:ascii="GHEA Grapalat" w:hAnsi="GHEA Grapalat" w:cs="Arial"/>
                <w:sz w:val="16"/>
                <w:szCs w:val="16"/>
              </w:rPr>
              <w:t>Стальной</w:t>
            </w:r>
            <w:r w:rsidRPr="003622D5">
              <w:rPr>
                <w:rFonts w:ascii="GHEA Grapalat" w:hAnsi="GHEA Grapalat" w:cs="Calibri"/>
                <w:sz w:val="16"/>
                <w:szCs w:val="16"/>
              </w:rPr>
              <w:t xml:space="preserve"> </w:t>
            </w:r>
            <w:r w:rsidRPr="003622D5">
              <w:rPr>
                <w:rFonts w:ascii="GHEA Grapalat" w:hAnsi="GHEA Grapalat" w:cs="Arial"/>
                <w:sz w:val="16"/>
                <w:szCs w:val="16"/>
              </w:rPr>
              <w:t>лист</w:t>
            </w:r>
            <w:r w:rsidRPr="003622D5">
              <w:rPr>
                <w:rFonts w:ascii="GHEA Grapalat" w:hAnsi="GHEA Grapalat" w:cs="Calibri"/>
                <w:sz w:val="16"/>
                <w:szCs w:val="16"/>
              </w:rPr>
              <w:t xml:space="preserve"> </w:t>
            </w:r>
            <w:r w:rsidRPr="003622D5">
              <w:rPr>
                <w:rFonts w:ascii="Courier New" w:hAnsi="Courier New" w:cs="Courier New"/>
                <w:sz w:val="16"/>
                <w:szCs w:val="16"/>
              </w:rPr>
              <w:t>Ϭ</w:t>
            </w:r>
            <w:r w:rsidRPr="003622D5">
              <w:rPr>
                <w:rFonts w:ascii="GHEA Grapalat" w:hAnsi="GHEA Grapalat" w:cs="Calibri"/>
                <w:sz w:val="16"/>
                <w:szCs w:val="16"/>
              </w:rPr>
              <w:t xml:space="preserve"> =3</w:t>
            </w:r>
            <w:r w:rsidRPr="003622D5">
              <w:rPr>
                <w:rFonts w:ascii="GHEA Grapalat" w:hAnsi="GHEA Grapalat" w:cs="Arial"/>
                <w:sz w:val="16"/>
                <w:szCs w:val="16"/>
              </w:rPr>
              <w:t>мм</w:t>
            </w:r>
            <w:r w:rsidRPr="003622D5">
              <w:rPr>
                <w:rFonts w:ascii="GHEA Grapalat" w:hAnsi="GHEA Grapalat" w:cs="Calibri"/>
                <w:sz w:val="16"/>
                <w:szCs w:val="16"/>
              </w:rPr>
              <w:t xml:space="preserve"> </w:t>
            </w:r>
            <w:r w:rsidRPr="003622D5">
              <w:rPr>
                <w:rFonts w:ascii="GHEA Grapalat" w:hAnsi="GHEA Grapalat" w:cs="Arial"/>
                <w:sz w:val="16"/>
                <w:szCs w:val="16"/>
              </w:rPr>
              <w:t>с</w:t>
            </w:r>
            <w:r w:rsidRPr="003622D5">
              <w:rPr>
                <w:rFonts w:ascii="GHEA Grapalat" w:hAnsi="GHEA Grapalat" w:cs="Calibri"/>
                <w:sz w:val="16"/>
                <w:szCs w:val="16"/>
              </w:rPr>
              <w:t xml:space="preserve"> </w:t>
            </w:r>
            <w:r w:rsidRPr="003622D5">
              <w:rPr>
                <w:rFonts w:ascii="GHEA Grapalat" w:hAnsi="GHEA Grapalat" w:cs="Arial"/>
                <w:sz w:val="16"/>
                <w:szCs w:val="16"/>
              </w:rPr>
              <w:t>установкой</w:t>
            </w:r>
            <w:r w:rsidRPr="003622D5">
              <w:rPr>
                <w:rFonts w:ascii="GHEA Grapalat" w:hAnsi="GHEA Grapalat" w:cs="Calibri"/>
                <w:sz w:val="16"/>
                <w:szCs w:val="16"/>
              </w:rPr>
              <w:t xml:space="preserve"> </w:t>
            </w:r>
            <w:r w:rsidRPr="003622D5">
              <w:rPr>
                <w:rFonts w:ascii="GHEA Grapalat" w:hAnsi="GHEA Grapalat" w:cs="Arial"/>
                <w:sz w:val="16"/>
                <w:szCs w:val="16"/>
              </w:rPr>
              <w:t>металлических</w:t>
            </w:r>
            <w:r w:rsidRPr="003622D5">
              <w:rPr>
                <w:rFonts w:ascii="GHEA Grapalat" w:hAnsi="GHEA Grapalat" w:cs="Calibri"/>
                <w:sz w:val="16"/>
                <w:szCs w:val="16"/>
              </w:rPr>
              <w:t xml:space="preserve"> </w:t>
            </w:r>
            <w:r w:rsidRPr="003622D5">
              <w:rPr>
                <w:rFonts w:ascii="GHEA Grapalat" w:hAnsi="GHEA Grapalat" w:cs="Arial"/>
                <w:sz w:val="16"/>
                <w:szCs w:val="16"/>
              </w:rPr>
              <w:t>заглушек</w:t>
            </w:r>
            <w:r w:rsidRPr="003622D5">
              <w:rPr>
                <w:rFonts w:ascii="GHEA Grapalat" w:hAnsi="GHEA Grapalat" w:cs="Calibri"/>
                <w:sz w:val="16"/>
                <w:szCs w:val="16"/>
              </w:rPr>
              <w:t xml:space="preserve"> </w:t>
            </w:r>
            <w:r w:rsidRPr="003622D5">
              <w:rPr>
                <w:rFonts w:ascii="GHEA Grapalat" w:hAnsi="GHEA Grapalat" w:cs="Arial"/>
                <w:sz w:val="16"/>
                <w:szCs w:val="16"/>
              </w:rPr>
              <w:t>столбов</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4B46F53D"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Ï·/</w:t>
            </w:r>
            <w:r w:rsidRPr="003622D5">
              <w:rPr>
                <w:rFonts w:ascii="GHEA Grapalat" w:hAnsi="GHEA Grapalat" w:cs="Arial"/>
                <w:sz w:val="16"/>
                <w:szCs w:val="16"/>
              </w:rPr>
              <w:t>кг</w:t>
            </w:r>
          </w:p>
        </w:tc>
        <w:tc>
          <w:tcPr>
            <w:tcW w:w="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C3B043E" w14:textId="77777777" w:rsidR="00A568CF" w:rsidRPr="003622D5" w:rsidRDefault="00A568CF" w:rsidP="00A568CF">
            <w:pPr>
              <w:jc w:val="center"/>
              <w:rPr>
                <w:rFonts w:ascii="GHEA Grapalat" w:hAnsi="GHEA Grapalat" w:cs="Calibri"/>
                <w:sz w:val="16"/>
                <w:szCs w:val="16"/>
              </w:rPr>
            </w:pPr>
            <w:r w:rsidRPr="003622D5">
              <w:rPr>
                <w:rFonts w:ascii="GHEA Grapalat" w:hAnsi="GHEA Grapalat" w:cs="Calibri"/>
                <w:sz w:val="16"/>
                <w:szCs w:val="16"/>
              </w:rPr>
              <w:t>11.2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F1EAB9E" w14:textId="77777777" w:rsidR="00A568CF" w:rsidRPr="003622D5" w:rsidRDefault="00A568CF" w:rsidP="00A568CF">
            <w:pPr>
              <w:jc w:val="center"/>
              <w:rPr>
                <w:rFonts w:ascii="GHEA Grapalat" w:hAnsi="GHEA Grapalat" w:cs="Calibri"/>
                <w:color w:val="000000"/>
                <w:sz w:val="16"/>
                <w:szCs w:val="16"/>
              </w:rPr>
            </w:pPr>
            <w:r w:rsidRPr="003622D5">
              <w:rPr>
                <w:rFonts w:ascii="Courier New" w:hAnsi="Courier New" w:cs="Courier New"/>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6AAB838" w14:textId="77777777" w:rsidR="00A568CF" w:rsidRPr="003622D5" w:rsidRDefault="00A568CF" w:rsidP="00A568CF">
            <w:pPr>
              <w:jc w:val="center"/>
              <w:rPr>
                <w:rFonts w:ascii="GHEA Grapalat" w:hAnsi="GHEA Grapalat" w:cs="Calibri"/>
                <w:color w:val="000000"/>
                <w:sz w:val="16"/>
                <w:szCs w:val="16"/>
              </w:rPr>
            </w:pPr>
            <w:r w:rsidRPr="003622D5">
              <w:rPr>
                <w:rFonts w:ascii="Courier New" w:hAnsi="Courier New" w:cs="Courier New"/>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6E6A24DE" w14:textId="77777777" w:rsidR="00A568CF" w:rsidRPr="003622D5" w:rsidRDefault="00A568CF" w:rsidP="00A568CF">
            <w:pPr>
              <w:rPr>
                <w:rFonts w:ascii="Calibri" w:hAnsi="Calibri" w:cs="Calibri"/>
                <w:color w:val="000000"/>
                <w:sz w:val="16"/>
                <w:szCs w:val="16"/>
              </w:rPr>
            </w:pPr>
          </w:p>
        </w:tc>
      </w:tr>
      <w:tr w:rsidR="00A568CF" w:rsidRPr="00A568CF" w14:paraId="6C7CD33D" w14:textId="77777777" w:rsidTr="009E116E">
        <w:trPr>
          <w:trHeight w:val="184"/>
        </w:trPr>
        <w:tc>
          <w:tcPr>
            <w:tcW w:w="948" w:type="dxa"/>
            <w:vMerge/>
            <w:tcBorders>
              <w:top w:val="nil"/>
              <w:left w:val="single" w:sz="4" w:space="0" w:color="auto"/>
              <w:bottom w:val="single" w:sz="4" w:space="0" w:color="auto"/>
              <w:right w:val="single" w:sz="4" w:space="0" w:color="auto"/>
            </w:tcBorders>
            <w:vAlign w:val="center"/>
            <w:hideMark/>
          </w:tcPr>
          <w:p w14:paraId="3F7ABD59"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auto"/>
              <w:right w:val="single" w:sz="4" w:space="0" w:color="auto"/>
            </w:tcBorders>
            <w:vAlign w:val="center"/>
            <w:hideMark/>
          </w:tcPr>
          <w:p w14:paraId="62BECA55"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auto"/>
              <w:right w:val="single" w:sz="4" w:space="0" w:color="auto"/>
            </w:tcBorders>
            <w:vAlign w:val="center"/>
            <w:hideMark/>
          </w:tcPr>
          <w:p w14:paraId="4C651843"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5D60A611"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auto"/>
              <w:right w:val="single" w:sz="4" w:space="0" w:color="auto"/>
            </w:tcBorders>
            <w:vAlign w:val="center"/>
            <w:hideMark/>
          </w:tcPr>
          <w:p w14:paraId="5FCFD14F"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29DBC8F"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8579344"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2B95EF7" w14:textId="77777777" w:rsidR="00A568CF" w:rsidRPr="003622D5" w:rsidRDefault="00A568CF" w:rsidP="00A568CF">
            <w:pPr>
              <w:rPr>
                <w:rFonts w:ascii="Calibri" w:hAnsi="Calibri" w:cs="Calibri"/>
                <w:color w:val="000000"/>
                <w:sz w:val="16"/>
                <w:szCs w:val="16"/>
              </w:rPr>
            </w:pPr>
          </w:p>
        </w:tc>
      </w:tr>
      <w:tr w:rsidR="00A568CF" w:rsidRPr="00A568CF" w14:paraId="2A534140" w14:textId="77777777" w:rsidTr="009E116E">
        <w:trPr>
          <w:trHeight w:val="139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BC0BD2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7C24591A"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15-614</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97B2A8A"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Մետաղական</w:t>
            </w:r>
            <w:r w:rsidRPr="003622D5">
              <w:rPr>
                <w:rFonts w:ascii="Arial Armenian" w:hAnsi="Arial Armenian" w:cs="Calibri"/>
                <w:sz w:val="16"/>
                <w:szCs w:val="16"/>
              </w:rPr>
              <w:t xml:space="preserve"> </w:t>
            </w:r>
            <w:r w:rsidRPr="003622D5">
              <w:rPr>
                <w:rFonts w:ascii="Arial" w:hAnsi="Arial" w:cs="Arial"/>
                <w:sz w:val="16"/>
                <w:szCs w:val="16"/>
              </w:rPr>
              <w:t>խողովակների</w:t>
            </w:r>
            <w:r w:rsidRPr="003622D5">
              <w:rPr>
                <w:rFonts w:ascii="Arial Armenian" w:hAnsi="Arial Armenian" w:cs="Calibri"/>
                <w:sz w:val="16"/>
                <w:szCs w:val="16"/>
              </w:rPr>
              <w:t xml:space="preserve"> </w:t>
            </w:r>
            <w:r w:rsidRPr="003622D5">
              <w:rPr>
                <w:rFonts w:ascii="Arial" w:hAnsi="Arial" w:cs="Arial"/>
                <w:sz w:val="16"/>
                <w:szCs w:val="16"/>
              </w:rPr>
              <w:t>ներկում</w:t>
            </w:r>
            <w:r w:rsidRPr="003622D5">
              <w:rPr>
                <w:rFonts w:ascii="Arial Armenian" w:hAnsi="Arial Armenian" w:cs="Calibri"/>
                <w:sz w:val="16"/>
                <w:szCs w:val="16"/>
              </w:rPr>
              <w:t xml:space="preserve"> </w:t>
            </w:r>
            <w:r w:rsidRPr="003622D5">
              <w:rPr>
                <w:rFonts w:ascii="Arial" w:hAnsi="Arial" w:cs="Arial"/>
                <w:sz w:val="16"/>
                <w:szCs w:val="16"/>
              </w:rPr>
              <w:t>երկու</w:t>
            </w:r>
            <w:r w:rsidRPr="003622D5">
              <w:rPr>
                <w:rFonts w:ascii="Arial Armenian" w:hAnsi="Arial Armenian" w:cs="Calibri"/>
                <w:sz w:val="16"/>
                <w:szCs w:val="16"/>
              </w:rPr>
              <w:t xml:space="preserve"> </w:t>
            </w:r>
            <w:r w:rsidRPr="003622D5">
              <w:rPr>
                <w:rFonts w:ascii="Arial" w:hAnsi="Arial" w:cs="Arial"/>
                <w:sz w:val="16"/>
                <w:szCs w:val="16"/>
              </w:rPr>
              <w:t>շերտ</w:t>
            </w:r>
            <w:r w:rsidRPr="003622D5">
              <w:rPr>
                <w:rFonts w:ascii="Arial Armenian" w:hAnsi="Arial Armenian" w:cs="Calibri"/>
                <w:sz w:val="16"/>
                <w:szCs w:val="16"/>
              </w:rPr>
              <w:t xml:space="preserve"> </w:t>
            </w:r>
            <w:r w:rsidRPr="003622D5">
              <w:rPr>
                <w:rFonts w:ascii="Arial" w:hAnsi="Arial" w:cs="Arial"/>
                <w:sz w:val="16"/>
                <w:szCs w:val="16"/>
              </w:rPr>
              <w:t>Покраска</w:t>
            </w:r>
            <w:r w:rsidRPr="003622D5">
              <w:rPr>
                <w:rFonts w:ascii="Arial Armenian" w:hAnsi="Arial Armenian" w:cs="Calibri"/>
                <w:sz w:val="16"/>
                <w:szCs w:val="16"/>
              </w:rPr>
              <w:t xml:space="preserve"> </w:t>
            </w:r>
            <w:r w:rsidRPr="003622D5">
              <w:rPr>
                <w:rFonts w:ascii="Arial" w:hAnsi="Arial" w:cs="Arial"/>
                <w:sz w:val="16"/>
                <w:szCs w:val="16"/>
              </w:rPr>
              <w:t>двумя</w:t>
            </w:r>
            <w:r w:rsidRPr="003622D5">
              <w:rPr>
                <w:rFonts w:ascii="Arial Armenian" w:hAnsi="Arial Armenian" w:cs="Calibri"/>
                <w:sz w:val="16"/>
                <w:szCs w:val="16"/>
              </w:rPr>
              <w:t xml:space="preserve"> </w:t>
            </w:r>
            <w:r w:rsidRPr="003622D5">
              <w:rPr>
                <w:rFonts w:ascii="Arial" w:hAnsi="Arial" w:cs="Arial"/>
                <w:sz w:val="16"/>
                <w:szCs w:val="16"/>
              </w:rPr>
              <w:t>слоями</w:t>
            </w:r>
            <w:r w:rsidRPr="003622D5">
              <w:rPr>
                <w:rFonts w:ascii="Arial Armenian" w:hAnsi="Arial Armenian" w:cs="Calibri"/>
                <w:sz w:val="16"/>
                <w:szCs w:val="16"/>
              </w:rPr>
              <w:t xml:space="preserve"> </w:t>
            </w:r>
            <w:r w:rsidRPr="003622D5">
              <w:rPr>
                <w:rFonts w:ascii="Arial" w:hAnsi="Arial" w:cs="Arial"/>
                <w:sz w:val="16"/>
                <w:szCs w:val="16"/>
              </w:rPr>
              <w:t>металлических</w:t>
            </w:r>
            <w:r w:rsidRPr="003622D5">
              <w:rPr>
                <w:rFonts w:ascii="Arial Armenian" w:hAnsi="Arial Armenian" w:cs="Calibri"/>
                <w:sz w:val="16"/>
                <w:szCs w:val="16"/>
              </w:rPr>
              <w:t xml:space="preserve"> </w:t>
            </w:r>
            <w:r w:rsidRPr="003622D5">
              <w:rPr>
                <w:rFonts w:ascii="Arial" w:hAnsi="Arial" w:cs="Arial"/>
                <w:sz w:val="16"/>
                <w:szCs w:val="16"/>
              </w:rPr>
              <w:t>труб</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51BBFC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2</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2</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49938B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67.0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521B53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3319E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2874F7CD" w14:textId="77777777" w:rsidR="00A568CF" w:rsidRPr="003622D5" w:rsidRDefault="00A568CF" w:rsidP="00A568CF">
            <w:pPr>
              <w:rPr>
                <w:rFonts w:ascii="Calibri" w:hAnsi="Calibri" w:cs="Calibri"/>
                <w:color w:val="000000"/>
                <w:sz w:val="16"/>
                <w:szCs w:val="16"/>
              </w:rPr>
            </w:pPr>
          </w:p>
        </w:tc>
      </w:tr>
      <w:tr w:rsidR="00A568CF" w:rsidRPr="00A568CF" w14:paraId="284D3F1B"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56FAFC8E"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5B7B849"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2425CD85"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594A2AAD"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0D541401"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D90261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E11C48D"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AAE35A8" w14:textId="77777777" w:rsidR="00A568CF" w:rsidRPr="003622D5" w:rsidRDefault="00A568CF" w:rsidP="00A568CF">
            <w:pPr>
              <w:rPr>
                <w:rFonts w:ascii="Calibri" w:hAnsi="Calibri" w:cs="Calibri"/>
                <w:color w:val="000000"/>
                <w:sz w:val="16"/>
                <w:szCs w:val="16"/>
              </w:rPr>
            </w:pPr>
          </w:p>
        </w:tc>
      </w:tr>
      <w:tr w:rsidR="00A568CF" w:rsidRPr="00A568CF" w14:paraId="0333B125" w14:textId="77777777" w:rsidTr="000115B5">
        <w:trPr>
          <w:trHeight w:val="1125"/>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367AB6D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lastRenderedPageBreak/>
              <w:t>7</w:t>
            </w:r>
          </w:p>
        </w:tc>
        <w:tc>
          <w:tcPr>
            <w:tcW w:w="968" w:type="dxa"/>
            <w:tcBorders>
              <w:top w:val="nil"/>
              <w:left w:val="single" w:sz="4" w:space="0" w:color="auto"/>
              <w:bottom w:val="single" w:sz="4" w:space="0" w:color="auto"/>
              <w:right w:val="single" w:sz="4" w:space="0" w:color="auto"/>
            </w:tcBorders>
            <w:shd w:val="clear" w:color="auto" w:fill="auto"/>
            <w:vAlign w:val="center"/>
            <w:hideMark/>
          </w:tcPr>
          <w:p w14:paraId="1CC438C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8-472-5</w:t>
            </w:r>
          </w:p>
        </w:tc>
        <w:tc>
          <w:tcPr>
            <w:tcW w:w="3036" w:type="dxa"/>
            <w:gridSpan w:val="3"/>
            <w:tcBorders>
              <w:top w:val="nil"/>
              <w:left w:val="single" w:sz="4" w:space="0" w:color="auto"/>
              <w:bottom w:val="single" w:sz="4" w:space="0" w:color="auto"/>
              <w:right w:val="single" w:sz="4" w:space="0" w:color="auto"/>
            </w:tcBorders>
            <w:shd w:val="clear" w:color="auto" w:fill="auto"/>
            <w:vAlign w:val="center"/>
            <w:hideMark/>
          </w:tcPr>
          <w:p w14:paraId="2EC2333C" w14:textId="77777777" w:rsidR="00A568CF" w:rsidRPr="003622D5" w:rsidRDefault="00A568CF" w:rsidP="00A568CF">
            <w:pPr>
              <w:rPr>
                <w:rFonts w:ascii="Arial Armenian" w:hAnsi="Arial Armenian" w:cs="Calibri"/>
                <w:sz w:val="16"/>
                <w:szCs w:val="16"/>
                <w:lang w:val="ru-RU"/>
              </w:rPr>
            </w:pPr>
            <w:r w:rsidRPr="003622D5">
              <w:rPr>
                <w:rFonts w:ascii="Arial" w:hAnsi="Arial" w:cs="Arial"/>
                <w:sz w:val="16"/>
                <w:szCs w:val="16"/>
              </w:rPr>
              <w:t>Մետաղական</w:t>
            </w:r>
            <w:r w:rsidRPr="003622D5">
              <w:rPr>
                <w:rFonts w:ascii="Arial Armenian" w:hAnsi="Arial Armenian" w:cs="Calibri"/>
                <w:sz w:val="16"/>
                <w:szCs w:val="16"/>
                <w:lang w:val="ru-RU"/>
              </w:rPr>
              <w:t xml:space="preserve"> </w:t>
            </w:r>
            <w:r w:rsidRPr="003622D5">
              <w:rPr>
                <w:rFonts w:ascii="Arial" w:hAnsi="Arial" w:cs="Arial"/>
                <w:sz w:val="16"/>
                <w:szCs w:val="16"/>
              </w:rPr>
              <w:t>ձող</w:t>
            </w:r>
            <w:r w:rsidRPr="003622D5">
              <w:rPr>
                <w:rFonts w:ascii="Arial Armenian" w:hAnsi="Arial Armenian" w:cs="Calibri"/>
                <w:sz w:val="16"/>
                <w:szCs w:val="16"/>
                <w:lang w:val="ru-RU"/>
              </w:rPr>
              <w:t xml:space="preserve"> </w:t>
            </w:r>
            <w:r w:rsidRPr="003622D5">
              <w:rPr>
                <w:rFonts w:ascii="Arial Armenian" w:hAnsi="Arial Armenian" w:cs="Calibri"/>
                <w:sz w:val="16"/>
                <w:szCs w:val="16"/>
              </w:rPr>
              <w:t>d</w:t>
            </w:r>
            <w:r w:rsidRPr="003622D5">
              <w:rPr>
                <w:rFonts w:ascii="Arial Armenian" w:hAnsi="Arial Armenian" w:cs="Calibri"/>
                <w:sz w:val="16"/>
                <w:szCs w:val="16"/>
                <w:lang w:val="ru-RU"/>
              </w:rPr>
              <w:t>=16</w:t>
            </w:r>
            <w:r w:rsidRPr="003622D5">
              <w:rPr>
                <w:rFonts w:ascii="Arial" w:hAnsi="Arial" w:cs="Arial"/>
                <w:sz w:val="16"/>
                <w:szCs w:val="16"/>
              </w:rPr>
              <w:t>մմ</w:t>
            </w:r>
            <w:r w:rsidRPr="003622D5">
              <w:rPr>
                <w:rFonts w:ascii="Arial" w:hAnsi="Arial" w:cs="Arial"/>
                <w:sz w:val="16"/>
                <w:szCs w:val="16"/>
                <w:lang w:val="ru-RU"/>
              </w:rPr>
              <w:t>Стальной</w:t>
            </w:r>
            <w:r w:rsidRPr="003622D5">
              <w:rPr>
                <w:rFonts w:ascii="Arial Armenian" w:hAnsi="Arial Armenian" w:cs="Calibri"/>
                <w:sz w:val="16"/>
                <w:szCs w:val="16"/>
                <w:lang w:val="ru-RU"/>
              </w:rPr>
              <w:t xml:space="preserve"> </w:t>
            </w:r>
            <w:r w:rsidRPr="003622D5">
              <w:rPr>
                <w:rFonts w:ascii="Arial" w:hAnsi="Arial" w:cs="Arial"/>
                <w:sz w:val="16"/>
                <w:szCs w:val="16"/>
                <w:lang w:val="ru-RU"/>
              </w:rPr>
              <w:t>пруток</w:t>
            </w:r>
            <w:r w:rsidRPr="003622D5">
              <w:rPr>
                <w:rFonts w:ascii="Arial Armenian" w:hAnsi="Arial Armenian" w:cs="Calibri"/>
                <w:sz w:val="16"/>
                <w:szCs w:val="16"/>
                <w:lang w:val="ru-RU"/>
              </w:rPr>
              <w:t xml:space="preserve"> </w:t>
            </w:r>
            <w:r w:rsidRPr="003622D5">
              <w:rPr>
                <w:rFonts w:ascii="Arial Armenian" w:hAnsi="Arial Armenian" w:cs="Calibri"/>
                <w:sz w:val="16"/>
                <w:szCs w:val="16"/>
              </w:rPr>
              <w:t>d</w:t>
            </w:r>
            <w:r w:rsidRPr="003622D5">
              <w:rPr>
                <w:rFonts w:ascii="Arial Armenian" w:hAnsi="Arial Armenian" w:cs="Calibri"/>
                <w:sz w:val="16"/>
                <w:szCs w:val="16"/>
                <w:lang w:val="ru-RU"/>
              </w:rPr>
              <w:t>=16</w:t>
            </w:r>
            <w:r w:rsidRPr="003622D5">
              <w:rPr>
                <w:rFonts w:ascii="Arial" w:hAnsi="Arial" w:cs="Arial"/>
                <w:sz w:val="16"/>
                <w:szCs w:val="16"/>
                <w:lang w:val="ru-RU"/>
              </w:rPr>
              <w:t>мм</w:t>
            </w:r>
            <w:r w:rsidRPr="003622D5">
              <w:rPr>
                <w:rFonts w:ascii="Arial Armenian" w:hAnsi="Arial Armenian" w:cs="Calibri"/>
                <w:sz w:val="16"/>
                <w:szCs w:val="16"/>
                <w:lang w:val="ru-RU"/>
              </w:rPr>
              <w:t>,</w:t>
            </w:r>
          </w:p>
        </w:tc>
        <w:tc>
          <w:tcPr>
            <w:tcW w:w="634" w:type="dxa"/>
            <w:tcBorders>
              <w:top w:val="nil"/>
              <w:left w:val="single" w:sz="4" w:space="0" w:color="auto"/>
              <w:bottom w:val="single" w:sz="4" w:space="0" w:color="auto"/>
              <w:right w:val="single" w:sz="4" w:space="0" w:color="auto"/>
            </w:tcBorders>
            <w:shd w:val="clear" w:color="auto" w:fill="auto"/>
            <w:vAlign w:val="center"/>
            <w:hideMark/>
          </w:tcPr>
          <w:p w14:paraId="6B344695"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tcBorders>
              <w:top w:val="nil"/>
              <w:left w:val="single" w:sz="4" w:space="0" w:color="auto"/>
              <w:bottom w:val="single" w:sz="4" w:space="0" w:color="auto"/>
              <w:right w:val="single" w:sz="4" w:space="0" w:color="auto"/>
            </w:tcBorders>
            <w:shd w:val="clear" w:color="auto" w:fill="auto"/>
            <w:vAlign w:val="center"/>
            <w:hideMark/>
          </w:tcPr>
          <w:p w14:paraId="4F84AE66"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29.0</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30236B0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9CDBB91"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44A18337" w14:textId="77777777" w:rsidR="00A568CF" w:rsidRPr="003622D5" w:rsidRDefault="00A568CF" w:rsidP="00A568CF">
            <w:pPr>
              <w:rPr>
                <w:rFonts w:ascii="Calibri" w:hAnsi="Calibri" w:cs="Calibri"/>
                <w:color w:val="000000"/>
                <w:sz w:val="16"/>
                <w:szCs w:val="16"/>
              </w:rPr>
            </w:pPr>
          </w:p>
        </w:tc>
      </w:tr>
      <w:tr w:rsidR="00A568CF" w:rsidRPr="00A568CF" w14:paraId="4A8B4B83" w14:textId="77777777" w:rsidTr="000115B5">
        <w:trPr>
          <w:trHeight w:val="435"/>
        </w:trPr>
        <w:tc>
          <w:tcPr>
            <w:tcW w:w="948" w:type="dxa"/>
            <w:tcBorders>
              <w:top w:val="single" w:sz="4" w:space="0" w:color="auto"/>
              <w:left w:val="single" w:sz="4" w:space="0" w:color="auto"/>
              <w:bottom w:val="single" w:sz="4" w:space="0" w:color="000000"/>
              <w:right w:val="single" w:sz="4" w:space="0" w:color="auto"/>
            </w:tcBorders>
            <w:vAlign w:val="center"/>
            <w:hideMark/>
          </w:tcPr>
          <w:p w14:paraId="711F9BF3" w14:textId="77777777" w:rsidR="00A568CF" w:rsidRPr="003622D5" w:rsidRDefault="00A568CF" w:rsidP="00A568CF">
            <w:pPr>
              <w:jc w:val="center"/>
              <w:rPr>
                <w:rFonts w:ascii="Arial Armenian" w:hAnsi="Arial Armenian" w:cs="Calibri"/>
                <w:sz w:val="16"/>
                <w:szCs w:val="16"/>
              </w:rPr>
            </w:pPr>
          </w:p>
        </w:tc>
        <w:tc>
          <w:tcPr>
            <w:tcW w:w="968" w:type="dxa"/>
            <w:tcBorders>
              <w:top w:val="single" w:sz="4" w:space="0" w:color="auto"/>
              <w:left w:val="single" w:sz="4" w:space="0" w:color="auto"/>
              <w:bottom w:val="single" w:sz="4" w:space="0" w:color="000000"/>
              <w:right w:val="single" w:sz="4" w:space="0" w:color="auto"/>
            </w:tcBorders>
            <w:vAlign w:val="center"/>
            <w:hideMark/>
          </w:tcPr>
          <w:p w14:paraId="64AEAC5E" w14:textId="77777777" w:rsidR="00A568CF" w:rsidRPr="003622D5" w:rsidRDefault="00A568CF" w:rsidP="00A568CF">
            <w:pPr>
              <w:jc w:val="center"/>
              <w:rPr>
                <w:rFonts w:ascii="Arial Armenian" w:hAnsi="Arial Armenian" w:cs="Calibri"/>
                <w:sz w:val="16"/>
                <w:szCs w:val="16"/>
              </w:rPr>
            </w:pPr>
          </w:p>
        </w:tc>
        <w:tc>
          <w:tcPr>
            <w:tcW w:w="3036" w:type="dxa"/>
            <w:gridSpan w:val="3"/>
            <w:tcBorders>
              <w:top w:val="single" w:sz="4" w:space="0" w:color="auto"/>
              <w:left w:val="single" w:sz="4" w:space="0" w:color="auto"/>
              <w:bottom w:val="single" w:sz="4" w:space="0" w:color="000000"/>
              <w:right w:val="single" w:sz="4" w:space="0" w:color="auto"/>
            </w:tcBorders>
            <w:vAlign w:val="center"/>
            <w:hideMark/>
          </w:tcPr>
          <w:p w14:paraId="1C1782EB" w14:textId="77777777" w:rsidR="00A568CF" w:rsidRPr="003622D5" w:rsidRDefault="00A568CF" w:rsidP="00A568CF">
            <w:pPr>
              <w:rPr>
                <w:rFonts w:ascii="Arial Armenian" w:hAnsi="Arial Armenian" w:cs="Calibri"/>
                <w:sz w:val="16"/>
                <w:szCs w:val="16"/>
              </w:rPr>
            </w:pPr>
          </w:p>
        </w:tc>
        <w:tc>
          <w:tcPr>
            <w:tcW w:w="634" w:type="dxa"/>
            <w:tcBorders>
              <w:top w:val="single" w:sz="4" w:space="0" w:color="auto"/>
              <w:left w:val="single" w:sz="4" w:space="0" w:color="auto"/>
              <w:bottom w:val="single" w:sz="4" w:space="0" w:color="auto"/>
              <w:right w:val="single" w:sz="4" w:space="0" w:color="auto"/>
            </w:tcBorders>
            <w:vAlign w:val="center"/>
            <w:hideMark/>
          </w:tcPr>
          <w:p w14:paraId="4D063302" w14:textId="77777777" w:rsidR="00A568CF" w:rsidRPr="003622D5" w:rsidRDefault="00A568CF" w:rsidP="00A568CF">
            <w:pPr>
              <w:jc w:val="center"/>
              <w:rPr>
                <w:rFonts w:ascii="Arial Armenian" w:hAnsi="Arial Armenian" w:cs="Calibri"/>
                <w:sz w:val="16"/>
                <w:szCs w:val="16"/>
              </w:rPr>
            </w:pPr>
          </w:p>
        </w:tc>
        <w:tc>
          <w:tcPr>
            <w:tcW w:w="639" w:type="dxa"/>
            <w:gridSpan w:val="2"/>
            <w:tcBorders>
              <w:top w:val="single" w:sz="4" w:space="0" w:color="auto"/>
              <w:left w:val="single" w:sz="4" w:space="0" w:color="auto"/>
              <w:bottom w:val="single" w:sz="4" w:space="0" w:color="000000"/>
              <w:right w:val="single" w:sz="4" w:space="0" w:color="auto"/>
            </w:tcBorders>
            <w:vAlign w:val="center"/>
            <w:hideMark/>
          </w:tcPr>
          <w:p w14:paraId="01DFB211" w14:textId="77777777" w:rsidR="00A568CF" w:rsidRPr="003622D5" w:rsidRDefault="00A568CF" w:rsidP="00A568CF">
            <w:pPr>
              <w:jc w:val="center"/>
              <w:rPr>
                <w:rFonts w:ascii="Arial Armenian" w:hAnsi="Arial Armenian" w:cs="Calibri"/>
                <w:sz w:val="16"/>
                <w:szCs w:val="16"/>
              </w:rPr>
            </w:pPr>
          </w:p>
        </w:tc>
        <w:tc>
          <w:tcPr>
            <w:tcW w:w="630" w:type="dxa"/>
            <w:tcBorders>
              <w:top w:val="single" w:sz="4" w:space="0" w:color="auto"/>
              <w:left w:val="single" w:sz="4" w:space="0" w:color="auto"/>
              <w:bottom w:val="single" w:sz="4" w:space="0" w:color="000000"/>
              <w:right w:val="single" w:sz="4" w:space="0" w:color="auto"/>
            </w:tcBorders>
            <w:vAlign w:val="center"/>
            <w:hideMark/>
          </w:tcPr>
          <w:p w14:paraId="7DBEDD96" w14:textId="77777777" w:rsidR="00A568CF" w:rsidRPr="003622D5" w:rsidRDefault="00A568CF" w:rsidP="00A568CF">
            <w:pPr>
              <w:jc w:val="center"/>
              <w:rPr>
                <w:rFonts w:ascii="Calibri" w:hAnsi="Calibri" w:cs="Calibri"/>
                <w:color w:val="000000"/>
                <w:sz w:val="16"/>
                <w:szCs w:val="16"/>
              </w:rPr>
            </w:pPr>
          </w:p>
        </w:tc>
        <w:tc>
          <w:tcPr>
            <w:tcW w:w="1170" w:type="dxa"/>
            <w:tcBorders>
              <w:top w:val="single" w:sz="4" w:space="0" w:color="auto"/>
              <w:left w:val="single" w:sz="4" w:space="0" w:color="auto"/>
              <w:bottom w:val="single" w:sz="4" w:space="0" w:color="000000"/>
              <w:right w:val="single" w:sz="4" w:space="0" w:color="auto"/>
            </w:tcBorders>
            <w:vAlign w:val="center"/>
            <w:hideMark/>
          </w:tcPr>
          <w:p w14:paraId="1E47B22A" w14:textId="77777777" w:rsidR="00A568CF" w:rsidRPr="003622D5" w:rsidRDefault="00A568CF" w:rsidP="00A568CF">
            <w:pPr>
              <w:jc w:val="cente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F8ACA9A" w14:textId="77777777" w:rsidR="00A568CF" w:rsidRPr="003622D5" w:rsidRDefault="00A568CF" w:rsidP="00A568CF">
            <w:pPr>
              <w:rPr>
                <w:rFonts w:ascii="Calibri" w:hAnsi="Calibri" w:cs="Calibri"/>
                <w:color w:val="000000"/>
                <w:sz w:val="16"/>
                <w:szCs w:val="16"/>
              </w:rPr>
            </w:pPr>
          </w:p>
        </w:tc>
      </w:tr>
      <w:tr w:rsidR="00A568CF" w:rsidRPr="00A568CF" w14:paraId="54F61AB9" w14:textId="77777777" w:rsidTr="009E116E">
        <w:trPr>
          <w:trHeight w:val="145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5CDCCB1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1D6702ED"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3E7F6F9"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È³ÛÝ³Ï L50x50</w:t>
            </w:r>
            <w:r w:rsidRPr="003622D5">
              <w:rPr>
                <w:rFonts w:ascii="Arial" w:hAnsi="Arial" w:cs="Arial"/>
                <w:sz w:val="16"/>
                <w:szCs w:val="16"/>
              </w:rPr>
              <w:t>х</w:t>
            </w:r>
            <w:r w:rsidRPr="003622D5">
              <w:rPr>
                <w:rFonts w:ascii="Arial Armenian" w:hAnsi="Arial Armenian" w:cs="Calibri"/>
                <w:sz w:val="16"/>
                <w:szCs w:val="16"/>
              </w:rPr>
              <w:t xml:space="preserve">5 </w:t>
            </w:r>
            <w:r w:rsidRPr="003622D5">
              <w:rPr>
                <w:rFonts w:ascii="Arial Armenian" w:hAnsi="Arial Armenian" w:cs="Arial Armenian"/>
                <w:sz w:val="16"/>
                <w:szCs w:val="16"/>
              </w:rPr>
              <w:t>ÙÙ</w:t>
            </w:r>
            <w:r w:rsidRPr="003622D5">
              <w:rPr>
                <w:rFonts w:ascii="Arial Armenian" w:hAnsi="Arial Armenian" w:cs="Calibri"/>
                <w:sz w:val="16"/>
                <w:szCs w:val="16"/>
              </w:rPr>
              <w:t xml:space="preserve"> </w:t>
            </w:r>
            <w:r w:rsidRPr="003622D5">
              <w:rPr>
                <w:rFonts w:ascii="Arial Armenian" w:hAnsi="Arial Armenian" w:cs="Arial Armenian"/>
                <w:sz w:val="16"/>
                <w:szCs w:val="16"/>
              </w:rPr>
              <w:t>åáÕå³ï»</w:t>
            </w:r>
            <w:r w:rsidRPr="003622D5">
              <w:rPr>
                <w:rFonts w:ascii="Arial Armenian" w:hAnsi="Arial Armenian" w:cs="Calibri"/>
                <w:sz w:val="16"/>
                <w:szCs w:val="16"/>
              </w:rPr>
              <w:t xml:space="preserve"> </w:t>
            </w:r>
            <w:r w:rsidRPr="003622D5">
              <w:rPr>
                <w:rFonts w:ascii="Arial Armenian" w:hAnsi="Arial Armenian" w:cs="Arial Armenian"/>
                <w:sz w:val="16"/>
                <w:szCs w:val="16"/>
              </w:rPr>
              <w:t>³ÝÏÛáõÝ³Ï</w:t>
            </w:r>
            <w:r w:rsidRPr="003622D5">
              <w:rPr>
                <w:rFonts w:ascii="Arial Armenian" w:hAnsi="Arial Armenian" w:cs="Calibri"/>
                <w:sz w:val="16"/>
                <w:szCs w:val="16"/>
              </w:rPr>
              <w:t xml:space="preserve">   </w:t>
            </w:r>
            <w:r w:rsidRPr="003622D5">
              <w:rPr>
                <w:rFonts w:ascii="Arial" w:hAnsi="Arial" w:cs="Arial"/>
                <w:sz w:val="16"/>
                <w:szCs w:val="16"/>
              </w:rPr>
              <w:t>Стальная</w:t>
            </w:r>
            <w:r w:rsidRPr="003622D5">
              <w:rPr>
                <w:rFonts w:ascii="Arial Armenian" w:hAnsi="Arial Armenian" w:cs="Calibri"/>
                <w:sz w:val="16"/>
                <w:szCs w:val="16"/>
              </w:rPr>
              <w:t xml:space="preserve"> </w:t>
            </w:r>
            <w:r w:rsidRPr="003622D5">
              <w:rPr>
                <w:rFonts w:ascii="Arial" w:hAnsi="Arial" w:cs="Arial"/>
                <w:sz w:val="16"/>
                <w:szCs w:val="16"/>
              </w:rPr>
              <w:t>полоса</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x50x5 </w:t>
            </w:r>
            <w:r w:rsidRPr="003622D5">
              <w:rPr>
                <w:rFonts w:ascii="Arial" w:hAnsi="Arial" w:cs="Arial"/>
                <w:sz w:val="16"/>
                <w:szCs w:val="16"/>
              </w:rPr>
              <w:t>мм</w:t>
            </w:r>
            <w:r w:rsidRPr="003622D5">
              <w:rPr>
                <w:rFonts w:ascii="Arial Armenian" w:hAnsi="Arial Armenian" w:cs="Calibri"/>
                <w:sz w:val="16"/>
                <w:szCs w:val="16"/>
              </w:rPr>
              <w:t xml:space="preserve"> </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44FA5CC3"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3C5886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C0F5A1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3FF3F4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22B5F5D" w14:textId="77777777" w:rsidR="00A568CF" w:rsidRPr="003622D5" w:rsidRDefault="00A568CF" w:rsidP="00A568CF">
            <w:pPr>
              <w:rPr>
                <w:rFonts w:ascii="Calibri" w:hAnsi="Calibri" w:cs="Calibri"/>
                <w:color w:val="000000"/>
                <w:sz w:val="16"/>
                <w:szCs w:val="16"/>
              </w:rPr>
            </w:pPr>
          </w:p>
        </w:tc>
      </w:tr>
      <w:tr w:rsidR="00A568CF" w:rsidRPr="00A568CF" w14:paraId="45C1657B"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006BFDEF"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49F97252"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1A38BFC"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7A3DF977"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36984FE8"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0C3E3819"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9FACF21"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5E8F9BC" w14:textId="77777777" w:rsidR="00A568CF" w:rsidRPr="003622D5" w:rsidRDefault="00A568CF" w:rsidP="00A568CF">
            <w:pPr>
              <w:rPr>
                <w:rFonts w:ascii="Calibri" w:hAnsi="Calibri" w:cs="Calibri"/>
                <w:color w:val="000000"/>
                <w:sz w:val="16"/>
                <w:szCs w:val="16"/>
              </w:rPr>
            </w:pPr>
          </w:p>
        </w:tc>
      </w:tr>
      <w:tr w:rsidR="00A568CF" w:rsidRPr="00A568CF" w14:paraId="0635ADBC" w14:textId="77777777" w:rsidTr="009E116E">
        <w:trPr>
          <w:trHeight w:val="85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275F04C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9</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34687F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ßáõÏ³</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43DA70AF"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Ø»ÏáõëÇã </w:t>
            </w:r>
            <w:r w:rsidRPr="003622D5">
              <w:rPr>
                <w:rFonts w:ascii="Arial" w:hAnsi="Arial" w:cs="Arial"/>
                <w:sz w:val="16"/>
                <w:szCs w:val="16"/>
              </w:rPr>
              <w:t>н</w:t>
            </w:r>
            <w:r w:rsidRPr="003622D5">
              <w:rPr>
                <w:rFonts w:ascii="Arial Armenian" w:hAnsi="Arial Armenian" w:cs="Calibri"/>
                <w:sz w:val="16"/>
                <w:szCs w:val="16"/>
              </w:rPr>
              <w:t xml:space="preserve">c-18 </w:t>
            </w:r>
            <w:r w:rsidRPr="003622D5">
              <w:rPr>
                <w:rFonts w:ascii="Arial" w:hAnsi="Arial" w:cs="Arial"/>
                <w:sz w:val="16"/>
                <w:szCs w:val="16"/>
              </w:rPr>
              <w:t>Изолятор</w:t>
            </w:r>
            <w:r w:rsidRPr="003622D5">
              <w:rPr>
                <w:rFonts w:ascii="Arial Armenian" w:hAnsi="Arial Armenian" w:cs="Calibri"/>
                <w:sz w:val="16"/>
                <w:szCs w:val="16"/>
              </w:rPr>
              <w:t xml:space="preserve"> </w:t>
            </w:r>
            <w:r w:rsidRPr="003622D5">
              <w:rPr>
                <w:rFonts w:ascii="Arial" w:hAnsi="Arial" w:cs="Arial"/>
                <w:sz w:val="16"/>
                <w:szCs w:val="16"/>
              </w:rPr>
              <w:t>н</w:t>
            </w:r>
            <w:r w:rsidRPr="003622D5">
              <w:rPr>
                <w:rFonts w:ascii="Arial Armenian" w:hAnsi="Arial Armenian" w:cs="Calibri"/>
                <w:sz w:val="16"/>
                <w:szCs w:val="16"/>
              </w:rPr>
              <w:t>c-18</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2E21C9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141377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64</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DF90A5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60DD9E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C6E801E" w14:textId="77777777" w:rsidR="00A568CF" w:rsidRPr="003622D5" w:rsidRDefault="00A568CF" w:rsidP="00A568CF">
            <w:pPr>
              <w:rPr>
                <w:rFonts w:ascii="Calibri" w:hAnsi="Calibri" w:cs="Calibri"/>
                <w:color w:val="000000"/>
                <w:sz w:val="16"/>
                <w:szCs w:val="16"/>
              </w:rPr>
            </w:pPr>
          </w:p>
        </w:tc>
      </w:tr>
      <w:tr w:rsidR="00A568CF" w:rsidRPr="00A568CF" w14:paraId="3B23E813" w14:textId="77777777" w:rsidTr="009E116E">
        <w:trPr>
          <w:trHeight w:val="930"/>
        </w:trPr>
        <w:tc>
          <w:tcPr>
            <w:tcW w:w="948" w:type="dxa"/>
            <w:vMerge/>
            <w:tcBorders>
              <w:top w:val="nil"/>
              <w:left w:val="single" w:sz="4" w:space="0" w:color="auto"/>
              <w:bottom w:val="single" w:sz="4" w:space="0" w:color="000000"/>
              <w:right w:val="single" w:sz="4" w:space="0" w:color="auto"/>
            </w:tcBorders>
            <w:vAlign w:val="center"/>
            <w:hideMark/>
          </w:tcPr>
          <w:p w14:paraId="5456A690"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B40D508"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21394AE8"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2DFB6632"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208C63AF"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4D8EA0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0978E0C"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61314B55" w14:textId="77777777" w:rsidR="00A568CF" w:rsidRPr="003622D5" w:rsidRDefault="00A568CF" w:rsidP="00A568CF">
            <w:pPr>
              <w:rPr>
                <w:rFonts w:ascii="Calibri" w:hAnsi="Calibri" w:cs="Calibri"/>
                <w:color w:val="000000"/>
                <w:sz w:val="16"/>
                <w:szCs w:val="16"/>
              </w:rPr>
            </w:pPr>
          </w:p>
        </w:tc>
      </w:tr>
      <w:tr w:rsidR="00A568CF" w:rsidRPr="00A568CF" w14:paraId="036C4D23" w14:textId="77777777" w:rsidTr="009E116E">
        <w:trPr>
          <w:trHeight w:val="885"/>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6B8B05D4"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4F6B898E"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2. </w:t>
            </w:r>
            <w:r w:rsidRPr="003622D5">
              <w:rPr>
                <w:rFonts w:ascii="Arial" w:hAnsi="Arial" w:cs="Arial"/>
                <w:b/>
                <w:bCs/>
                <w:sz w:val="16"/>
                <w:szCs w:val="16"/>
              </w:rPr>
              <w:t>Էլեկտրահաղորդման</w:t>
            </w:r>
            <w:r w:rsidRPr="003622D5">
              <w:rPr>
                <w:rFonts w:ascii="Arial Armenian" w:hAnsi="Arial Armenian" w:cs="Calibri"/>
                <w:b/>
                <w:bCs/>
                <w:sz w:val="16"/>
                <w:szCs w:val="16"/>
              </w:rPr>
              <w:t xml:space="preserve"> </w:t>
            </w:r>
            <w:r w:rsidRPr="003622D5">
              <w:rPr>
                <w:rFonts w:ascii="Arial" w:hAnsi="Arial" w:cs="Arial"/>
                <w:b/>
                <w:bCs/>
                <w:sz w:val="16"/>
                <w:szCs w:val="16"/>
              </w:rPr>
              <w:t>գծերի</w:t>
            </w:r>
            <w:r w:rsidRPr="003622D5">
              <w:rPr>
                <w:rFonts w:ascii="Arial Armenian" w:hAnsi="Arial Armenian" w:cs="Calibri"/>
                <w:b/>
                <w:bCs/>
                <w:sz w:val="16"/>
                <w:szCs w:val="16"/>
              </w:rPr>
              <w:t xml:space="preserve"> </w:t>
            </w:r>
            <w:r w:rsidRPr="003622D5">
              <w:rPr>
                <w:rFonts w:ascii="Arial" w:hAnsi="Arial" w:cs="Arial"/>
                <w:b/>
                <w:bCs/>
                <w:sz w:val="16"/>
                <w:szCs w:val="16"/>
              </w:rPr>
              <w:t>տեղադրում</w:t>
            </w:r>
            <w:r w:rsidRPr="003622D5">
              <w:rPr>
                <w:rFonts w:ascii="Arial Armenian" w:hAnsi="Arial Armenian" w:cs="Calibri"/>
                <w:b/>
                <w:bCs/>
                <w:sz w:val="16"/>
                <w:szCs w:val="16"/>
              </w:rPr>
              <w:t xml:space="preserve"> </w:t>
            </w:r>
            <w:r w:rsidRPr="003622D5">
              <w:rPr>
                <w:rFonts w:ascii="Arial" w:hAnsi="Arial" w:cs="Arial"/>
                <w:b/>
                <w:bCs/>
                <w:sz w:val="16"/>
                <w:szCs w:val="16"/>
              </w:rPr>
              <w:t>Раздел</w:t>
            </w:r>
            <w:r w:rsidRPr="003622D5">
              <w:rPr>
                <w:rFonts w:ascii="Arial Armenian" w:hAnsi="Arial Armenian" w:cs="Calibri"/>
                <w:b/>
                <w:bCs/>
                <w:sz w:val="16"/>
                <w:szCs w:val="16"/>
              </w:rPr>
              <w:t xml:space="preserve"> 2. </w:t>
            </w:r>
            <w:r w:rsidRPr="003622D5">
              <w:rPr>
                <w:rFonts w:ascii="Arial" w:hAnsi="Arial" w:cs="Arial"/>
                <w:b/>
                <w:bCs/>
                <w:sz w:val="16"/>
                <w:szCs w:val="16"/>
              </w:rPr>
              <w:t>Монтаж</w:t>
            </w:r>
            <w:r w:rsidRPr="003622D5">
              <w:rPr>
                <w:rFonts w:ascii="Arial Armenian" w:hAnsi="Arial Armenian" w:cs="Calibri"/>
                <w:b/>
                <w:bCs/>
                <w:sz w:val="16"/>
                <w:szCs w:val="16"/>
              </w:rPr>
              <w:t xml:space="preserve"> </w:t>
            </w:r>
            <w:r w:rsidRPr="003622D5">
              <w:rPr>
                <w:rFonts w:ascii="Arial" w:hAnsi="Arial" w:cs="Arial"/>
                <w:b/>
                <w:bCs/>
                <w:sz w:val="16"/>
                <w:szCs w:val="16"/>
              </w:rPr>
              <w:t>линий</w:t>
            </w:r>
            <w:r w:rsidRPr="003622D5">
              <w:rPr>
                <w:rFonts w:ascii="Arial Armenian" w:hAnsi="Arial Armenian" w:cs="Calibri"/>
                <w:b/>
                <w:bCs/>
                <w:sz w:val="16"/>
                <w:szCs w:val="16"/>
              </w:rPr>
              <w:t xml:space="preserve"> </w:t>
            </w:r>
            <w:r w:rsidRPr="003622D5">
              <w:rPr>
                <w:rFonts w:ascii="Arial" w:hAnsi="Arial" w:cs="Arial"/>
                <w:b/>
                <w:bCs/>
                <w:sz w:val="16"/>
                <w:szCs w:val="16"/>
              </w:rPr>
              <w:t>электропередач</w:t>
            </w:r>
          </w:p>
        </w:tc>
        <w:tc>
          <w:tcPr>
            <w:tcW w:w="630" w:type="dxa"/>
            <w:tcBorders>
              <w:top w:val="nil"/>
              <w:left w:val="nil"/>
              <w:bottom w:val="single" w:sz="4" w:space="0" w:color="auto"/>
              <w:right w:val="single" w:sz="4" w:space="0" w:color="auto"/>
            </w:tcBorders>
            <w:shd w:val="clear" w:color="auto" w:fill="auto"/>
            <w:noWrap/>
            <w:vAlign w:val="bottom"/>
            <w:hideMark/>
          </w:tcPr>
          <w:p w14:paraId="6B88E9DF"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nil"/>
              <w:right w:val="nil"/>
            </w:tcBorders>
            <w:shd w:val="clear" w:color="auto" w:fill="auto"/>
            <w:noWrap/>
            <w:vAlign w:val="bottom"/>
            <w:hideMark/>
          </w:tcPr>
          <w:p w14:paraId="7E80EF51" w14:textId="77777777" w:rsidR="00A568CF" w:rsidRPr="003622D5" w:rsidRDefault="00A568CF" w:rsidP="00A568CF">
            <w:pPr>
              <w:rPr>
                <w:rFonts w:ascii="Calibri" w:hAnsi="Calibri" w:cs="Calibri"/>
                <w:color w:val="000000"/>
                <w:sz w:val="16"/>
                <w:szCs w:val="16"/>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3369F86D"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26%</w:t>
            </w:r>
          </w:p>
        </w:tc>
      </w:tr>
      <w:tr w:rsidR="00A568CF" w:rsidRPr="00A568CF" w14:paraId="5A8D2AA6" w14:textId="77777777" w:rsidTr="009E116E">
        <w:trPr>
          <w:trHeight w:val="855"/>
        </w:trPr>
        <w:tc>
          <w:tcPr>
            <w:tcW w:w="948" w:type="dxa"/>
            <w:vMerge w:val="restart"/>
            <w:tcBorders>
              <w:top w:val="nil"/>
              <w:left w:val="single" w:sz="4" w:space="0" w:color="auto"/>
              <w:bottom w:val="single" w:sz="4" w:space="0" w:color="auto"/>
              <w:right w:val="single" w:sz="4" w:space="0" w:color="auto"/>
            </w:tcBorders>
            <w:shd w:val="clear" w:color="auto" w:fill="auto"/>
            <w:vAlign w:val="center"/>
            <w:hideMark/>
          </w:tcPr>
          <w:p w14:paraId="6CD7DB8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00DC38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8-148-1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B11F047"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Հաղորդալար</w:t>
            </w:r>
            <w:r w:rsidRPr="003622D5">
              <w:rPr>
                <w:rFonts w:ascii="Arial Armenian" w:hAnsi="Arial Armenian" w:cs="Calibri"/>
                <w:sz w:val="16"/>
                <w:szCs w:val="16"/>
              </w:rPr>
              <w:t xml:space="preserve"> </w:t>
            </w:r>
            <w:r w:rsidRPr="003622D5">
              <w:rPr>
                <w:rFonts w:ascii="Arial" w:hAnsi="Arial" w:cs="Arial"/>
                <w:sz w:val="16"/>
                <w:szCs w:val="16"/>
              </w:rPr>
              <w:t>АПВ</w:t>
            </w:r>
            <w:r w:rsidRPr="003622D5">
              <w:rPr>
                <w:rFonts w:ascii="Arial Armenian" w:hAnsi="Arial Armenian" w:cs="Calibri"/>
                <w:sz w:val="16"/>
                <w:szCs w:val="16"/>
              </w:rPr>
              <w:t xml:space="preserve"> 10</w:t>
            </w:r>
            <w:r w:rsidRPr="003622D5">
              <w:rPr>
                <w:rFonts w:ascii="Arial" w:hAnsi="Arial" w:cs="Arial"/>
                <w:sz w:val="16"/>
                <w:szCs w:val="16"/>
              </w:rPr>
              <w:t>мм</w:t>
            </w:r>
            <w:r w:rsidRPr="003622D5">
              <w:rPr>
                <w:rFonts w:ascii="Arial Armenian" w:hAnsi="Arial Armenian" w:cs="Calibri"/>
                <w:sz w:val="16"/>
                <w:szCs w:val="16"/>
              </w:rPr>
              <w:t xml:space="preserve">2 </w:t>
            </w:r>
            <w:r w:rsidRPr="003622D5">
              <w:rPr>
                <w:rFonts w:ascii="Arial Armenian" w:hAnsi="Arial Armenian" w:cs="Arial Armenian"/>
                <w:sz w:val="16"/>
                <w:szCs w:val="16"/>
              </w:rPr>
              <w:t>û¹³ÛÇÝ</w:t>
            </w:r>
            <w:r w:rsidRPr="003622D5">
              <w:rPr>
                <w:rFonts w:ascii="Arial Armenian" w:hAnsi="Arial Armenian" w:cs="Calibri"/>
                <w:sz w:val="16"/>
                <w:szCs w:val="16"/>
              </w:rPr>
              <w:t xml:space="preserve"> </w:t>
            </w:r>
            <w:r w:rsidRPr="003622D5">
              <w:rPr>
                <w:rFonts w:ascii="Arial Armenian" w:hAnsi="Arial Armenian" w:cs="Arial Armenian"/>
                <w:sz w:val="16"/>
                <w:szCs w:val="16"/>
              </w:rPr>
              <w:t>Ñ³Õáñ¹³·ÍÇ</w:t>
            </w:r>
            <w:r w:rsidRPr="003622D5">
              <w:rPr>
                <w:rFonts w:ascii="Arial Armenian" w:hAnsi="Arial Armenian" w:cs="Calibri"/>
                <w:sz w:val="16"/>
                <w:szCs w:val="16"/>
              </w:rPr>
              <w:t xml:space="preserve"> ÙáÝï³ÅáõÙáí</w:t>
            </w:r>
            <w:r w:rsidRPr="003622D5">
              <w:rPr>
                <w:rFonts w:ascii="Arial Armenian" w:hAnsi="Arial Armenian" w:cs="Calibri"/>
                <w:sz w:val="16"/>
                <w:szCs w:val="16"/>
              </w:rPr>
              <w:br/>
            </w:r>
            <w:r w:rsidRPr="003622D5">
              <w:rPr>
                <w:rFonts w:ascii="Arial" w:hAnsi="Arial" w:cs="Arial"/>
                <w:sz w:val="16"/>
                <w:szCs w:val="16"/>
              </w:rPr>
              <w:t>Провод</w:t>
            </w:r>
            <w:r w:rsidRPr="003622D5">
              <w:rPr>
                <w:rFonts w:ascii="Arial Armenian" w:hAnsi="Arial Armenian" w:cs="Calibri"/>
                <w:sz w:val="16"/>
                <w:szCs w:val="16"/>
              </w:rPr>
              <w:t xml:space="preserve"> 10</w:t>
            </w:r>
            <w:r w:rsidRPr="003622D5">
              <w:rPr>
                <w:rFonts w:ascii="Arial" w:hAnsi="Arial" w:cs="Arial"/>
                <w:sz w:val="16"/>
                <w:szCs w:val="16"/>
              </w:rPr>
              <w:t>мм</w:t>
            </w:r>
            <w:r w:rsidRPr="003622D5">
              <w:rPr>
                <w:rFonts w:ascii="Arial Armenian" w:hAnsi="Arial Armenian" w:cs="Calibri"/>
                <w:sz w:val="16"/>
                <w:szCs w:val="16"/>
              </w:rPr>
              <w:t>2</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1A3B810D"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7D29E7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2050.0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6165E1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325C71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B54AD67"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76FE145E" w14:textId="77777777" w:rsidTr="009E116E">
        <w:trPr>
          <w:trHeight w:val="184"/>
        </w:trPr>
        <w:tc>
          <w:tcPr>
            <w:tcW w:w="948" w:type="dxa"/>
            <w:vMerge/>
            <w:tcBorders>
              <w:top w:val="nil"/>
              <w:left w:val="single" w:sz="4" w:space="0" w:color="auto"/>
              <w:bottom w:val="single" w:sz="4" w:space="0" w:color="auto"/>
              <w:right w:val="single" w:sz="4" w:space="0" w:color="auto"/>
            </w:tcBorders>
            <w:vAlign w:val="center"/>
            <w:hideMark/>
          </w:tcPr>
          <w:p w14:paraId="74AA182A"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3C6DF8B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61EC8A08"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4A783C28"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01A8AFE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3F714E45" w14:textId="77777777" w:rsidR="00A568CF" w:rsidRPr="003622D5" w:rsidRDefault="00A568CF" w:rsidP="00A568CF">
            <w:pPr>
              <w:rPr>
                <w:rFonts w:ascii="Calibri" w:hAnsi="Calibri" w:cs="Calibri"/>
                <w:color w:val="000000"/>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78D471A0"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917F426" w14:textId="77777777" w:rsidR="00A568CF" w:rsidRPr="003622D5" w:rsidRDefault="00A568CF" w:rsidP="00A568CF">
            <w:pPr>
              <w:rPr>
                <w:rFonts w:ascii="Calibri" w:hAnsi="Calibri" w:cs="Calibri"/>
                <w:color w:val="000000"/>
                <w:sz w:val="16"/>
                <w:szCs w:val="16"/>
              </w:rPr>
            </w:pPr>
          </w:p>
        </w:tc>
      </w:tr>
      <w:tr w:rsidR="00A568CF" w:rsidRPr="00A568CF" w14:paraId="3CD5D331" w14:textId="77777777" w:rsidTr="009E116E">
        <w:trPr>
          <w:trHeight w:val="102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C604DB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6591363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8-612-10</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0EDA0805" w14:textId="77777777" w:rsidR="00A568CF" w:rsidRPr="003622D5" w:rsidRDefault="00A568CF" w:rsidP="00A568CF">
            <w:pPr>
              <w:rPr>
                <w:rFonts w:ascii="Arial Armenian" w:hAnsi="Arial Armenian" w:cs="Calibri"/>
                <w:sz w:val="16"/>
                <w:szCs w:val="16"/>
                <w:lang w:val="ru-RU"/>
              </w:rPr>
            </w:pPr>
            <w:r w:rsidRPr="003622D5">
              <w:rPr>
                <w:rFonts w:ascii="Arial" w:hAnsi="Arial" w:cs="Arial"/>
                <w:sz w:val="16"/>
                <w:szCs w:val="16"/>
              </w:rPr>
              <w:t>Կառավարման</w:t>
            </w:r>
            <w:r w:rsidRPr="003622D5">
              <w:rPr>
                <w:rFonts w:ascii="Arial Armenian" w:hAnsi="Arial Armenian" w:cs="Calibri"/>
                <w:sz w:val="16"/>
                <w:szCs w:val="16"/>
                <w:lang w:val="ru-RU"/>
              </w:rPr>
              <w:t xml:space="preserve"> </w:t>
            </w:r>
            <w:r w:rsidRPr="003622D5">
              <w:rPr>
                <w:rFonts w:ascii="Arial" w:hAnsi="Arial" w:cs="Arial"/>
                <w:sz w:val="16"/>
                <w:szCs w:val="16"/>
              </w:rPr>
              <w:t>արկղ</w:t>
            </w:r>
            <w:r w:rsidRPr="003622D5">
              <w:rPr>
                <w:rFonts w:ascii="Arial Armenian" w:hAnsi="Arial Armenian" w:cs="Calibri"/>
                <w:sz w:val="16"/>
                <w:szCs w:val="16"/>
                <w:lang w:val="ru-RU"/>
              </w:rPr>
              <w:t xml:space="preserve">-1  12 </w:t>
            </w:r>
            <w:r w:rsidRPr="003622D5">
              <w:rPr>
                <w:rFonts w:ascii="Arial" w:hAnsi="Arial" w:cs="Arial"/>
                <w:sz w:val="16"/>
                <w:szCs w:val="16"/>
              </w:rPr>
              <w:t>տեղանոց</w:t>
            </w:r>
            <w:r w:rsidRPr="003622D5">
              <w:rPr>
                <w:rFonts w:ascii="Arial Armenian" w:hAnsi="Arial Armenian" w:cs="Calibri"/>
                <w:sz w:val="16"/>
                <w:szCs w:val="16"/>
                <w:lang w:val="ru-RU"/>
              </w:rPr>
              <w:t xml:space="preserve"> </w:t>
            </w:r>
            <w:r w:rsidRPr="003622D5">
              <w:rPr>
                <w:rFonts w:ascii="Arial" w:hAnsi="Arial" w:cs="Arial"/>
                <w:sz w:val="16"/>
                <w:szCs w:val="16"/>
              </w:rPr>
              <w:t>տեղադրումով</w:t>
            </w:r>
            <w:r w:rsidRPr="003622D5">
              <w:rPr>
                <w:rFonts w:ascii="Arial Armenian" w:hAnsi="Arial Armenian" w:cs="Calibri"/>
                <w:sz w:val="16"/>
                <w:szCs w:val="16"/>
                <w:lang w:val="ru-RU"/>
              </w:rPr>
              <w:t xml:space="preserve"> </w:t>
            </w:r>
            <w:r w:rsidRPr="003622D5">
              <w:rPr>
                <w:rFonts w:ascii="Arial" w:hAnsi="Arial" w:cs="Arial"/>
                <w:sz w:val="16"/>
                <w:szCs w:val="16"/>
                <w:lang w:val="ru-RU"/>
              </w:rPr>
              <w:t>Ящик</w:t>
            </w:r>
            <w:r w:rsidRPr="003622D5">
              <w:rPr>
                <w:rFonts w:ascii="Arial Armenian" w:hAnsi="Arial Armenian" w:cs="Calibri"/>
                <w:sz w:val="16"/>
                <w:szCs w:val="16"/>
                <w:lang w:val="ru-RU"/>
              </w:rPr>
              <w:t xml:space="preserve"> </w:t>
            </w:r>
            <w:r w:rsidRPr="003622D5">
              <w:rPr>
                <w:rFonts w:ascii="Arial" w:hAnsi="Arial" w:cs="Arial"/>
                <w:sz w:val="16"/>
                <w:szCs w:val="16"/>
                <w:lang w:val="ru-RU"/>
              </w:rPr>
              <w:t>управления</w:t>
            </w:r>
            <w:r w:rsidRPr="003622D5">
              <w:rPr>
                <w:rFonts w:ascii="Arial Armenian" w:hAnsi="Arial Armenian" w:cs="Calibri"/>
                <w:sz w:val="16"/>
                <w:szCs w:val="16"/>
                <w:lang w:val="ru-RU"/>
              </w:rPr>
              <w:t xml:space="preserve"> -1 </w:t>
            </w:r>
            <w:r w:rsidRPr="003622D5">
              <w:rPr>
                <w:rFonts w:ascii="Arial" w:hAnsi="Arial" w:cs="Arial"/>
                <w:sz w:val="16"/>
                <w:szCs w:val="16"/>
                <w:lang w:val="ru-RU"/>
              </w:rPr>
              <w:t>на</w:t>
            </w:r>
            <w:r w:rsidRPr="003622D5">
              <w:rPr>
                <w:rFonts w:ascii="Arial Armenian" w:hAnsi="Arial Armenian" w:cs="Calibri"/>
                <w:sz w:val="16"/>
                <w:szCs w:val="16"/>
                <w:lang w:val="ru-RU"/>
              </w:rPr>
              <w:t xml:space="preserve"> 12 </w:t>
            </w:r>
            <w:r w:rsidRPr="003622D5">
              <w:rPr>
                <w:rFonts w:ascii="Arial" w:hAnsi="Arial" w:cs="Arial"/>
                <w:sz w:val="16"/>
                <w:szCs w:val="16"/>
                <w:lang w:val="ru-RU"/>
              </w:rPr>
              <w:t>места</w:t>
            </w:r>
            <w:r w:rsidRPr="003622D5">
              <w:rPr>
                <w:rFonts w:ascii="Arial Armenian" w:hAnsi="Arial Armenian" w:cs="Calibri"/>
                <w:sz w:val="16"/>
                <w:szCs w:val="16"/>
                <w:lang w:val="ru-RU"/>
              </w:rPr>
              <w:t xml:space="preserve"> </w:t>
            </w:r>
            <w:r w:rsidRPr="003622D5">
              <w:rPr>
                <w:rFonts w:ascii="Arial" w:hAnsi="Arial" w:cs="Arial"/>
                <w:sz w:val="16"/>
                <w:szCs w:val="16"/>
                <w:lang w:val="ru-RU"/>
              </w:rPr>
              <w:t>с</w:t>
            </w:r>
            <w:r w:rsidRPr="003622D5">
              <w:rPr>
                <w:rFonts w:ascii="Arial Armenian" w:hAnsi="Arial Armenian" w:cs="Calibri"/>
                <w:sz w:val="16"/>
                <w:szCs w:val="16"/>
                <w:lang w:val="ru-RU"/>
              </w:rPr>
              <w:t xml:space="preserve"> </w:t>
            </w:r>
            <w:r w:rsidRPr="003622D5">
              <w:rPr>
                <w:rFonts w:ascii="Arial" w:hAnsi="Arial" w:cs="Arial"/>
                <w:sz w:val="16"/>
                <w:szCs w:val="16"/>
                <w:lang w:val="ru-RU"/>
              </w:rPr>
              <w:t>установкой</w:t>
            </w:r>
            <w:r w:rsidRPr="003622D5">
              <w:rPr>
                <w:rFonts w:ascii="Arial Armenian" w:hAnsi="Arial Armenian" w:cs="Calibri"/>
                <w:sz w:val="16"/>
                <w:szCs w:val="16"/>
                <w:lang w:val="ru-RU"/>
              </w:rPr>
              <w:t xml:space="preserve"> </w:t>
            </w: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5D725D1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É-Ï/</w:t>
            </w:r>
            <w:r w:rsidRPr="003622D5">
              <w:rPr>
                <w:rFonts w:ascii="Arial" w:hAnsi="Arial" w:cs="Arial"/>
                <w:sz w:val="16"/>
                <w:szCs w:val="16"/>
              </w:rPr>
              <w:t>к</w:t>
            </w:r>
            <w:r w:rsidRPr="003622D5">
              <w:rPr>
                <w:rFonts w:ascii="Arial Armenian" w:hAnsi="Arial Armenian" w:cs="Calibri"/>
                <w:sz w:val="16"/>
                <w:szCs w:val="16"/>
              </w:rPr>
              <w:t>-</w:t>
            </w:r>
            <w:r w:rsidRPr="003622D5">
              <w:rPr>
                <w:rFonts w:ascii="Arial" w:hAnsi="Arial" w:cs="Arial"/>
                <w:sz w:val="16"/>
                <w:szCs w:val="16"/>
              </w:rPr>
              <w:t>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76A1AD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C93872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2B420E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236034C9" w14:textId="77777777" w:rsidR="00A568CF" w:rsidRPr="003622D5" w:rsidRDefault="00A568CF" w:rsidP="00A568CF">
            <w:pPr>
              <w:rPr>
                <w:rFonts w:ascii="Calibri" w:hAnsi="Calibri" w:cs="Calibri"/>
                <w:color w:val="000000"/>
                <w:sz w:val="16"/>
                <w:szCs w:val="16"/>
              </w:rPr>
            </w:pPr>
          </w:p>
        </w:tc>
      </w:tr>
      <w:tr w:rsidR="00A568CF" w:rsidRPr="00A568CF" w14:paraId="60807A39"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213E646"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007605B8"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4AC601BD"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auto"/>
              <w:right w:val="single" w:sz="4" w:space="0" w:color="auto"/>
            </w:tcBorders>
            <w:vAlign w:val="center"/>
            <w:hideMark/>
          </w:tcPr>
          <w:p w14:paraId="293D9BB6"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3B8B5136"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AB7520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15D255A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412C6DE3" w14:textId="77777777" w:rsidR="00A568CF" w:rsidRPr="003622D5" w:rsidRDefault="00A568CF" w:rsidP="00A568CF">
            <w:pPr>
              <w:rPr>
                <w:rFonts w:ascii="Calibri" w:hAnsi="Calibri" w:cs="Calibri"/>
                <w:color w:val="000000"/>
                <w:sz w:val="16"/>
                <w:szCs w:val="16"/>
              </w:rPr>
            </w:pPr>
          </w:p>
        </w:tc>
      </w:tr>
      <w:tr w:rsidR="00A568CF" w:rsidRPr="00A568CF" w14:paraId="7497C665" w14:textId="77777777" w:rsidTr="009E116E">
        <w:trPr>
          <w:trHeight w:val="166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3BDDD7F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48B2F0DA" w14:textId="77777777" w:rsidR="00A568CF" w:rsidRPr="003622D5" w:rsidRDefault="00A568CF" w:rsidP="00A568CF">
            <w:pPr>
              <w:jc w:val="center"/>
              <w:rPr>
                <w:rFonts w:ascii="Baltica" w:hAnsi="Baltica" w:cs="Calibri"/>
                <w:sz w:val="16"/>
                <w:szCs w:val="16"/>
              </w:rPr>
            </w:pPr>
            <w:r w:rsidRPr="003622D5">
              <w:rPr>
                <w:rFonts w:ascii="Baltica" w:hAnsi="Baltica" w:cs="Calibri"/>
                <w:sz w:val="16"/>
                <w:szCs w:val="16"/>
              </w:rPr>
              <w:t>8-613-2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3CEB809"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Էլեկտրաէներգիայի</w:t>
            </w:r>
            <w:r w:rsidRPr="003622D5">
              <w:rPr>
                <w:rFonts w:ascii="Arial Armenian" w:hAnsi="Arial Armenian" w:cs="Calibri"/>
                <w:sz w:val="16"/>
                <w:szCs w:val="16"/>
              </w:rPr>
              <w:t xml:space="preserve"> </w:t>
            </w:r>
            <w:r w:rsidRPr="003622D5">
              <w:rPr>
                <w:rFonts w:ascii="Arial" w:hAnsi="Arial" w:cs="Arial"/>
                <w:sz w:val="16"/>
                <w:szCs w:val="16"/>
              </w:rPr>
              <w:t>եռաֆազ</w:t>
            </w:r>
            <w:r w:rsidRPr="003622D5">
              <w:rPr>
                <w:rFonts w:ascii="Arial Armenian" w:hAnsi="Arial Armenian" w:cs="Calibri"/>
                <w:sz w:val="16"/>
                <w:szCs w:val="16"/>
              </w:rPr>
              <w:t xml:space="preserve"> </w:t>
            </w:r>
            <w:r w:rsidRPr="003622D5">
              <w:rPr>
                <w:rFonts w:ascii="Arial" w:hAnsi="Arial" w:cs="Arial"/>
                <w:sz w:val="16"/>
                <w:szCs w:val="16"/>
              </w:rPr>
              <w:t>ՍՏԷՄ</w:t>
            </w:r>
            <w:r w:rsidRPr="003622D5">
              <w:rPr>
                <w:rFonts w:ascii="Arial Armenian" w:hAnsi="Arial Armenian" w:cs="Calibri"/>
                <w:sz w:val="16"/>
                <w:szCs w:val="16"/>
              </w:rPr>
              <w:t>-3</w:t>
            </w:r>
            <w:r w:rsidRPr="003622D5">
              <w:rPr>
                <w:rFonts w:ascii="Arial" w:hAnsi="Arial" w:cs="Arial"/>
                <w:sz w:val="16"/>
                <w:szCs w:val="16"/>
              </w:rPr>
              <w:t>Վ</w:t>
            </w:r>
            <w:r w:rsidRPr="003622D5">
              <w:rPr>
                <w:rFonts w:ascii="Arial Armenian" w:hAnsi="Arial Armenian" w:cs="Calibri"/>
                <w:sz w:val="16"/>
                <w:szCs w:val="16"/>
              </w:rPr>
              <w:t>, 100</w:t>
            </w:r>
            <w:r w:rsidRPr="003622D5">
              <w:rPr>
                <w:rFonts w:ascii="Arial" w:hAnsi="Arial" w:cs="Arial"/>
                <w:sz w:val="16"/>
                <w:szCs w:val="16"/>
              </w:rPr>
              <w:t>Ա</w:t>
            </w:r>
            <w:r w:rsidRPr="003622D5">
              <w:rPr>
                <w:rFonts w:ascii="Arial Armenian" w:hAnsi="Arial Armenian" w:cs="Calibri"/>
                <w:sz w:val="16"/>
                <w:szCs w:val="16"/>
              </w:rPr>
              <w:t xml:space="preserve"> </w:t>
            </w:r>
            <w:r w:rsidRPr="003622D5">
              <w:rPr>
                <w:rFonts w:ascii="Arial" w:hAnsi="Arial" w:cs="Arial"/>
                <w:sz w:val="16"/>
                <w:szCs w:val="16"/>
              </w:rPr>
              <w:t>բազմասակագնային</w:t>
            </w:r>
            <w:r w:rsidRPr="003622D5">
              <w:rPr>
                <w:rFonts w:ascii="Arial Armenian" w:hAnsi="Arial Armenian" w:cs="Calibri"/>
                <w:sz w:val="16"/>
                <w:szCs w:val="16"/>
              </w:rPr>
              <w:t xml:space="preserve"> </w:t>
            </w:r>
            <w:r w:rsidRPr="003622D5">
              <w:rPr>
                <w:rFonts w:ascii="Arial" w:hAnsi="Arial" w:cs="Arial"/>
                <w:sz w:val="16"/>
                <w:szCs w:val="16"/>
              </w:rPr>
              <w:t>հաշվիչ</w:t>
            </w:r>
            <w:r w:rsidRPr="003622D5">
              <w:rPr>
                <w:rFonts w:ascii="Arial Armenian" w:hAnsi="Arial Armenian" w:cs="Calibri"/>
                <w:sz w:val="16"/>
                <w:szCs w:val="16"/>
              </w:rPr>
              <w:t xml:space="preserve"> </w:t>
            </w:r>
            <w:r w:rsidRPr="003622D5">
              <w:rPr>
                <w:rFonts w:ascii="Arial" w:hAnsi="Arial" w:cs="Arial"/>
                <w:sz w:val="16"/>
                <w:szCs w:val="16"/>
              </w:rPr>
              <w:t>տեղադրումով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Трехфазный</w:t>
            </w:r>
            <w:r w:rsidRPr="003622D5">
              <w:rPr>
                <w:rFonts w:ascii="Arial Armenian" w:hAnsi="Arial Armenian" w:cs="Calibri"/>
                <w:sz w:val="16"/>
                <w:szCs w:val="16"/>
              </w:rPr>
              <w:t xml:space="preserve"> </w:t>
            </w:r>
            <w:r w:rsidRPr="003622D5">
              <w:rPr>
                <w:rFonts w:ascii="Arial" w:hAnsi="Arial" w:cs="Arial"/>
                <w:sz w:val="16"/>
                <w:szCs w:val="16"/>
              </w:rPr>
              <w:t>многотарифный</w:t>
            </w:r>
            <w:r w:rsidRPr="003622D5">
              <w:rPr>
                <w:rFonts w:ascii="Arial Armenian" w:hAnsi="Arial Armenian" w:cs="Calibri"/>
                <w:sz w:val="16"/>
                <w:szCs w:val="16"/>
              </w:rPr>
              <w:t xml:space="preserve"> </w:t>
            </w:r>
            <w:r w:rsidRPr="003622D5">
              <w:rPr>
                <w:rFonts w:ascii="Arial" w:hAnsi="Arial" w:cs="Arial"/>
                <w:sz w:val="16"/>
                <w:szCs w:val="16"/>
              </w:rPr>
              <w:t>счетчик</w:t>
            </w:r>
            <w:r w:rsidRPr="003622D5">
              <w:rPr>
                <w:rFonts w:ascii="Arial Armenian" w:hAnsi="Arial Armenian" w:cs="Calibri"/>
                <w:sz w:val="16"/>
                <w:szCs w:val="16"/>
              </w:rPr>
              <w:t xml:space="preserve"> </w:t>
            </w:r>
            <w:r w:rsidRPr="003622D5">
              <w:rPr>
                <w:rFonts w:ascii="Arial" w:hAnsi="Arial" w:cs="Arial"/>
                <w:sz w:val="16"/>
                <w:szCs w:val="16"/>
              </w:rPr>
              <w:t>электроэнергии</w:t>
            </w:r>
            <w:r w:rsidRPr="003622D5">
              <w:rPr>
                <w:rFonts w:ascii="Arial Armenian" w:hAnsi="Arial Armenian" w:cs="Calibri"/>
                <w:sz w:val="16"/>
                <w:szCs w:val="16"/>
              </w:rPr>
              <w:t xml:space="preserve"> </w:t>
            </w:r>
            <w:r w:rsidRPr="003622D5">
              <w:rPr>
                <w:rFonts w:ascii="Arial" w:hAnsi="Arial" w:cs="Arial"/>
                <w:sz w:val="16"/>
                <w:szCs w:val="16"/>
              </w:rPr>
              <w:t>СТЭМ</w:t>
            </w:r>
            <w:r w:rsidRPr="003622D5">
              <w:rPr>
                <w:rFonts w:ascii="Arial Armenian" w:hAnsi="Arial Armenian" w:cs="Calibri"/>
                <w:sz w:val="16"/>
                <w:szCs w:val="16"/>
              </w:rPr>
              <w:t>-3</w:t>
            </w:r>
            <w:r w:rsidRPr="003622D5">
              <w:rPr>
                <w:rFonts w:ascii="Arial" w:hAnsi="Arial" w:cs="Arial"/>
                <w:sz w:val="16"/>
                <w:szCs w:val="16"/>
              </w:rPr>
              <w:t>В</w:t>
            </w:r>
            <w:r w:rsidRPr="003622D5">
              <w:rPr>
                <w:rFonts w:ascii="Arial Armenian" w:hAnsi="Arial Armenian" w:cs="Calibri"/>
                <w:sz w:val="16"/>
                <w:szCs w:val="16"/>
              </w:rPr>
              <w:t>, 100</w:t>
            </w:r>
            <w:r w:rsidRPr="003622D5">
              <w:rPr>
                <w:rFonts w:ascii="Arial" w:hAnsi="Arial" w:cs="Arial"/>
                <w:sz w:val="16"/>
                <w:szCs w:val="16"/>
              </w:rPr>
              <w:t>А</w:t>
            </w:r>
            <w:r w:rsidRPr="003622D5">
              <w:rPr>
                <w:rFonts w:ascii="Arial Armenian" w:hAnsi="Arial Armenian" w:cs="Calibri"/>
                <w:sz w:val="16"/>
                <w:szCs w:val="16"/>
              </w:rPr>
              <w:t xml:space="preserve"> </w:t>
            </w:r>
            <w:r w:rsidRPr="003622D5">
              <w:rPr>
                <w:rFonts w:ascii="Arial" w:hAnsi="Arial" w:cs="Arial"/>
                <w:sz w:val="16"/>
                <w:szCs w:val="16"/>
              </w:rPr>
              <w:t>с</w:t>
            </w:r>
            <w:r w:rsidRPr="003622D5">
              <w:rPr>
                <w:rFonts w:ascii="Arial Armenian" w:hAnsi="Arial Armenian" w:cs="Calibri"/>
                <w:sz w:val="16"/>
                <w:szCs w:val="16"/>
              </w:rPr>
              <w:t xml:space="preserve"> </w:t>
            </w:r>
            <w:r w:rsidRPr="003622D5">
              <w:rPr>
                <w:rFonts w:ascii="Arial" w:hAnsi="Arial" w:cs="Arial"/>
                <w:sz w:val="16"/>
                <w:szCs w:val="16"/>
              </w:rPr>
              <w:t>установкой</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7C76E6C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87FE190"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CFD54F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DB140B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140DE85C" w14:textId="77777777" w:rsidR="00A568CF" w:rsidRPr="003622D5" w:rsidRDefault="00A568CF" w:rsidP="00A568CF">
            <w:pPr>
              <w:rPr>
                <w:rFonts w:ascii="Calibri" w:hAnsi="Calibri" w:cs="Calibri"/>
                <w:color w:val="000000"/>
                <w:sz w:val="16"/>
                <w:szCs w:val="16"/>
              </w:rPr>
            </w:pPr>
          </w:p>
        </w:tc>
      </w:tr>
      <w:tr w:rsidR="00A568CF" w:rsidRPr="00A568CF" w14:paraId="355EE0ED"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DA2FAA3"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0763945" w14:textId="77777777" w:rsidR="00A568CF" w:rsidRPr="003622D5" w:rsidRDefault="00A568CF" w:rsidP="00A568CF">
            <w:pPr>
              <w:rPr>
                <w:rFonts w:ascii="Baltica" w:hAnsi="Baltica"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280083A"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04C84BCD"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1310A9D4"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014FF6E4"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3BF429D"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B6B7B1E" w14:textId="77777777" w:rsidR="00A568CF" w:rsidRPr="003622D5" w:rsidRDefault="00A568CF" w:rsidP="00A568CF">
            <w:pPr>
              <w:rPr>
                <w:rFonts w:ascii="Calibri" w:hAnsi="Calibri" w:cs="Calibri"/>
                <w:color w:val="000000"/>
                <w:sz w:val="16"/>
                <w:szCs w:val="16"/>
              </w:rPr>
            </w:pPr>
          </w:p>
        </w:tc>
      </w:tr>
      <w:tr w:rsidR="00A568CF" w:rsidRPr="00A568CF" w14:paraId="533C95B3" w14:textId="77777777" w:rsidTr="009E116E">
        <w:trPr>
          <w:trHeight w:val="70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13E7B25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AB0E5E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8-525-2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2F70C143" w14:textId="77777777" w:rsidR="00A568CF" w:rsidRPr="003622D5" w:rsidRDefault="00A568CF" w:rsidP="00A568CF">
            <w:pPr>
              <w:rPr>
                <w:rFonts w:ascii="Arial Armenian" w:hAnsi="Arial Armenian" w:cs="Calibri"/>
                <w:sz w:val="16"/>
                <w:szCs w:val="16"/>
                <w:lang w:val="ru-RU"/>
              </w:rPr>
            </w:pPr>
            <w:r w:rsidRPr="003622D5">
              <w:rPr>
                <w:rFonts w:ascii="Arial Armenian" w:hAnsi="Arial Armenian" w:cs="Calibri"/>
                <w:sz w:val="16"/>
                <w:szCs w:val="16"/>
                <w:lang w:val="ru-RU"/>
              </w:rPr>
              <w:t xml:space="preserve">ºñÏµ¨»é  ³Ýç³ïÇã </w:t>
            </w:r>
            <w:r w:rsidRPr="003622D5">
              <w:rPr>
                <w:rFonts w:ascii="Arial" w:hAnsi="Arial" w:cs="Arial"/>
                <w:sz w:val="16"/>
                <w:szCs w:val="16"/>
                <w:lang w:val="ru-RU"/>
              </w:rPr>
              <w:t>ВА</w:t>
            </w:r>
            <w:r w:rsidRPr="003622D5">
              <w:rPr>
                <w:rFonts w:ascii="Arial Armenian" w:hAnsi="Arial Armenian" w:cs="Calibri"/>
                <w:sz w:val="16"/>
                <w:szCs w:val="16"/>
                <w:lang w:val="ru-RU"/>
              </w:rPr>
              <w:t xml:space="preserve"> 47-29 2</w:t>
            </w:r>
            <w:r w:rsidRPr="003622D5">
              <w:rPr>
                <w:rFonts w:ascii="Arial Armenian" w:hAnsi="Arial Armenian" w:cs="Calibri"/>
                <w:sz w:val="16"/>
                <w:szCs w:val="16"/>
              </w:rPr>
              <w:t>P</w:t>
            </w:r>
            <w:r w:rsidRPr="003622D5">
              <w:rPr>
                <w:rFonts w:ascii="Arial Armenian" w:hAnsi="Arial Armenian" w:cs="Calibri"/>
                <w:sz w:val="16"/>
                <w:szCs w:val="16"/>
                <w:lang w:val="ru-RU"/>
              </w:rPr>
              <w:t xml:space="preserve"> 16</w:t>
            </w:r>
            <w:r w:rsidRPr="003622D5">
              <w:rPr>
                <w:rFonts w:ascii="Arial" w:hAnsi="Arial" w:cs="Arial"/>
                <w:sz w:val="16"/>
                <w:szCs w:val="16"/>
                <w:lang w:val="ru-RU"/>
              </w:rPr>
              <w:t>А</w:t>
            </w:r>
            <w:r w:rsidRPr="003622D5">
              <w:rPr>
                <w:rFonts w:ascii="Arial Armenian" w:hAnsi="Arial Armenian" w:cs="Calibri"/>
                <w:sz w:val="16"/>
                <w:szCs w:val="16"/>
                <w:lang w:val="ru-RU"/>
              </w:rPr>
              <w:t xml:space="preserve"> </w:t>
            </w:r>
            <w:r w:rsidRPr="003622D5">
              <w:rPr>
                <w:rFonts w:ascii="Arial" w:hAnsi="Arial" w:cs="Arial"/>
                <w:sz w:val="16"/>
                <w:szCs w:val="16"/>
                <w:lang w:val="ru-RU"/>
              </w:rPr>
              <w:t>Выключатель</w:t>
            </w:r>
            <w:r w:rsidRPr="003622D5">
              <w:rPr>
                <w:rFonts w:ascii="Arial Armenian" w:hAnsi="Arial Armenian" w:cs="Calibri"/>
                <w:sz w:val="16"/>
                <w:szCs w:val="16"/>
                <w:lang w:val="ru-RU"/>
              </w:rPr>
              <w:t xml:space="preserve"> </w:t>
            </w:r>
            <w:r w:rsidRPr="003622D5">
              <w:rPr>
                <w:rFonts w:ascii="Arial" w:hAnsi="Arial" w:cs="Arial"/>
                <w:sz w:val="16"/>
                <w:szCs w:val="16"/>
                <w:lang w:val="ru-RU"/>
              </w:rPr>
              <w:t>двухфазный</w:t>
            </w:r>
            <w:r w:rsidRPr="003622D5">
              <w:rPr>
                <w:rFonts w:ascii="Arial Armenian" w:hAnsi="Arial Armenian" w:cs="Calibri"/>
                <w:sz w:val="16"/>
                <w:szCs w:val="16"/>
                <w:lang w:val="ru-RU"/>
              </w:rPr>
              <w:t xml:space="preserve"> </w:t>
            </w:r>
            <w:r w:rsidRPr="003622D5">
              <w:rPr>
                <w:rFonts w:ascii="Arial" w:hAnsi="Arial" w:cs="Arial"/>
                <w:sz w:val="16"/>
                <w:szCs w:val="16"/>
                <w:lang w:val="ru-RU"/>
              </w:rPr>
              <w:t>вводной</w:t>
            </w:r>
            <w:r w:rsidRPr="003622D5">
              <w:rPr>
                <w:rFonts w:ascii="Arial Armenian" w:hAnsi="Arial Armenian" w:cs="Calibri"/>
                <w:sz w:val="16"/>
                <w:szCs w:val="16"/>
                <w:lang w:val="ru-RU"/>
              </w:rPr>
              <w:t xml:space="preserve"> </w:t>
            </w:r>
            <w:r w:rsidRPr="003622D5">
              <w:rPr>
                <w:rFonts w:ascii="Arial" w:hAnsi="Arial" w:cs="Arial"/>
                <w:sz w:val="16"/>
                <w:szCs w:val="16"/>
                <w:lang w:val="ru-RU"/>
              </w:rPr>
              <w:t>ВА</w:t>
            </w:r>
            <w:r w:rsidRPr="003622D5">
              <w:rPr>
                <w:rFonts w:ascii="Arial Armenian" w:hAnsi="Arial Armenian" w:cs="Calibri"/>
                <w:sz w:val="16"/>
                <w:szCs w:val="16"/>
                <w:lang w:val="ru-RU"/>
              </w:rPr>
              <w:t xml:space="preserve"> 47-29 3</w:t>
            </w:r>
            <w:r w:rsidRPr="003622D5">
              <w:rPr>
                <w:rFonts w:ascii="Arial" w:hAnsi="Arial" w:cs="Arial"/>
                <w:sz w:val="16"/>
                <w:szCs w:val="16"/>
                <w:lang w:val="ru-RU"/>
              </w:rPr>
              <w:t>П</w:t>
            </w:r>
            <w:r w:rsidRPr="003622D5">
              <w:rPr>
                <w:rFonts w:ascii="Arial Armenian" w:hAnsi="Arial Armenian" w:cs="Calibri"/>
                <w:sz w:val="16"/>
                <w:szCs w:val="16"/>
                <w:lang w:val="ru-RU"/>
              </w:rPr>
              <w:t xml:space="preserve"> 16</w:t>
            </w:r>
            <w:r w:rsidRPr="003622D5">
              <w:rPr>
                <w:rFonts w:ascii="Arial" w:hAnsi="Arial" w:cs="Arial"/>
                <w:sz w:val="16"/>
                <w:szCs w:val="16"/>
                <w:lang w:val="ru-RU"/>
              </w:rPr>
              <w:t>А</w:t>
            </w:r>
            <w:r w:rsidRPr="003622D5">
              <w:rPr>
                <w:rFonts w:ascii="Arial Armenian" w:hAnsi="Arial Armenian" w:cs="Calibri"/>
                <w:sz w:val="16"/>
                <w:szCs w:val="16"/>
                <w:lang w:val="ru-RU"/>
              </w:rPr>
              <w:t xml:space="preserve"> </w:t>
            </w:r>
            <w:r w:rsidRPr="003622D5">
              <w:rPr>
                <w:rFonts w:ascii="Arial" w:hAnsi="Arial" w:cs="Arial"/>
                <w:sz w:val="16"/>
                <w:szCs w:val="16"/>
                <w:lang w:val="ru-RU"/>
              </w:rPr>
              <w:t>с</w:t>
            </w:r>
            <w:r w:rsidRPr="003622D5">
              <w:rPr>
                <w:rFonts w:ascii="Arial Armenian" w:hAnsi="Arial Armenian" w:cs="Calibri"/>
                <w:sz w:val="16"/>
                <w:szCs w:val="16"/>
                <w:lang w:val="ru-RU"/>
              </w:rPr>
              <w:t xml:space="preserve"> </w:t>
            </w:r>
            <w:r w:rsidRPr="003622D5">
              <w:rPr>
                <w:rFonts w:ascii="Arial" w:hAnsi="Arial" w:cs="Arial"/>
                <w:sz w:val="16"/>
                <w:szCs w:val="16"/>
                <w:lang w:val="ru-RU"/>
              </w:rPr>
              <w:t>установкой</w:t>
            </w:r>
          </w:p>
        </w:tc>
        <w:tc>
          <w:tcPr>
            <w:tcW w:w="634" w:type="dxa"/>
            <w:vMerge w:val="restart"/>
            <w:tcBorders>
              <w:top w:val="nil"/>
              <w:left w:val="single" w:sz="4" w:space="0" w:color="auto"/>
              <w:bottom w:val="single" w:sz="4" w:space="0" w:color="000000"/>
              <w:right w:val="single" w:sz="4" w:space="0" w:color="auto"/>
            </w:tcBorders>
            <w:shd w:val="clear" w:color="auto" w:fill="auto"/>
            <w:vAlign w:val="center"/>
            <w:hideMark/>
          </w:tcPr>
          <w:p w14:paraId="13B2E1DD"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63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08F897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D9889B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FE73CBE"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5121F02" w14:textId="77777777" w:rsidR="00A568CF" w:rsidRPr="003622D5" w:rsidRDefault="00A568CF" w:rsidP="00A568CF">
            <w:pPr>
              <w:rPr>
                <w:rFonts w:ascii="Calibri" w:hAnsi="Calibri" w:cs="Calibri"/>
                <w:color w:val="000000"/>
                <w:sz w:val="16"/>
                <w:szCs w:val="16"/>
              </w:rPr>
            </w:pPr>
          </w:p>
        </w:tc>
      </w:tr>
      <w:tr w:rsidR="00A568CF" w:rsidRPr="00A568CF" w14:paraId="30FF4C5E"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5647C52C"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A641E53"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0DEC1ADD" w14:textId="77777777" w:rsidR="00A568CF" w:rsidRPr="003622D5" w:rsidRDefault="00A568CF" w:rsidP="00A568CF">
            <w:pPr>
              <w:rPr>
                <w:rFonts w:ascii="Arial Armenian" w:hAnsi="Arial Armenian" w:cs="Calibri"/>
                <w:sz w:val="16"/>
                <w:szCs w:val="16"/>
              </w:rPr>
            </w:pPr>
          </w:p>
        </w:tc>
        <w:tc>
          <w:tcPr>
            <w:tcW w:w="634" w:type="dxa"/>
            <w:vMerge/>
            <w:tcBorders>
              <w:top w:val="nil"/>
              <w:left w:val="single" w:sz="4" w:space="0" w:color="auto"/>
              <w:bottom w:val="single" w:sz="4" w:space="0" w:color="000000"/>
              <w:right w:val="single" w:sz="4" w:space="0" w:color="auto"/>
            </w:tcBorders>
            <w:vAlign w:val="center"/>
            <w:hideMark/>
          </w:tcPr>
          <w:p w14:paraId="35CF596B" w14:textId="77777777" w:rsidR="00A568CF" w:rsidRPr="003622D5" w:rsidRDefault="00A568CF" w:rsidP="00A568CF">
            <w:pPr>
              <w:rPr>
                <w:rFonts w:ascii="Arial Armenian" w:hAnsi="Arial Armenian" w:cs="Calibri"/>
                <w:sz w:val="16"/>
                <w:szCs w:val="16"/>
              </w:rPr>
            </w:pPr>
          </w:p>
        </w:tc>
        <w:tc>
          <w:tcPr>
            <w:tcW w:w="639" w:type="dxa"/>
            <w:gridSpan w:val="2"/>
            <w:vMerge/>
            <w:tcBorders>
              <w:top w:val="nil"/>
              <w:left w:val="single" w:sz="4" w:space="0" w:color="auto"/>
              <w:bottom w:val="single" w:sz="4" w:space="0" w:color="000000"/>
              <w:right w:val="single" w:sz="4" w:space="0" w:color="auto"/>
            </w:tcBorders>
            <w:vAlign w:val="center"/>
            <w:hideMark/>
          </w:tcPr>
          <w:p w14:paraId="6EA61C22"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75924261"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07097103"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041379D" w14:textId="77777777" w:rsidR="00A568CF" w:rsidRPr="003622D5" w:rsidRDefault="00A568CF" w:rsidP="00A568CF">
            <w:pPr>
              <w:rPr>
                <w:rFonts w:ascii="Calibri" w:hAnsi="Calibri" w:cs="Calibri"/>
                <w:color w:val="000000"/>
                <w:sz w:val="16"/>
                <w:szCs w:val="16"/>
              </w:rPr>
            </w:pPr>
          </w:p>
        </w:tc>
      </w:tr>
      <w:tr w:rsidR="00A568CF" w:rsidRPr="00A568CF" w14:paraId="2501A13A" w14:textId="77777777" w:rsidTr="009E116E">
        <w:trPr>
          <w:trHeight w:val="1080"/>
        </w:trPr>
        <w:tc>
          <w:tcPr>
            <w:tcW w:w="948" w:type="dxa"/>
            <w:tcBorders>
              <w:top w:val="nil"/>
              <w:left w:val="single" w:sz="4" w:space="0" w:color="auto"/>
              <w:bottom w:val="single" w:sz="4" w:space="0" w:color="auto"/>
              <w:right w:val="single" w:sz="4" w:space="0" w:color="auto"/>
            </w:tcBorders>
            <w:shd w:val="clear" w:color="auto" w:fill="auto"/>
            <w:noWrap/>
            <w:vAlign w:val="center"/>
            <w:hideMark/>
          </w:tcPr>
          <w:p w14:paraId="4D216CD1"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 </w:t>
            </w:r>
          </w:p>
        </w:tc>
        <w:tc>
          <w:tcPr>
            <w:tcW w:w="5277" w:type="dxa"/>
            <w:gridSpan w:val="7"/>
            <w:tcBorders>
              <w:top w:val="single" w:sz="4" w:space="0" w:color="auto"/>
              <w:left w:val="nil"/>
              <w:bottom w:val="single" w:sz="4" w:space="0" w:color="auto"/>
              <w:right w:val="single" w:sz="4" w:space="0" w:color="000000"/>
            </w:tcBorders>
            <w:shd w:val="clear" w:color="auto" w:fill="auto"/>
            <w:vAlign w:val="center"/>
            <w:hideMark/>
          </w:tcPr>
          <w:p w14:paraId="16587062" w14:textId="77777777" w:rsidR="00A568CF" w:rsidRPr="003622D5" w:rsidRDefault="00A568CF" w:rsidP="00A568CF">
            <w:pPr>
              <w:jc w:val="center"/>
              <w:rPr>
                <w:rFonts w:ascii="Arial Armenian" w:hAnsi="Arial Armenian" w:cs="Calibri"/>
                <w:b/>
                <w:bCs/>
                <w:sz w:val="16"/>
                <w:szCs w:val="16"/>
              </w:rPr>
            </w:pPr>
            <w:r w:rsidRPr="003622D5">
              <w:rPr>
                <w:rFonts w:ascii="Arial" w:hAnsi="Arial" w:cs="Arial"/>
                <w:b/>
                <w:bCs/>
                <w:sz w:val="16"/>
                <w:szCs w:val="16"/>
              </w:rPr>
              <w:t>Բաժին</w:t>
            </w:r>
            <w:r w:rsidRPr="003622D5">
              <w:rPr>
                <w:rFonts w:ascii="Arial Armenian" w:hAnsi="Arial Armenian" w:cs="Calibri"/>
                <w:b/>
                <w:bCs/>
                <w:sz w:val="16"/>
                <w:szCs w:val="16"/>
              </w:rPr>
              <w:t xml:space="preserve"> 3. </w:t>
            </w:r>
            <w:r w:rsidRPr="003622D5">
              <w:rPr>
                <w:rFonts w:ascii="Arial" w:hAnsi="Arial" w:cs="Arial"/>
                <w:b/>
                <w:bCs/>
                <w:sz w:val="16"/>
                <w:szCs w:val="16"/>
              </w:rPr>
              <w:t>Մետաղական</w:t>
            </w:r>
            <w:r w:rsidRPr="003622D5">
              <w:rPr>
                <w:rFonts w:ascii="Arial Armenian" w:hAnsi="Arial Armenian" w:cs="Calibri"/>
                <w:b/>
                <w:bCs/>
                <w:sz w:val="16"/>
                <w:szCs w:val="16"/>
              </w:rPr>
              <w:t xml:space="preserve"> </w:t>
            </w:r>
            <w:r w:rsidRPr="003622D5">
              <w:rPr>
                <w:rFonts w:ascii="Arial" w:hAnsi="Arial" w:cs="Arial"/>
                <w:b/>
                <w:bCs/>
                <w:sz w:val="16"/>
                <w:szCs w:val="16"/>
              </w:rPr>
              <w:t>հենասյունների</w:t>
            </w:r>
            <w:r w:rsidRPr="003622D5">
              <w:rPr>
                <w:rFonts w:ascii="Arial Armenian" w:hAnsi="Arial Armenian" w:cs="Calibri"/>
                <w:b/>
                <w:bCs/>
                <w:sz w:val="16"/>
                <w:szCs w:val="16"/>
              </w:rPr>
              <w:t xml:space="preserve"> </w:t>
            </w:r>
            <w:r w:rsidRPr="003622D5">
              <w:rPr>
                <w:rFonts w:ascii="Arial" w:hAnsi="Arial" w:cs="Arial"/>
                <w:b/>
                <w:bCs/>
                <w:sz w:val="16"/>
                <w:szCs w:val="16"/>
              </w:rPr>
              <w:t>և</w:t>
            </w:r>
            <w:r w:rsidRPr="003622D5">
              <w:rPr>
                <w:rFonts w:ascii="Arial Armenian" w:hAnsi="Arial Armenian" w:cs="Calibri"/>
                <w:b/>
                <w:bCs/>
                <w:sz w:val="16"/>
                <w:szCs w:val="16"/>
              </w:rPr>
              <w:t xml:space="preserve"> </w:t>
            </w:r>
            <w:r w:rsidRPr="003622D5">
              <w:rPr>
                <w:rFonts w:ascii="Arial" w:hAnsi="Arial" w:cs="Arial"/>
                <w:b/>
                <w:bCs/>
                <w:sz w:val="16"/>
                <w:szCs w:val="16"/>
              </w:rPr>
              <w:t>կառավարման</w:t>
            </w:r>
            <w:r w:rsidRPr="003622D5">
              <w:rPr>
                <w:rFonts w:ascii="Arial Armenian" w:hAnsi="Arial Armenian" w:cs="Calibri"/>
                <w:b/>
                <w:bCs/>
                <w:sz w:val="16"/>
                <w:szCs w:val="16"/>
              </w:rPr>
              <w:t xml:space="preserve"> </w:t>
            </w:r>
            <w:r w:rsidRPr="003622D5">
              <w:rPr>
                <w:rFonts w:ascii="Arial" w:hAnsi="Arial" w:cs="Arial"/>
                <w:b/>
                <w:bCs/>
                <w:sz w:val="16"/>
                <w:szCs w:val="16"/>
              </w:rPr>
              <w:t>արկղ</w:t>
            </w:r>
            <w:r w:rsidRPr="003622D5">
              <w:rPr>
                <w:rFonts w:ascii="Arial Armenian" w:hAnsi="Arial Armenian" w:cs="Calibri"/>
                <w:b/>
                <w:bCs/>
                <w:sz w:val="16"/>
                <w:szCs w:val="16"/>
              </w:rPr>
              <w:t>-1-</w:t>
            </w:r>
            <w:r w:rsidRPr="003622D5">
              <w:rPr>
                <w:rFonts w:ascii="Arial" w:hAnsi="Arial" w:cs="Arial"/>
                <w:b/>
                <w:bCs/>
                <w:sz w:val="16"/>
                <w:szCs w:val="16"/>
              </w:rPr>
              <w:t>ի</w:t>
            </w:r>
            <w:r w:rsidRPr="003622D5">
              <w:rPr>
                <w:rFonts w:ascii="Arial Armenian" w:hAnsi="Arial Armenian" w:cs="Calibri"/>
                <w:b/>
                <w:bCs/>
                <w:sz w:val="16"/>
                <w:szCs w:val="16"/>
              </w:rPr>
              <w:t xml:space="preserve"> </w:t>
            </w:r>
            <w:r w:rsidRPr="003622D5">
              <w:rPr>
                <w:rFonts w:ascii="Arial" w:hAnsi="Arial" w:cs="Arial"/>
                <w:b/>
                <w:bCs/>
                <w:sz w:val="16"/>
                <w:szCs w:val="16"/>
              </w:rPr>
              <w:t>հողանցում</w:t>
            </w:r>
            <w:r w:rsidRPr="003622D5">
              <w:rPr>
                <w:rFonts w:ascii="Arial Armenian" w:hAnsi="Arial Armenian" w:cs="Calibri"/>
                <w:b/>
                <w:bCs/>
                <w:sz w:val="16"/>
                <w:szCs w:val="16"/>
              </w:rPr>
              <w:t xml:space="preserve"> </w:t>
            </w:r>
            <w:r w:rsidRPr="003622D5">
              <w:rPr>
                <w:rFonts w:ascii="Arial" w:hAnsi="Arial" w:cs="Arial"/>
                <w:b/>
                <w:bCs/>
                <w:sz w:val="16"/>
                <w:szCs w:val="16"/>
              </w:rPr>
              <w:t>Раздел</w:t>
            </w:r>
            <w:r w:rsidRPr="003622D5">
              <w:rPr>
                <w:rFonts w:ascii="Arial Armenian" w:hAnsi="Arial Armenian" w:cs="Calibri"/>
                <w:b/>
                <w:bCs/>
                <w:sz w:val="16"/>
                <w:szCs w:val="16"/>
              </w:rPr>
              <w:t xml:space="preserve"> 3. </w:t>
            </w:r>
            <w:r w:rsidRPr="003622D5">
              <w:rPr>
                <w:rFonts w:ascii="Arial" w:hAnsi="Arial" w:cs="Arial"/>
                <w:b/>
                <w:bCs/>
                <w:sz w:val="16"/>
                <w:szCs w:val="16"/>
              </w:rPr>
              <w:t>Заземление</w:t>
            </w:r>
            <w:r w:rsidRPr="003622D5">
              <w:rPr>
                <w:rFonts w:ascii="Arial Armenian" w:hAnsi="Arial Armenian" w:cs="Calibri"/>
                <w:b/>
                <w:bCs/>
                <w:sz w:val="16"/>
                <w:szCs w:val="16"/>
              </w:rPr>
              <w:t xml:space="preserve"> </w:t>
            </w:r>
            <w:r w:rsidRPr="003622D5">
              <w:rPr>
                <w:rFonts w:ascii="Arial" w:hAnsi="Arial" w:cs="Arial"/>
                <w:b/>
                <w:bCs/>
                <w:sz w:val="16"/>
                <w:szCs w:val="16"/>
              </w:rPr>
              <w:t>металлических</w:t>
            </w:r>
            <w:r w:rsidRPr="003622D5">
              <w:rPr>
                <w:rFonts w:ascii="Arial Armenian" w:hAnsi="Arial Armenian" w:cs="Calibri"/>
                <w:b/>
                <w:bCs/>
                <w:sz w:val="16"/>
                <w:szCs w:val="16"/>
              </w:rPr>
              <w:t xml:space="preserve"> </w:t>
            </w:r>
            <w:r w:rsidRPr="003622D5">
              <w:rPr>
                <w:rFonts w:ascii="Arial" w:hAnsi="Arial" w:cs="Arial"/>
                <w:b/>
                <w:bCs/>
                <w:sz w:val="16"/>
                <w:szCs w:val="16"/>
              </w:rPr>
              <w:t>столбов</w:t>
            </w:r>
            <w:r w:rsidRPr="003622D5">
              <w:rPr>
                <w:rFonts w:ascii="Arial Armenian" w:hAnsi="Arial Armenian" w:cs="Calibri"/>
                <w:b/>
                <w:bCs/>
                <w:sz w:val="16"/>
                <w:szCs w:val="16"/>
              </w:rPr>
              <w:t xml:space="preserve"> </w:t>
            </w:r>
            <w:r w:rsidRPr="003622D5">
              <w:rPr>
                <w:rFonts w:ascii="Arial" w:hAnsi="Arial" w:cs="Arial"/>
                <w:b/>
                <w:bCs/>
                <w:sz w:val="16"/>
                <w:szCs w:val="16"/>
              </w:rPr>
              <w:t>и</w:t>
            </w:r>
            <w:r w:rsidRPr="003622D5">
              <w:rPr>
                <w:rFonts w:ascii="Arial Armenian" w:hAnsi="Arial Armenian" w:cs="Calibri"/>
                <w:b/>
                <w:bCs/>
                <w:sz w:val="16"/>
                <w:szCs w:val="16"/>
              </w:rPr>
              <w:t xml:space="preserve"> </w:t>
            </w:r>
            <w:r w:rsidRPr="003622D5">
              <w:rPr>
                <w:rFonts w:ascii="Arial" w:hAnsi="Arial" w:cs="Arial"/>
                <w:b/>
                <w:bCs/>
                <w:sz w:val="16"/>
                <w:szCs w:val="16"/>
              </w:rPr>
              <w:t>шкафа</w:t>
            </w:r>
            <w:r w:rsidRPr="003622D5">
              <w:rPr>
                <w:rFonts w:ascii="Arial Armenian" w:hAnsi="Arial Armenian" w:cs="Calibri"/>
                <w:b/>
                <w:bCs/>
                <w:sz w:val="16"/>
                <w:szCs w:val="16"/>
              </w:rPr>
              <w:t xml:space="preserve"> </w:t>
            </w:r>
            <w:r w:rsidRPr="003622D5">
              <w:rPr>
                <w:rFonts w:ascii="Arial" w:hAnsi="Arial" w:cs="Arial"/>
                <w:b/>
                <w:bCs/>
                <w:sz w:val="16"/>
                <w:szCs w:val="16"/>
              </w:rPr>
              <w:t>управления</w:t>
            </w:r>
            <w:r w:rsidRPr="003622D5">
              <w:rPr>
                <w:rFonts w:ascii="Arial Armenian" w:hAnsi="Arial Armenian" w:cs="Calibri"/>
                <w:b/>
                <w:bCs/>
                <w:sz w:val="16"/>
                <w:szCs w:val="16"/>
              </w:rPr>
              <w:t>-1</w:t>
            </w:r>
          </w:p>
        </w:tc>
        <w:tc>
          <w:tcPr>
            <w:tcW w:w="630" w:type="dxa"/>
            <w:tcBorders>
              <w:top w:val="nil"/>
              <w:left w:val="nil"/>
              <w:bottom w:val="single" w:sz="4" w:space="0" w:color="auto"/>
              <w:right w:val="single" w:sz="4" w:space="0" w:color="auto"/>
            </w:tcBorders>
            <w:shd w:val="clear" w:color="auto" w:fill="auto"/>
            <w:noWrap/>
            <w:vAlign w:val="bottom"/>
            <w:hideMark/>
          </w:tcPr>
          <w:p w14:paraId="59DC2D0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nil"/>
              <w:right w:val="nil"/>
            </w:tcBorders>
            <w:shd w:val="clear" w:color="auto" w:fill="auto"/>
            <w:noWrap/>
            <w:vAlign w:val="bottom"/>
            <w:hideMark/>
          </w:tcPr>
          <w:p w14:paraId="6EB74B30" w14:textId="77777777" w:rsidR="00A568CF" w:rsidRPr="003622D5" w:rsidRDefault="00A568CF" w:rsidP="00A568CF">
            <w:pPr>
              <w:rPr>
                <w:rFonts w:ascii="Calibri" w:hAnsi="Calibri" w:cs="Calibri"/>
                <w:color w:val="000000"/>
                <w:sz w:val="16"/>
                <w:szCs w:val="16"/>
              </w:rPr>
            </w:pPr>
          </w:p>
        </w:tc>
        <w:tc>
          <w:tcPr>
            <w:tcW w:w="1440" w:type="dxa"/>
            <w:tcBorders>
              <w:top w:val="nil"/>
              <w:left w:val="single" w:sz="4" w:space="0" w:color="auto"/>
              <w:bottom w:val="single" w:sz="4" w:space="0" w:color="auto"/>
              <w:right w:val="single" w:sz="4" w:space="0" w:color="auto"/>
            </w:tcBorders>
            <w:shd w:val="clear" w:color="auto" w:fill="auto"/>
            <w:vAlign w:val="center"/>
            <w:hideMark/>
          </w:tcPr>
          <w:p w14:paraId="08CC69C0"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6%</w:t>
            </w:r>
          </w:p>
        </w:tc>
      </w:tr>
      <w:tr w:rsidR="00A568CF" w:rsidRPr="00A568CF" w14:paraId="2431A97E" w14:textId="77777777" w:rsidTr="009E116E">
        <w:trPr>
          <w:trHeight w:val="81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4A92E39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031260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1-962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88D2AD7"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4-</w:t>
            </w:r>
            <w:r w:rsidRPr="003622D5">
              <w:rPr>
                <w:rFonts w:ascii="Arial" w:hAnsi="Arial" w:cs="Arial"/>
                <w:sz w:val="16"/>
                <w:szCs w:val="16"/>
              </w:rPr>
              <w:t>րդ</w:t>
            </w:r>
            <w:r w:rsidRPr="003622D5">
              <w:rPr>
                <w:rFonts w:ascii="Arial Armenian" w:hAnsi="Arial Armenian" w:cs="Calibri"/>
                <w:sz w:val="16"/>
                <w:szCs w:val="16"/>
              </w:rPr>
              <w:t xml:space="preserve"> </w:t>
            </w:r>
            <w:r w:rsidRPr="003622D5">
              <w:rPr>
                <w:rFonts w:ascii="Arial" w:hAnsi="Arial" w:cs="Arial"/>
                <w:sz w:val="16"/>
                <w:szCs w:val="16"/>
              </w:rPr>
              <w:t>կարգի</w:t>
            </w:r>
            <w:r w:rsidRPr="003622D5">
              <w:rPr>
                <w:rFonts w:ascii="Arial Armenian" w:hAnsi="Arial Armenian" w:cs="Calibri"/>
                <w:sz w:val="16"/>
                <w:szCs w:val="16"/>
              </w:rPr>
              <w:t xml:space="preserve"> </w:t>
            </w:r>
            <w:r w:rsidRPr="003622D5">
              <w:rPr>
                <w:rFonts w:ascii="Arial" w:hAnsi="Arial" w:cs="Arial"/>
                <w:sz w:val="16"/>
                <w:szCs w:val="16"/>
              </w:rPr>
              <w:t>գրունտի</w:t>
            </w:r>
            <w:r w:rsidRPr="003622D5">
              <w:rPr>
                <w:rFonts w:ascii="Arial Armenian" w:hAnsi="Arial Armenian" w:cs="Calibri"/>
                <w:sz w:val="16"/>
                <w:szCs w:val="16"/>
              </w:rPr>
              <w:t xml:space="preserve"> </w:t>
            </w:r>
            <w:r w:rsidRPr="003622D5">
              <w:rPr>
                <w:rFonts w:ascii="Arial" w:hAnsi="Arial" w:cs="Arial"/>
                <w:sz w:val="16"/>
                <w:szCs w:val="16"/>
              </w:rPr>
              <w:t>փորում</w:t>
            </w:r>
            <w:r w:rsidRPr="003622D5">
              <w:rPr>
                <w:rFonts w:ascii="Arial Armenian" w:hAnsi="Arial Armenian" w:cs="Calibri"/>
                <w:sz w:val="16"/>
                <w:szCs w:val="16"/>
              </w:rPr>
              <w:t xml:space="preserve">, </w:t>
            </w:r>
            <w:r w:rsidRPr="003622D5">
              <w:rPr>
                <w:rFonts w:ascii="Arial" w:hAnsi="Arial" w:cs="Arial"/>
                <w:sz w:val="16"/>
                <w:szCs w:val="16"/>
              </w:rPr>
              <w:t>ձեռքով</w:t>
            </w:r>
            <w:r w:rsidRPr="003622D5">
              <w:rPr>
                <w:rFonts w:ascii="Arial Armenian" w:hAnsi="Arial Armenian" w:cs="Calibri"/>
                <w:sz w:val="16"/>
                <w:szCs w:val="16"/>
              </w:rPr>
              <w:t xml:space="preserve"> </w:t>
            </w:r>
            <w:r w:rsidRPr="003622D5">
              <w:rPr>
                <w:rFonts w:ascii="Arial Armenian" w:hAnsi="Arial Armenian" w:cs="Calibri"/>
                <w:sz w:val="16"/>
                <w:szCs w:val="16"/>
              </w:rPr>
              <w:br/>
            </w:r>
            <w:r w:rsidRPr="003622D5">
              <w:rPr>
                <w:rFonts w:ascii="Arial" w:hAnsi="Arial" w:cs="Arial"/>
                <w:sz w:val="16"/>
                <w:szCs w:val="16"/>
              </w:rPr>
              <w:t>Копание</w:t>
            </w:r>
            <w:r w:rsidRPr="003622D5">
              <w:rPr>
                <w:rFonts w:ascii="Arial Armenian" w:hAnsi="Arial Armenian" w:cs="Calibri"/>
                <w:sz w:val="16"/>
                <w:szCs w:val="16"/>
              </w:rPr>
              <w:t xml:space="preserve"> </w:t>
            </w:r>
            <w:r w:rsidRPr="003622D5">
              <w:rPr>
                <w:rFonts w:ascii="Arial" w:hAnsi="Arial" w:cs="Arial"/>
                <w:sz w:val="16"/>
                <w:szCs w:val="16"/>
              </w:rPr>
              <w:t>грунта</w:t>
            </w:r>
            <w:r w:rsidRPr="003622D5">
              <w:rPr>
                <w:rFonts w:ascii="Arial Armenian" w:hAnsi="Arial Armenian" w:cs="Calibri"/>
                <w:sz w:val="16"/>
                <w:szCs w:val="16"/>
              </w:rPr>
              <w:t xml:space="preserve"> 4 </w:t>
            </w:r>
            <w:r w:rsidRPr="003622D5">
              <w:rPr>
                <w:rFonts w:ascii="Arial" w:hAnsi="Arial" w:cs="Arial"/>
                <w:sz w:val="16"/>
                <w:szCs w:val="16"/>
              </w:rPr>
              <w:t>разряда</w:t>
            </w:r>
            <w:r w:rsidRPr="003622D5">
              <w:rPr>
                <w:rFonts w:ascii="Arial Armenian" w:hAnsi="Arial Armenian" w:cs="Calibri"/>
                <w:sz w:val="16"/>
                <w:szCs w:val="16"/>
              </w:rPr>
              <w:t xml:space="preserve">, </w:t>
            </w:r>
            <w:r w:rsidRPr="003622D5">
              <w:rPr>
                <w:rFonts w:ascii="Arial" w:hAnsi="Arial" w:cs="Arial"/>
                <w:sz w:val="16"/>
                <w:szCs w:val="16"/>
              </w:rPr>
              <w:t>вручную</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AB178CF"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65748B4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30FA963"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AE21434"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E2DF58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1CB5B497"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20401201"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54FF71ED"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66C26876"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4B2E6F20"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4F6A0CEB"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327E7B99" w14:textId="77777777" w:rsidR="00A568CF" w:rsidRPr="003622D5" w:rsidRDefault="00A568CF" w:rsidP="00A568CF">
            <w:pPr>
              <w:rPr>
                <w:rFonts w:ascii="Calibri" w:hAnsi="Calibri" w:cs="Calibri"/>
                <w:color w:val="000000"/>
                <w:sz w:val="16"/>
                <w:szCs w:val="16"/>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39586976"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0FD29548" w14:textId="77777777" w:rsidR="00A568CF" w:rsidRPr="003622D5" w:rsidRDefault="00A568CF" w:rsidP="00A568CF">
            <w:pPr>
              <w:rPr>
                <w:rFonts w:ascii="Calibri" w:hAnsi="Calibri" w:cs="Calibri"/>
                <w:color w:val="000000"/>
                <w:sz w:val="16"/>
                <w:szCs w:val="16"/>
              </w:rPr>
            </w:pPr>
          </w:p>
        </w:tc>
      </w:tr>
      <w:tr w:rsidR="00A568CF" w:rsidRPr="00A568CF" w14:paraId="42A63D5A" w14:textId="77777777" w:rsidTr="009E116E">
        <w:trPr>
          <w:trHeight w:val="75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1DDB8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3200E609"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8-471-1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6785B02D"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¶³Éí³Ý³óí³Í åáÕå³ï» ³ÝÏÛáõÝ³Ï 50x50x5</w:t>
            </w:r>
            <w:r w:rsidRPr="003622D5">
              <w:rPr>
                <w:rFonts w:ascii="Arial" w:hAnsi="Arial" w:cs="Arial"/>
                <w:sz w:val="16"/>
                <w:szCs w:val="16"/>
              </w:rPr>
              <w:t>մմ</w:t>
            </w:r>
            <w:r w:rsidRPr="003622D5">
              <w:rPr>
                <w:rFonts w:ascii="Arial Armenian" w:hAnsi="Arial Armenian" w:cs="Calibri"/>
                <w:sz w:val="16"/>
                <w:szCs w:val="16"/>
              </w:rPr>
              <w:t>, L=2,5</w:t>
            </w:r>
            <w:r w:rsidRPr="003622D5">
              <w:rPr>
                <w:rFonts w:ascii="Arial Armenian" w:hAnsi="Arial Armenian" w:cs="Arial Armenian"/>
                <w:sz w:val="16"/>
                <w:szCs w:val="16"/>
              </w:rPr>
              <w:t>Ù</w:t>
            </w:r>
            <w:r w:rsidRPr="003622D5">
              <w:rPr>
                <w:rFonts w:ascii="Arial Armenian" w:hAnsi="Arial Armenian" w:cs="Calibri"/>
                <w:sz w:val="16"/>
                <w:szCs w:val="16"/>
              </w:rPr>
              <w:t xml:space="preserve"> </w:t>
            </w:r>
            <w:r w:rsidRPr="003622D5">
              <w:rPr>
                <w:rFonts w:ascii="Arial" w:hAnsi="Arial" w:cs="Arial"/>
                <w:sz w:val="16"/>
                <w:szCs w:val="16"/>
              </w:rPr>
              <w:t>Уголок</w:t>
            </w:r>
            <w:r w:rsidRPr="003622D5">
              <w:rPr>
                <w:rFonts w:ascii="Arial Armenian" w:hAnsi="Arial Armenian" w:cs="Calibri"/>
                <w:sz w:val="16"/>
                <w:szCs w:val="16"/>
              </w:rPr>
              <w:t xml:space="preserve"> </w:t>
            </w:r>
            <w:r w:rsidRPr="003622D5">
              <w:rPr>
                <w:rFonts w:ascii="Arial" w:hAnsi="Arial" w:cs="Arial"/>
                <w:sz w:val="16"/>
                <w:szCs w:val="16"/>
              </w:rPr>
              <w:t>столной</w:t>
            </w:r>
            <w:r w:rsidRPr="003622D5">
              <w:rPr>
                <w:rFonts w:ascii="Arial Armenian" w:hAnsi="Arial Armenian" w:cs="Calibri"/>
                <w:sz w:val="16"/>
                <w:szCs w:val="16"/>
              </w:rPr>
              <w:t xml:space="preserve"> 50x50x5</w:t>
            </w:r>
            <w:r w:rsidRPr="003622D5">
              <w:rPr>
                <w:rFonts w:ascii="Arial" w:hAnsi="Arial" w:cs="Arial"/>
                <w:sz w:val="16"/>
                <w:szCs w:val="16"/>
              </w:rPr>
              <w:t>мм</w:t>
            </w:r>
            <w:r w:rsidRPr="003622D5">
              <w:rPr>
                <w:rFonts w:ascii="Arial Armenian" w:hAnsi="Arial Armenian" w:cs="Calibri"/>
                <w:sz w:val="16"/>
                <w:szCs w:val="16"/>
              </w:rPr>
              <w:t>, L=2,5</w:t>
            </w:r>
            <w:r w:rsidRPr="003622D5">
              <w:rPr>
                <w:rFonts w:ascii="Arial" w:hAnsi="Arial" w:cs="Arial"/>
                <w:sz w:val="16"/>
                <w:szCs w:val="16"/>
              </w:rPr>
              <w:t>м</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EC4951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2697D4DE"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15.0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CE0FC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13F4769"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53A3815A" w14:textId="77777777" w:rsidR="00A568CF" w:rsidRPr="003622D5" w:rsidRDefault="00A568CF" w:rsidP="00A568CF">
            <w:pPr>
              <w:rPr>
                <w:rFonts w:ascii="Calibri" w:hAnsi="Calibri" w:cs="Calibri"/>
                <w:color w:val="000000"/>
                <w:sz w:val="16"/>
                <w:szCs w:val="16"/>
              </w:rPr>
            </w:pPr>
          </w:p>
        </w:tc>
      </w:tr>
      <w:tr w:rsidR="00A568CF" w:rsidRPr="00A568CF" w14:paraId="56A825A5"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7E8C6F7F"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6C9E581D"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11A74FD7"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5AAEB5F5"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7B876373"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13FF1EC1"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3D4B7BD9"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3DB1458" w14:textId="77777777" w:rsidR="00A568CF" w:rsidRPr="003622D5" w:rsidRDefault="00A568CF" w:rsidP="00A568CF">
            <w:pPr>
              <w:rPr>
                <w:rFonts w:ascii="Calibri" w:hAnsi="Calibri" w:cs="Calibri"/>
                <w:color w:val="000000"/>
                <w:sz w:val="16"/>
                <w:szCs w:val="16"/>
              </w:rPr>
            </w:pPr>
          </w:p>
        </w:tc>
      </w:tr>
      <w:tr w:rsidR="00A568CF" w:rsidRPr="00A568CF" w14:paraId="2910F34D" w14:textId="77777777" w:rsidTr="009E116E">
        <w:trPr>
          <w:trHeight w:val="151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0BB9153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lastRenderedPageBreak/>
              <w:t>3</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566EC201"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8-472-2</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2158BF5" w14:textId="77777777" w:rsidR="00A568CF" w:rsidRPr="003622D5" w:rsidRDefault="00A568CF" w:rsidP="00A568CF">
            <w:pPr>
              <w:rPr>
                <w:rFonts w:ascii="Arial Armenian" w:hAnsi="Arial Armenian" w:cs="Calibri"/>
                <w:sz w:val="16"/>
                <w:szCs w:val="16"/>
              </w:rPr>
            </w:pPr>
            <w:r w:rsidRPr="003622D5">
              <w:rPr>
                <w:rFonts w:ascii="Arial" w:hAnsi="Arial" w:cs="Arial"/>
                <w:sz w:val="16"/>
                <w:szCs w:val="16"/>
              </w:rPr>
              <w:t>Շերտապողպատ</w:t>
            </w:r>
            <w:r w:rsidRPr="003622D5">
              <w:rPr>
                <w:rFonts w:ascii="Arial Armenian" w:hAnsi="Arial Armenian" w:cs="Calibri"/>
                <w:sz w:val="16"/>
                <w:szCs w:val="16"/>
              </w:rPr>
              <w:t xml:space="preserve"> </w:t>
            </w:r>
            <w:r w:rsidRPr="003622D5">
              <w:rPr>
                <w:rFonts w:ascii="Arial" w:hAnsi="Arial" w:cs="Arial"/>
                <w:sz w:val="16"/>
                <w:szCs w:val="16"/>
              </w:rPr>
              <w:t>հատույթ</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4 </w:t>
            </w:r>
            <w:r w:rsidRPr="003622D5">
              <w:rPr>
                <w:rFonts w:ascii="Arial" w:hAnsi="Arial" w:cs="Arial"/>
                <w:sz w:val="16"/>
                <w:szCs w:val="16"/>
              </w:rPr>
              <w:t>մմ</w:t>
            </w:r>
            <w:r w:rsidRPr="003622D5">
              <w:rPr>
                <w:rFonts w:ascii="Arial Armenian" w:hAnsi="Arial Armenian" w:cs="Calibri"/>
                <w:sz w:val="16"/>
                <w:szCs w:val="16"/>
              </w:rPr>
              <w:t xml:space="preserve"> </w:t>
            </w:r>
            <w:r w:rsidRPr="003622D5">
              <w:rPr>
                <w:rFonts w:ascii="Arial" w:hAnsi="Arial" w:cs="Arial"/>
                <w:sz w:val="16"/>
                <w:szCs w:val="16"/>
              </w:rPr>
              <w:t>հորիզոնական</w:t>
            </w:r>
            <w:r w:rsidRPr="003622D5">
              <w:rPr>
                <w:rFonts w:ascii="Arial Armenian" w:hAnsi="Arial Armenian" w:cs="Calibri"/>
                <w:sz w:val="16"/>
                <w:szCs w:val="16"/>
              </w:rPr>
              <w:t xml:space="preserve"> </w:t>
            </w:r>
            <w:r w:rsidRPr="003622D5">
              <w:rPr>
                <w:rFonts w:ascii="Arial" w:hAnsi="Arial" w:cs="Arial"/>
                <w:sz w:val="16"/>
                <w:szCs w:val="16"/>
              </w:rPr>
              <w:t>հողանցումով</w:t>
            </w:r>
            <w:r w:rsidRPr="003622D5">
              <w:rPr>
                <w:rFonts w:ascii="Arial Armenian" w:hAnsi="Arial Armenian" w:cs="Calibri"/>
                <w:sz w:val="16"/>
                <w:szCs w:val="16"/>
              </w:rPr>
              <w:t xml:space="preserve"> </w:t>
            </w:r>
            <w:r w:rsidRPr="003622D5">
              <w:rPr>
                <w:rFonts w:ascii="Arial" w:hAnsi="Arial" w:cs="Arial"/>
                <w:sz w:val="16"/>
                <w:szCs w:val="16"/>
              </w:rPr>
              <w:t>խրամուղում</w:t>
            </w:r>
            <w:r w:rsidRPr="003622D5">
              <w:rPr>
                <w:rFonts w:ascii="Arial Armenian" w:hAnsi="Arial Armenian" w:cs="Calibri"/>
                <w:sz w:val="16"/>
                <w:szCs w:val="16"/>
              </w:rPr>
              <w:t xml:space="preserve"> </w:t>
            </w:r>
            <w:r w:rsidRPr="003622D5">
              <w:rPr>
                <w:rFonts w:ascii="Arial" w:hAnsi="Arial" w:cs="Arial"/>
                <w:sz w:val="16"/>
                <w:szCs w:val="16"/>
              </w:rPr>
              <w:t>Стальная</w:t>
            </w:r>
            <w:r w:rsidRPr="003622D5">
              <w:rPr>
                <w:rFonts w:ascii="Arial Armenian" w:hAnsi="Arial Armenian" w:cs="Calibri"/>
                <w:sz w:val="16"/>
                <w:szCs w:val="16"/>
              </w:rPr>
              <w:t xml:space="preserve"> </w:t>
            </w:r>
            <w:r w:rsidRPr="003622D5">
              <w:rPr>
                <w:rFonts w:ascii="Arial" w:hAnsi="Arial" w:cs="Arial"/>
                <w:sz w:val="16"/>
                <w:szCs w:val="16"/>
              </w:rPr>
              <w:t>полоса</w:t>
            </w:r>
            <w:r w:rsidRPr="003622D5">
              <w:rPr>
                <w:rFonts w:ascii="Arial Armenian" w:hAnsi="Arial Armenian" w:cs="Calibri"/>
                <w:sz w:val="16"/>
                <w:szCs w:val="16"/>
              </w:rPr>
              <w:t xml:space="preserve"> 50</w:t>
            </w:r>
            <w:r w:rsidRPr="003622D5">
              <w:rPr>
                <w:rFonts w:ascii="Arial" w:hAnsi="Arial" w:cs="Arial"/>
                <w:sz w:val="16"/>
                <w:szCs w:val="16"/>
              </w:rPr>
              <w:t>х</w:t>
            </w:r>
            <w:r w:rsidRPr="003622D5">
              <w:rPr>
                <w:rFonts w:ascii="Arial Armenian" w:hAnsi="Arial Armenian" w:cs="Calibri"/>
                <w:sz w:val="16"/>
                <w:szCs w:val="16"/>
              </w:rPr>
              <w:t xml:space="preserve">4 </w:t>
            </w:r>
            <w:r w:rsidRPr="003622D5">
              <w:rPr>
                <w:rFonts w:ascii="Arial" w:hAnsi="Arial" w:cs="Arial"/>
                <w:sz w:val="16"/>
                <w:szCs w:val="16"/>
              </w:rPr>
              <w:t>мм</w:t>
            </w:r>
            <w:r w:rsidRPr="003622D5">
              <w:rPr>
                <w:rFonts w:ascii="Arial Armenian" w:hAnsi="Arial Armenian" w:cs="Calibri"/>
                <w:sz w:val="16"/>
                <w:szCs w:val="16"/>
              </w:rPr>
              <w:t xml:space="preserve"> </w:t>
            </w:r>
            <w:r w:rsidRPr="003622D5">
              <w:rPr>
                <w:rFonts w:ascii="Arial" w:hAnsi="Arial" w:cs="Arial"/>
                <w:sz w:val="16"/>
                <w:szCs w:val="16"/>
              </w:rPr>
              <w:t>с</w:t>
            </w:r>
            <w:r w:rsidRPr="003622D5">
              <w:rPr>
                <w:rFonts w:ascii="Arial Armenian" w:hAnsi="Arial Armenian" w:cs="Calibri"/>
                <w:sz w:val="16"/>
                <w:szCs w:val="16"/>
              </w:rPr>
              <w:t xml:space="preserve"> </w:t>
            </w:r>
            <w:r w:rsidRPr="003622D5">
              <w:rPr>
                <w:rFonts w:ascii="Arial" w:hAnsi="Arial" w:cs="Arial"/>
                <w:sz w:val="16"/>
                <w:szCs w:val="16"/>
              </w:rPr>
              <w:t>горизонтальным</w:t>
            </w:r>
            <w:r w:rsidRPr="003622D5">
              <w:rPr>
                <w:rFonts w:ascii="Arial Armenian" w:hAnsi="Arial Armenian" w:cs="Calibri"/>
                <w:sz w:val="16"/>
                <w:szCs w:val="16"/>
              </w:rPr>
              <w:t xml:space="preserve"> </w:t>
            </w:r>
            <w:r w:rsidRPr="003622D5">
              <w:rPr>
                <w:rFonts w:ascii="Arial" w:hAnsi="Arial" w:cs="Arial"/>
                <w:sz w:val="16"/>
                <w:szCs w:val="16"/>
              </w:rPr>
              <w:t>заземлением</w:t>
            </w:r>
            <w:r w:rsidRPr="003622D5">
              <w:rPr>
                <w:rFonts w:ascii="Arial Armenian" w:hAnsi="Arial Armenian" w:cs="Calibri"/>
                <w:sz w:val="16"/>
                <w:szCs w:val="16"/>
              </w:rPr>
              <w:t xml:space="preserve"> </w:t>
            </w:r>
            <w:r w:rsidRPr="003622D5">
              <w:rPr>
                <w:rFonts w:ascii="Arial" w:hAnsi="Arial" w:cs="Arial"/>
                <w:sz w:val="16"/>
                <w:szCs w:val="16"/>
              </w:rPr>
              <w:t>в</w:t>
            </w:r>
            <w:r w:rsidRPr="003622D5">
              <w:rPr>
                <w:rFonts w:ascii="Arial Armenian" w:hAnsi="Arial Armenian" w:cs="Calibri"/>
                <w:sz w:val="16"/>
                <w:szCs w:val="16"/>
              </w:rPr>
              <w:t xml:space="preserve"> </w:t>
            </w:r>
            <w:r w:rsidRPr="003622D5">
              <w:rPr>
                <w:rFonts w:ascii="Arial" w:hAnsi="Arial" w:cs="Arial"/>
                <w:sz w:val="16"/>
                <w:szCs w:val="16"/>
              </w:rPr>
              <w:t>траншее</w:t>
            </w:r>
            <w:r w:rsidRPr="003622D5">
              <w:rPr>
                <w:rFonts w:ascii="Arial Armenian" w:hAnsi="Arial Armenian" w:cs="Calibri"/>
                <w:sz w:val="16"/>
                <w:szCs w:val="16"/>
              </w:rPr>
              <w:t xml:space="preserve">  </w:t>
            </w:r>
          </w:p>
        </w:tc>
        <w:tc>
          <w:tcPr>
            <w:tcW w:w="82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FA72FEA" w14:textId="77777777" w:rsidR="00A568CF" w:rsidRPr="003622D5" w:rsidRDefault="00A568CF" w:rsidP="00A568CF">
            <w:pPr>
              <w:jc w:val="center"/>
              <w:rPr>
                <w:rFonts w:ascii="Arial Armenian" w:hAnsi="Arial Armenian" w:cs="Calibri"/>
                <w:sz w:val="16"/>
                <w:szCs w:val="16"/>
              </w:rPr>
            </w:pPr>
            <w:r w:rsidRPr="003622D5">
              <w:rPr>
                <w:rFonts w:ascii="Arial" w:hAnsi="Arial" w:cs="Arial"/>
                <w:sz w:val="16"/>
                <w:szCs w:val="16"/>
              </w:rPr>
              <w:t>մ</w:t>
            </w:r>
            <w:r w:rsidRPr="003622D5">
              <w:rPr>
                <w:rFonts w:ascii="Arial Armenian" w:hAnsi="Arial Armenian" w:cs="Calibri"/>
                <w:sz w:val="16"/>
                <w:szCs w:val="16"/>
              </w:rPr>
              <w:t>/</w:t>
            </w:r>
            <w:r w:rsidRPr="003622D5">
              <w:rPr>
                <w:rFonts w:ascii="Arial" w:hAnsi="Arial" w:cs="Arial"/>
                <w:sz w:val="16"/>
                <w:szCs w:val="16"/>
              </w:rPr>
              <w:t>м</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0BE5EBDE"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14.0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E965E8C"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9B5CB7F"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0E4C882E" w14:textId="77777777" w:rsidR="00A568CF" w:rsidRPr="003622D5" w:rsidRDefault="00A568CF" w:rsidP="00A568CF">
            <w:pPr>
              <w:rPr>
                <w:rFonts w:ascii="Calibri" w:hAnsi="Calibri" w:cs="Calibri"/>
                <w:color w:val="000000"/>
                <w:sz w:val="16"/>
                <w:szCs w:val="16"/>
              </w:rPr>
            </w:pPr>
          </w:p>
        </w:tc>
      </w:tr>
      <w:tr w:rsidR="00A568CF" w:rsidRPr="00A568CF" w14:paraId="11EA8A59"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0A52995B"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1DD1FD5F"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1BF1D9AA"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auto"/>
              <w:right w:val="single" w:sz="4" w:space="0" w:color="auto"/>
            </w:tcBorders>
            <w:vAlign w:val="center"/>
            <w:hideMark/>
          </w:tcPr>
          <w:p w14:paraId="2838126B"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0A276D8A"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25A1F25E"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50DBD292"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1C29FD63" w14:textId="77777777" w:rsidR="00A568CF" w:rsidRPr="003622D5" w:rsidRDefault="00A568CF" w:rsidP="00A568CF">
            <w:pPr>
              <w:rPr>
                <w:rFonts w:ascii="Calibri" w:hAnsi="Calibri" w:cs="Calibri"/>
                <w:color w:val="000000"/>
                <w:sz w:val="16"/>
                <w:szCs w:val="16"/>
              </w:rPr>
            </w:pPr>
          </w:p>
        </w:tc>
      </w:tr>
      <w:tr w:rsidR="00A568CF" w:rsidRPr="00A568CF" w14:paraId="01705C6B" w14:textId="77777777" w:rsidTr="009E116E">
        <w:trPr>
          <w:trHeight w:val="1290"/>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6DCA217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7E72C7B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1-969</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1464B07E"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Ð»ï³¹³ñÓ ÉÇóù, ïá÷³ÝáõÙáí, </w:t>
            </w:r>
            <w:r w:rsidRPr="003622D5">
              <w:rPr>
                <w:rFonts w:ascii="Arial" w:hAnsi="Arial" w:cs="Arial"/>
                <w:sz w:val="16"/>
                <w:szCs w:val="16"/>
              </w:rPr>
              <w:t>Засипка</w:t>
            </w:r>
            <w:r w:rsidRPr="003622D5">
              <w:rPr>
                <w:rFonts w:ascii="Arial Armenian" w:hAnsi="Arial Armenian" w:cs="Calibri"/>
                <w:sz w:val="16"/>
                <w:szCs w:val="16"/>
              </w:rPr>
              <w:t xml:space="preserve">, </w:t>
            </w:r>
            <w:r w:rsidRPr="003622D5">
              <w:rPr>
                <w:rFonts w:ascii="Arial" w:hAnsi="Arial" w:cs="Arial"/>
                <w:sz w:val="16"/>
                <w:szCs w:val="16"/>
              </w:rPr>
              <w:t>Трамбовка</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5D392BC"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Ù</w:t>
            </w:r>
            <w:r w:rsidRPr="003622D5">
              <w:rPr>
                <w:rFonts w:ascii="Arial Armenian" w:hAnsi="Arial Armenian" w:cs="Calibri"/>
                <w:sz w:val="16"/>
                <w:szCs w:val="16"/>
                <w:vertAlign w:val="superscript"/>
              </w:rPr>
              <w:t>3</w:t>
            </w:r>
            <w:r w:rsidRPr="003622D5">
              <w:rPr>
                <w:rFonts w:ascii="Arial Armenian" w:hAnsi="Arial Armenian" w:cs="Calibri"/>
                <w:sz w:val="16"/>
                <w:szCs w:val="16"/>
              </w:rPr>
              <w:t>/</w:t>
            </w:r>
            <w:r w:rsidRPr="003622D5">
              <w:rPr>
                <w:rFonts w:ascii="Arial" w:hAnsi="Arial" w:cs="Arial"/>
                <w:sz w:val="16"/>
                <w:szCs w:val="16"/>
              </w:rPr>
              <w:t>м</w:t>
            </w:r>
            <w:r w:rsidRPr="003622D5">
              <w:rPr>
                <w:rFonts w:ascii="Arial Armenian" w:hAnsi="Arial Armenian" w:cs="Calibri"/>
                <w:sz w:val="16"/>
                <w:szCs w:val="16"/>
                <w:vertAlign w:val="superscript"/>
              </w:rPr>
              <w:t>3</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50B122A4"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4.2</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68AE072"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8D13A5A"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5DB8465E" w14:textId="77777777" w:rsidR="00A568CF" w:rsidRPr="003622D5" w:rsidRDefault="00A568CF" w:rsidP="00A568CF">
            <w:pPr>
              <w:rPr>
                <w:rFonts w:ascii="Calibri" w:hAnsi="Calibri" w:cs="Calibri"/>
                <w:color w:val="000000"/>
                <w:sz w:val="16"/>
                <w:szCs w:val="16"/>
              </w:rPr>
            </w:pPr>
          </w:p>
        </w:tc>
      </w:tr>
      <w:tr w:rsidR="00A568CF" w:rsidRPr="00A568CF" w14:paraId="14C882F0" w14:textId="77777777" w:rsidTr="009E116E">
        <w:trPr>
          <w:trHeight w:val="300"/>
        </w:trPr>
        <w:tc>
          <w:tcPr>
            <w:tcW w:w="948" w:type="dxa"/>
            <w:vMerge/>
            <w:tcBorders>
              <w:top w:val="nil"/>
              <w:left w:val="single" w:sz="4" w:space="0" w:color="auto"/>
              <w:bottom w:val="single" w:sz="4" w:space="0" w:color="000000"/>
              <w:right w:val="single" w:sz="4" w:space="0" w:color="auto"/>
            </w:tcBorders>
            <w:vAlign w:val="center"/>
            <w:hideMark/>
          </w:tcPr>
          <w:p w14:paraId="4E96274C"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716E71D0"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351130C0"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6F87F6B6"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4E109077"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6C82F1BB"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76807E3A"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3A777B78" w14:textId="77777777" w:rsidR="00A568CF" w:rsidRPr="003622D5" w:rsidRDefault="00A568CF" w:rsidP="00A568CF">
            <w:pPr>
              <w:rPr>
                <w:rFonts w:ascii="Calibri" w:hAnsi="Calibri" w:cs="Calibri"/>
                <w:color w:val="000000"/>
                <w:sz w:val="16"/>
                <w:szCs w:val="16"/>
              </w:rPr>
            </w:pPr>
          </w:p>
        </w:tc>
      </w:tr>
      <w:tr w:rsidR="00A568CF" w:rsidRPr="00A568CF" w14:paraId="4EE2FDB9" w14:textId="77777777" w:rsidTr="009E116E">
        <w:trPr>
          <w:trHeight w:val="645"/>
        </w:trPr>
        <w:tc>
          <w:tcPr>
            <w:tcW w:w="948" w:type="dxa"/>
            <w:vMerge w:val="restart"/>
            <w:tcBorders>
              <w:top w:val="nil"/>
              <w:left w:val="single" w:sz="4" w:space="0" w:color="auto"/>
              <w:bottom w:val="single" w:sz="4" w:space="0" w:color="000000"/>
              <w:right w:val="single" w:sz="4" w:space="0" w:color="auto"/>
            </w:tcBorders>
            <w:shd w:val="clear" w:color="auto" w:fill="auto"/>
            <w:vAlign w:val="center"/>
            <w:hideMark/>
          </w:tcPr>
          <w:p w14:paraId="6B53EA95"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5</w:t>
            </w:r>
          </w:p>
        </w:tc>
        <w:tc>
          <w:tcPr>
            <w:tcW w:w="968" w:type="dxa"/>
            <w:vMerge w:val="restart"/>
            <w:tcBorders>
              <w:top w:val="nil"/>
              <w:left w:val="single" w:sz="4" w:space="0" w:color="auto"/>
              <w:bottom w:val="single" w:sz="4" w:space="0" w:color="000000"/>
              <w:right w:val="single" w:sz="4" w:space="0" w:color="auto"/>
            </w:tcBorders>
            <w:shd w:val="clear" w:color="auto" w:fill="auto"/>
            <w:vAlign w:val="center"/>
            <w:hideMark/>
          </w:tcPr>
          <w:p w14:paraId="0D5B353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8-471-1</w:t>
            </w:r>
          </w:p>
        </w:tc>
        <w:tc>
          <w:tcPr>
            <w:tcW w:w="3036"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7F1545C9"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xml:space="preserve">Ø³Ý»Ï ö17  L=100ÙÙ, </w:t>
            </w:r>
            <w:r w:rsidRPr="003622D5">
              <w:rPr>
                <w:rFonts w:ascii="Arial" w:hAnsi="Arial" w:cs="Arial"/>
                <w:sz w:val="16"/>
                <w:szCs w:val="16"/>
              </w:rPr>
              <w:t>Болт</w:t>
            </w:r>
            <w:r w:rsidRPr="003622D5">
              <w:rPr>
                <w:rFonts w:ascii="Arial Armenian" w:hAnsi="Arial Armenian" w:cs="Calibri"/>
                <w:sz w:val="16"/>
                <w:szCs w:val="16"/>
              </w:rPr>
              <w:t xml:space="preserve"> </w:t>
            </w:r>
            <w:r w:rsidRPr="003622D5">
              <w:rPr>
                <w:rFonts w:ascii="Arial Armenian" w:hAnsi="Arial Armenian" w:cs="Arial Armenian"/>
                <w:sz w:val="16"/>
                <w:szCs w:val="16"/>
              </w:rPr>
              <w:t>ö</w:t>
            </w:r>
            <w:r w:rsidRPr="003622D5">
              <w:rPr>
                <w:rFonts w:ascii="Arial Armenian" w:hAnsi="Arial Armenian" w:cs="Calibri"/>
                <w:sz w:val="16"/>
                <w:szCs w:val="16"/>
              </w:rPr>
              <w:t>17  L=100ÙÙ</w:t>
            </w:r>
          </w:p>
        </w:tc>
        <w:tc>
          <w:tcPr>
            <w:tcW w:w="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E2322CF"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Ñ³ï/</w:t>
            </w:r>
            <w:r w:rsidRPr="003622D5">
              <w:rPr>
                <w:rFonts w:ascii="Arial" w:hAnsi="Arial" w:cs="Arial"/>
                <w:sz w:val="16"/>
                <w:szCs w:val="16"/>
              </w:rPr>
              <w:t>шт</w:t>
            </w:r>
          </w:p>
        </w:tc>
        <w:tc>
          <w:tcPr>
            <w:tcW w:w="450" w:type="dxa"/>
            <w:vMerge w:val="restart"/>
            <w:tcBorders>
              <w:top w:val="nil"/>
              <w:left w:val="single" w:sz="4" w:space="0" w:color="auto"/>
              <w:bottom w:val="single" w:sz="4" w:space="0" w:color="000000"/>
              <w:right w:val="single" w:sz="4" w:space="0" w:color="auto"/>
            </w:tcBorders>
            <w:shd w:val="clear" w:color="auto" w:fill="auto"/>
            <w:vAlign w:val="center"/>
            <w:hideMark/>
          </w:tcPr>
          <w:p w14:paraId="54FB4387"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2.0</w:t>
            </w:r>
          </w:p>
        </w:tc>
        <w:tc>
          <w:tcPr>
            <w:tcW w:w="63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5A7446"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1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72B804B" w14:textId="77777777" w:rsidR="00A568CF" w:rsidRPr="003622D5" w:rsidRDefault="00A568CF" w:rsidP="00A568CF">
            <w:pPr>
              <w:jc w:val="center"/>
              <w:rPr>
                <w:rFonts w:ascii="Calibri" w:hAnsi="Calibri" w:cs="Calibri"/>
                <w:color w:val="000000"/>
                <w:sz w:val="16"/>
                <w:szCs w:val="16"/>
              </w:rPr>
            </w:pPr>
            <w:r w:rsidRPr="003622D5">
              <w:rPr>
                <w:rFonts w:ascii="Calibri" w:hAnsi="Calibri" w:cs="Calibri"/>
                <w:color w:val="000000"/>
                <w:sz w:val="16"/>
                <w:szCs w:val="16"/>
              </w:rPr>
              <w:t> </w:t>
            </w:r>
          </w:p>
        </w:tc>
        <w:tc>
          <w:tcPr>
            <w:tcW w:w="1440" w:type="dxa"/>
            <w:vMerge/>
            <w:tcBorders>
              <w:top w:val="nil"/>
              <w:left w:val="single" w:sz="4" w:space="0" w:color="auto"/>
              <w:bottom w:val="single" w:sz="4" w:space="0" w:color="auto"/>
              <w:right w:val="single" w:sz="4" w:space="0" w:color="auto"/>
            </w:tcBorders>
            <w:vAlign w:val="center"/>
            <w:hideMark/>
          </w:tcPr>
          <w:p w14:paraId="7AE56F12" w14:textId="77777777" w:rsidR="00A568CF" w:rsidRPr="003622D5" w:rsidRDefault="00A568CF" w:rsidP="00A568CF">
            <w:pPr>
              <w:rPr>
                <w:rFonts w:ascii="Calibri" w:hAnsi="Calibri" w:cs="Calibri"/>
                <w:color w:val="000000"/>
                <w:sz w:val="16"/>
                <w:szCs w:val="16"/>
              </w:rPr>
            </w:pPr>
          </w:p>
        </w:tc>
      </w:tr>
      <w:tr w:rsidR="00A568CF" w:rsidRPr="00A568CF" w14:paraId="79612C85" w14:textId="77777777" w:rsidTr="009E116E">
        <w:trPr>
          <w:trHeight w:val="184"/>
        </w:trPr>
        <w:tc>
          <w:tcPr>
            <w:tcW w:w="948" w:type="dxa"/>
            <w:vMerge/>
            <w:tcBorders>
              <w:top w:val="nil"/>
              <w:left w:val="single" w:sz="4" w:space="0" w:color="auto"/>
              <w:bottom w:val="single" w:sz="4" w:space="0" w:color="000000"/>
              <w:right w:val="single" w:sz="4" w:space="0" w:color="auto"/>
            </w:tcBorders>
            <w:vAlign w:val="center"/>
            <w:hideMark/>
          </w:tcPr>
          <w:p w14:paraId="752C8988" w14:textId="77777777" w:rsidR="00A568CF" w:rsidRPr="003622D5" w:rsidRDefault="00A568CF" w:rsidP="00A568CF">
            <w:pPr>
              <w:rPr>
                <w:rFonts w:ascii="Arial Armenian" w:hAnsi="Arial Armenian" w:cs="Calibri"/>
                <w:sz w:val="16"/>
                <w:szCs w:val="16"/>
              </w:rPr>
            </w:pPr>
          </w:p>
        </w:tc>
        <w:tc>
          <w:tcPr>
            <w:tcW w:w="968" w:type="dxa"/>
            <w:vMerge/>
            <w:tcBorders>
              <w:top w:val="nil"/>
              <w:left w:val="single" w:sz="4" w:space="0" w:color="auto"/>
              <w:bottom w:val="single" w:sz="4" w:space="0" w:color="000000"/>
              <w:right w:val="single" w:sz="4" w:space="0" w:color="auto"/>
            </w:tcBorders>
            <w:vAlign w:val="center"/>
            <w:hideMark/>
          </w:tcPr>
          <w:p w14:paraId="48A512C1" w14:textId="77777777" w:rsidR="00A568CF" w:rsidRPr="003622D5" w:rsidRDefault="00A568CF" w:rsidP="00A568CF">
            <w:pPr>
              <w:rPr>
                <w:rFonts w:ascii="Arial Armenian" w:hAnsi="Arial Armenian" w:cs="Calibri"/>
                <w:sz w:val="16"/>
                <w:szCs w:val="16"/>
              </w:rPr>
            </w:pPr>
          </w:p>
        </w:tc>
        <w:tc>
          <w:tcPr>
            <w:tcW w:w="3036" w:type="dxa"/>
            <w:gridSpan w:val="3"/>
            <w:vMerge/>
            <w:tcBorders>
              <w:top w:val="nil"/>
              <w:left w:val="single" w:sz="4" w:space="0" w:color="auto"/>
              <w:bottom w:val="single" w:sz="4" w:space="0" w:color="000000"/>
              <w:right w:val="single" w:sz="4" w:space="0" w:color="auto"/>
            </w:tcBorders>
            <w:vAlign w:val="center"/>
            <w:hideMark/>
          </w:tcPr>
          <w:p w14:paraId="7FCD429D" w14:textId="77777777" w:rsidR="00A568CF" w:rsidRPr="003622D5" w:rsidRDefault="00A568CF" w:rsidP="00A568CF">
            <w:pPr>
              <w:rPr>
                <w:rFonts w:ascii="Arial Armenian" w:hAnsi="Arial Armenian" w:cs="Calibri"/>
                <w:sz w:val="16"/>
                <w:szCs w:val="16"/>
              </w:rPr>
            </w:pPr>
          </w:p>
        </w:tc>
        <w:tc>
          <w:tcPr>
            <w:tcW w:w="823" w:type="dxa"/>
            <w:gridSpan w:val="2"/>
            <w:vMerge/>
            <w:tcBorders>
              <w:top w:val="nil"/>
              <w:left w:val="single" w:sz="4" w:space="0" w:color="auto"/>
              <w:bottom w:val="single" w:sz="4" w:space="0" w:color="000000"/>
              <w:right w:val="single" w:sz="4" w:space="0" w:color="auto"/>
            </w:tcBorders>
            <w:vAlign w:val="center"/>
            <w:hideMark/>
          </w:tcPr>
          <w:p w14:paraId="00816C56" w14:textId="77777777" w:rsidR="00A568CF" w:rsidRPr="003622D5" w:rsidRDefault="00A568CF" w:rsidP="00A568CF">
            <w:pPr>
              <w:rPr>
                <w:rFonts w:ascii="Arial Armenian" w:hAnsi="Arial Armenian" w:cs="Calibri"/>
                <w:sz w:val="16"/>
                <w:szCs w:val="16"/>
              </w:rPr>
            </w:pPr>
          </w:p>
        </w:tc>
        <w:tc>
          <w:tcPr>
            <w:tcW w:w="450" w:type="dxa"/>
            <w:vMerge/>
            <w:tcBorders>
              <w:top w:val="nil"/>
              <w:left w:val="single" w:sz="4" w:space="0" w:color="auto"/>
              <w:bottom w:val="single" w:sz="4" w:space="0" w:color="000000"/>
              <w:right w:val="single" w:sz="4" w:space="0" w:color="auto"/>
            </w:tcBorders>
            <w:vAlign w:val="center"/>
            <w:hideMark/>
          </w:tcPr>
          <w:p w14:paraId="0025D6EB" w14:textId="77777777" w:rsidR="00A568CF" w:rsidRPr="003622D5" w:rsidRDefault="00A568CF" w:rsidP="00A568CF">
            <w:pPr>
              <w:rPr>
                <w:rFonts w:ascii="Arial Armenian" w:hAnsi="Arial Armenian" w:cs="Calibri"/>
                <w:sz w:val="16"/>
                <w:szCs w:val="16"/>
              </w:rPr>
            </w:pPr>
          </w:p>
        </w:tc>
        <w:tc>
          <w:tcPr>
            <w:tcW w:w="630" w:type="dxa"/>
            <w:vMerge/>
            <w:tcBorders>
              <w:top w:val="nil"/>
              <w:left w:val="single" w:sz="4" w:space="0" w:color="auto"/>
              <w:bottom w:val="single" w:sz="4" w:space="0" w:color="000000"/>
              <w:right w:val="single" w:sz="4" w:space="0" w:color="auto"/>
            </w:tcBorders>
            <w:vAlign w:val="center"/>
            <w:hideMark/>
          </w:tcPr>
          <w:p w14:paraId="46B2A746" w14:textId="77777777" w:rsidR="00A568CF" w:rsidRPr="003622D5" w:rsidRDefault="00A568CF" w:rsidP="00A568CF">
            <w:pPr>
              <w:rPr>
                <w:rFonts w:ascii="Calibri" w:hAnsi="Calibri" w:cs="Calibri"/>
                <w:color w:val="000000"/>
                <w:sz w:val="16"/>
                <w:szCs w:val="16"/>
              </w:rPr>
            </w:pPr>
          </w:p>
        </w:tc>
        <w:tc>
          <w:tcPr>
            <w:tcW w:w="1170" w:type="dxa"/>
            <w:vMerge/>
            <w:tcBorders>
              <w:top w:val="nil"/>
              <w:left w:val="single" w:sz="4" w:space="0" w:color="auto"/>
              <w:bottom w:val="single" w:sz="4" w:space="0" w:color="000000"/>
              <w:right w:val="single" w:sz="4" w:space="0" w:color="auto"/>
            </w:tcBorders>
            <w:vAlign w:val="center"/>
            <w:hideMark/>
          </w:tcPr>
          <w:p w14:paraId="4EC80CB8" w14:textId="77777777" w:rsidR="00A568CF" w:rsidRPr="003622D5" w:rsidRDefault="00A568CF" w:rsidP="00A568CF">
            <w:pPr>
              <w:rPr>
                <w:rFonts w:ascii="Calibri" w:hAnsi="Calibri" w:cs="Calibri"/>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hideMark/>
          </w:tcPr>
          <w:p w14:paraId="6B9CCC94" w14:textId="77777777" w:rsidR="00A568CF" w:rsidRPr="003622D5" w:rsidRDefault="00A568CF" w:rsidP="00A568CF">
            <w:pPr>
              <w:rPr>
                <w:rFonts w:ascii="Calibri" w:hAnsi="Calibri" w:cs="Calibri"/>
                <w:color w:val="000000"/>
                <w:sz w:val="16"/>
                <w:szCs w:val="16"/>
              </w:rPr>
            </w:pPr>
          </w:p>
        </w:tc>
      </w:tr>
      <w:tr w:rsidR="00A568CF" w:rsidRPr="00A568CF" w14:paraId="54D578DB"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vAlign w:val="center"/>
            <w:hideMark/>
          </w:tcPr>
          <w:p w14:paraId="1FF5D398"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968" w:type="dxa"/>
            <w:tcBorders>
              <w:top w:val="nil"/>
              <w:left w:val="nil"/>
              <w:bottom w:val="single" w:sz="4" w:space="0" w:color="auto"/>
              <w:right w:val="single" w:sz="4" w:space="0" w:color="auto"/>
            </w:tcBorders>
            <w:shd w:val="clear" w:color="auto" w:fill="auto"/>
            <w:vAlign w:val="center"/>
            <w:hideMark/>
          </w:tcPr>
          <w:p w14:paraId="34C329A3"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3E212DA1" w14:textId="77777777" w:rsidR="00A568CF" w:rsidRPr="003622D5" w:rsidRDefault="00A568CF" w:rsidP="00A568CF">
            <w:pPr>
              <w:rPr>
                <w:rFonts w:ascii="Arial Armenian" w:hAnsi="Arial Armenian" w:cs="Calibri"/>
                <w:sz w:val="16"/>
                <w:szCs w:val="16"/>
              </w:rPr>
            </w:pPr>
            <w:r w:rsidRPr="003622D5">
              <w:rPr>
                <w:rFonts w:ascii="Arial Armenian" w:hAnsi="Arial Armenian" w:cs="Calibri"/>
                <w:sz w:val="16"/>
                <w:szCs w:val="16"/>
              </w:rPr>
              <w:t> </w:t>
            </w:r>
          </w:p>
        </w:tc>
        <w:tc>
          <w:tcPr>
            <w:tcW w:w="823" w:type="dxa"/>
            <w:gridSpan w:val="2"/>
            <w:tcBorders>
              <w:top w:val="nil"/>
              <w:left w:val="nil"/>
              <w:bottom w:val="single" w:sz="4" w:space="0" w:color="auto"/>
              <w:right w:val="single" w:sz="4" w:space="0" w:color="auto"/>
            </w:tcBorders>
            <w:shd w:val="clear" w:color="auto" w:fill="auto"/>
            <w:vAlign w:val="center"/>
            <w:hideMark/>
          </w:tcPr>
          <w:p w14:paraId="19E0440B"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450" w:type="dxa"/>
            <w:tcBorders>
              <w:top w:val="nil"/>
              <w:left w:val="nil"/>
              <w:bottom w:val="single" w:sz="4" w:space="0" w:color="auto"/>
              <w:right w:val="single" w:sz="4" w:space="0" w:color="auto"/>
            </w:tcBorders>
            <w:shd w:val="clear" w:color="auto" w:fill="auto"/>
            <w:vAlign w:val="center"/>
            <w:hideMark/>
          </w:tcPr>
          <w:p w14:paraId="4B9F2992" w14:textId="77777777" w:rsidR="00A568CF" w:rsidRPr="003622D5" w:rsidRDefault="00A568CF" w:rsidP="00A568CF">
            <w:pPr>
              <w:jc w:val="center"/>
              <w:rPr>
                <w:rFonts w:ascii="Arial Armenian" w:hAnsi="Arial Armenian" w:cs="Calibri"/>
                <w:sz w:val="16"/>
                <w:szCs w:val="16"/>
              </w:rPr>
            </w:pPr>
            <w:r w:rsidRPr="003622D5">
              <w:rPr>
                <w:rFonts w:ascii="Arial Armenian" w:hAnsi="Arial Armenian" w:cs="Calibri"/>
                <w:sz w:val="16"/>
                <w:szCs w:val="16"/>
              </w:rPr>
              <w:t> </w:t>
            </w:r>
          </w:p>
        </w:tc>
        <w:tc>
          <w:tcPr>
            <w:tcW w:w="630" w:type="dxa"/>
            <w:tcBorders>
              <w:top w:val="nil"/>
              <w:left w:val="nil"/>
              <w:bottom w:val="single" w:sz="4" w:space="0" w:color="auto"/>
              <w:right w:val="single" w:sz="4" w:space="0" w:color="auto"/>
            </w:tcBorders>
            <w:shd w:val="clear" w:color="auto" w:fill="auto"/>
            <w:noWrap/>
            <w:vAlign w:val="bottom"/>
            <w:hideMark/>
          </w:tcPr>
          <w:p w14:paraId="340A9C22"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170" w:type="dxa"/>
            <w:tcBorders>
              <w:top w:val="nil"/>
              <w:left w:val="nil"/>
              <w:bottom w:val="single" w:sz="4" w:space="0" w:color="auto"/>
              <w:right w:val="single" w:sz="4" w:space="0" w:color="auto"/>
            </w:tcBorders>
            <w:shd w:val="clear" w:color="auto" w:fill="auto"/>
            <w:noWrap/>
            <w:vAlign w:val="bottom"/>
            <w:hideMark/>
          </w:tcPr>
          <w:p w14:paraId="161492E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14:paraId="2E53830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66C8D7C4"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C8A4BF1"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009022FD"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349AED7F"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ÀÝ¹³Ù»ÝÁ / </w:t>
            </w:r>
            <w:r w:rsidRPr="003622D5">
              <w:rPr>
                <w:rFonts w:ascii="Arial" w:hAnsi="Arial" w:cs="Arial"/>
                <w:b/>
                <w:bCs/>
                <w:i/>
                <w:iCs/>
                <w:sz w:val="16"/>
                <w:szCs w:val="16"/>
              </w:rPr>
              <w:t>Всего</w:t>
            </w:r>
          </w:p>
        </w:tc>
        <w:tc>
          <w:tcPr>
            <w:tcW w:w="823" w:type="dxa"/>
            <w:gridSpan w:val="2"/>
            <w:tcBorders>
              <w:top w:val="nil"/>
              <w:left w:val="nil"/>
              <w:bottom w:val="single" w:sz="4" w:space="0" w:color="auto"/>
              <w:right w:val="single" w:sz="4" w:space="0" w:color="auto"/>
            </w:tcBorders>
            <w:shd w:val="clear" w:color="auto" w:fill="auto"/>
            <w:vAlign w:val="center"/>
            <w:hideMark/>
          </w:tcPr>
          <w:p w14:paraId="3695F3B6"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r w:rsidRPr="003622D5">
              <w:rPr>
                <w:rFonts w:ascii="Arial" w:hAnsi="Arial" w:cs="Arial"/>
                <w:i/>
                <w:iCs/>
                <w:sz w:val="16"/>
                <w:szCs w:val="16"/>
              </w:rPr>
              <w:t>др</w:t>
            </w:r>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31B3528A"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477249F4"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068BFCF8"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3445.5</w:t>
            </w:r>
          </w:p>
        </w:tc>
        <w:tc>
          <w:tcPr>
            <w:tcW w:w="1440" w:type="dxa"/>
            <w:tcBorders>
              <w:top w:val="nil"/>
              <w:left w:val="nil"/>
              <w:bottom w:val="single" w:sz="4" w:space="0" w:color="auto"/>
              <w:right w:val="single" w:sz="4" w:space="0" w:color="auto"/>
            </w:tcBorders>
            <w:shd w:val="clear" w:color="auto" w:fill="auto"/>
            <w:vAlign w:val="center"/>
            <w:hideMark/>
          </w:tcPr>
          <w:p w14:paraId="43747C14" w14:textId="77777777" w:rsidR="00A568CF" w:rsidRPr="003622D5" w:rsidRDefault="00A568CF" w:rsidP="00A568CF">
            <w:pPr>
              <w:jc w:val="center"/>
              <w:rPr>
                <w:rFonts w:ascii="Arial Armenian" w:hAnsi="Arial Armenian" w:cs="Calibri"/>
                <w:b/>
                <w:bCs/>
                <w:sz w:val="16"/>
                <w:szCs w:val="16"/>
              </w:rPr>
            </w:pPr>
            <w:r w:rsidRPr="003622D5">
              <w:rPr>
                <w:rFonts w:ascii="Arial Armenian" w:hAnsi="Arial Armenian" w:cs="Calibri"/>
                <w:b/>
                <w:bCs/>
                <w:sz w:val="16"/>
                <w:szCs w:val="16"/>
              </w:rPr>
              <w:t>100%</w:t>
            </w:r>
          </w:p>
        </w:tc>
      </w:tr>
      <w:tr w:rsidR="00A568CF" w:rsidRPr="00A568CF" w14:paraId="66D30E4F"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20A658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23E4BD89"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1948090A"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²²Ð / </w:t>
            </w:r>
            <w:r w:rsidRPr="003622D5">
              <w:rPr>
                <w:rFonts w:ascii="Arial" w:hAnsi="Arial" w:cs="Arial"/>
                <w:b/>
                <w:bCs/>
                <w:i/>
                <w:iCs/>
                <w:sz w:val="16"/>
                <w:szCs w:val="16"/>
              </w:rPr>
              <w:t>НДС</w:t>
            </w:r>
            <w:r w:rsidRPr="003622D5">
              <w:rPr>
                <w:rFonts w:ascii="Arial Armenian" w:hAnsi="Arial Armenian" w:cs="Calibri"/>
                <w:b/>
                <w:bCs/>
                <w:i/>
                <w:iCs/>
                <w:sz w:val="16"/>
                <w:szCs w:val="16"/>
              </w:rPr>
              <w:t xml:space="preserve"> - 20%</w:t>
            </w:r>
          </w:p>
        </w:tc>
        <w:tc>
          <w:tcPr>
            <w:tcW w:w="823" w:type="dxa"/>
            <w:gridSpan w:val="2"/>
            <w:tcBorders>
              <w:top w:val="nil"/>
              <w:left w:val="nil"/>
              <w:bottom w:val="single" w:sz="4" w:space="0" w:color="auto"/>
              <w:right w:val="single" w:sz="4" w:space="0" w:color="auto"/>
            </w:tcBorders>
            <w:shd w:val="clear" w:color="auto" w:fill="auto"/>
            <w:vAlign w:val="center"/>
            <w:hideMark/>
          </w:tcPr>
          <w:p w14:paraId="7B8F770E"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r w:rsidRPr="003622D5">
              <w:rPr>
                <w:rFonts w:ascii="Arial" w:hAnsi="Arial" w:cs="Arial"/>
                <w:i/>
                <w:iCs/>
                <w:sz w:val="16"/>
                <w:szCs w:val="16"/>
              </w:rPr>
              <w:t>др</w:t>
            </w:r>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49D75DA7"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6630BC63"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76B8114E"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689.1</w:t>
            </w:r>
          </w:p>
        </w:tc>
        <w:tc>
          <w:tcPr>
            <w:tcW w:w="1440" w:type="dxa"/>
            <w:tcBorders>
              <w:top w:val="nil"/>
              <w:left w:val="nil"/>
              <w:bottom w:val="single" w:sz="4" w:space="0" w:color="auto"/>
              <w:right w:val="single" w:sz="4" w:space="0" w:color="auto"/>
            </w:tcBorders>
            <w:shd w:val="clear" w:color="auto" w:fill="auto"/>
            <w:noWrap/>
            <w:vAlign w:val="bottom"/>
            <w:hideMark/>
          </w:tcPr>
          <w:p w14:paraId="0E7CDA65"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r w:rsidR="00A568CF" w:rsidRPr="00A568CF" w14:paraId="398358BB" w14:textId="77777777" w:rsidTr="009E116E">
        <w:trPr>
          <w:trHeight w:val="43"/>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9D8E0B0"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968" w:type="dxa"/>
            <w:tcBorders>
              <w:top w:val="nil"/>
              <w:left w:val="nil"/>
              <w:bottom w:val="single" w:sz="4" w:space="0" w:color="auto"/>
              <w:right w:val="single" w:sz="4" w:space="0" w:color="auto"/>
            </w:tcBorders>
            <w:shd w:val="clear" w:color="auto" w:fill="auto"/>
            <w:noWrap/>
            <w:vAlign w:val="bottom"/>
            <w:hideMark/>
          </w:tcPr>
          <w:p w14:paraId="2030A0AC"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c>
          <w:tcPr>
            <w:tcW w:w="3036" w:type="dxa"/>
            <w:gridSpan w:val="3"/>
            <w:tcBorders>
              <w:top w:val="nil"/>
              <w:left w:val="nil"/>
              <w:bottom w:val="single" w:sz="4" w:space="0" w:color="auto"/>
              <w:right w:val="single" w:sz="4" w:space="0" w:color="auto"/>
            </w:tcBorders>
            <w:shd w:val="clear" w:color="auto" w:fill="auto"/>
            <w:vAlign w:val="center"/>
            <w:hideMark/>
          </w:tcPr>
          <w:p w14:paraId="0490AD12"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xml:space="preserve">²ÙµáÕçÁ Ñ³½. ¹ñ³Ù / </w:t>
            </w:r>
            <w:r w:rsidRPr="003622D5">
              <w:rPr>
                <w:rFonts w:ascii="Arial" w:hAnsi="Arial" w:cs="Arial"/>
                <w:b/>
                <w:bCs/>
                <w:i/>
                <w:iCs/>
                <w:sz w:val="16"/>
                <w:szCs w:val="16"/>
              </w:rPr>
              <w:t>Всего</w:t>
            </w:r>
            <w:r w:rsidRPr="003622D5">
              <w:rPr>
                <w:rFonts w:ascii="Arial Armenian" w:hAnsi="Arial Armenian" w:cs="Calibri"/>
                <w:b/>
                <w:bCs/>
                <w:i/>
                <w:iCs/>
                <w:sz w:val="16"/>
                <w:szCs w:val="16"/>
              </w:rPr>
              <w:t xml:space="preserve"> </w:t>
            </w:r>
            <w:r w:rsidRPr="003622D5">
              <w:rPr>
                <w:rFonts w:ascii="Arial" w:hAnsi="Arial" w:cs="Arial"/>
                <w:b/>
                <w:bCs/>
                <w:i/>
                <w:iCs/>
                <w:sz w:val="16"/>
                <w:szCs w:val="16"/>
              </w:rPr>
              <w:t>тыс</w:t>
            </w:r>
            <w:r w:rsidRPr="003622D5">
              <w:rPr>
                <w:rFonts w:ascii="Arial Armenian" w:hAnsi="Arial Armenian" w:cs="Calibri"/>
                <w:b/>
                <w:bCs/>
                <w:i/>
                <w:iCs/>
                <w:sz w:val="16"/>
                <w:szCs w:val="16"/>
              </w:rPr>
              <w:t xml:space="preserve">. </w:t>
            </w:r>
            <w:r w:rsidRPr="003622D5">
              <w:rPr>
                <w:rFonts w:ascii="Arial" w:hAnsi="Arial" w:cs="Arial"/>
                <w:b/>
                <w:bCs/>
                <w:i/>
                <w:iCs/>
                <w:sz w:val="16"/>
                <w:szCs w:val="16"/>
              </w:rPr>
              <w:t>др</w:t>
            </w:r>
            <w:r w:rsidRPr="003622D5">
              <w:rPr>
                <w:rFonts w:ascii="Arial Armenian" w:hAnsi="Arial Armenian" w:cs="Calibri"/>
                <w:b/>
                <w:bCs/>
                <w:i/>
                <w:iCs/>
                <w:sz w:val="16"/>
                <w:szCs w:val="16"/>
              </w:rPr>
              <w:t>.</w:t>
            </w:r>
          </w:p>
        </w:tc>
        <w:tc>
          <w:tcPr>
            <w:tcW w:w="823" w:type="dxa"/>
            <w:gridSpan w:val="2"/>
            <w:tcBorders>
              <w:top w:val="nil"/>
              <w:left w:val="nil"/>
              <w:bottom w:val="single" w:sz="4" w:space="0" w:color="auto"/>
              <w:right w:val="single" w:sz="4" w:space="0" w:color="auto"/>
            </w:tcBorders>
            <w:shd w:val="clear" w:color="auto" w:fill="auto"/>
            <w:vAlign w:val="center"/>
            <w:hideMark/>
          </w:tcPr>
          <w:p w14:paraId="3D4C4310" w14:textId="77777777" w:rsidR="00A568CF" w:rsidRPr="003622D5" w:rsidRDefault="00A568CF" w:rsidP="00A568CF">
            <w:pPr>
              <w:jc w:val="center"/>
              <w:rPr>
                <w:rFonts w:ascii="Arial Armenian" w:hAnsi="Arial Armenian" w:cs="Calibri"/>
                <w:i/>
                <w:iCs/>
                <w:sz w:val="16"/>
                <w:szCs w:val="16"/>
              </w:rPr>
            </w:pPr>
            <w:r w:rsidRPr="003622D5">
              <w:rPr>
                <w:rFonts w:ascii="Arial Armenian" w:hAnsi="Arial Armenian" w:cs="Calibri"/>
                <w:i/>
                <w:iCs/>
                <w:sz w:val="16"/>
                <w:szCs w:val="16"/>
              </w:rPr>
              <w:t xml:space="preserve">Ñ³½. ¹ñ. </w:t>
            </w:r>
            <w:r w:rsidRPr="003622D5">
              <w:rPr>
                <w:rFonts w:ascii="Arial" w:hAnsi="Arial" w:cs="Arial"/>
                <w:i/>
                <w:iCs/>
                <w:sz w:val="16"/>
                <w:szCs w:val="16"/>
              </w:rPr>
              <w:t>тыс</w:t>
            </w:r>
            <w:r w:rsidRPr="003622D5">
              <w:rPr>
                <w:rFonts w:ascii="Arial Armenian" w:hAnsi="Arial Armenian" w:cs="Calibri"/>
                <w:i/>
                <w:iCs/>
                <w:sz w:val="16"/>
                <w:szCs w:val="16"/>
              </w:rPr>
              <w:t xml:space="preserve">. </w:t>
            </w:r>
            <w:r w:rsidRPr="003622D5">
              <w:rPr>
                <w:rFonts w:ascii="Arial" w:hAnsi="Arial" w:cs="Arial"/>
                <w:i/>
                <w:iCs/>
                <w:sz w:val="16"/>
                <w:szCs w:val="16"/>
              </w:rPr>
              <w:t>др</w:t>
            </w:r>
            <w:r w:rsidRPr="003622D5">
              <w:rPr>
                <w:rFonts w:ascii="Arial Armenian" w:hAnsi="Arial Armenian" w:cs="Calibri"/>
                <w:i/>
                <w:iCs/>
                <w:sz w:val="16"/>
                <w:szCs w:val="16"/>
              </w:rPr>
              <w:t>.</w:t>
            </w:r>
          </w:p>
        </w:tc>
        <w:tc>
          <w:tcPr>
            <w:tcW w:w="450" w:type="dxa"/>
            <w:tcBorders>
              <w:top w:val="nil"/>
              <w:left w:val="nil"/>
              <w:bottom w:val="single" w:sz="4" w:space="0" w:color="auto"/>
              <w:right w:val="single" w:sz="4" w:space="0" w:color="auto"/>
            </w:tcBorders>
            <w:shd w:val="clear" w:color="auto" w:fill="auto"/>
            <w:noWrap/>
            <w:vAlign w:val="center"/>
            <w:hideMark/>
          </w:tcPr>
          <w:p w14:paraId="31B58724"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630" w:type="dxa"/>
            <w:tcBorders>
              <w:top w:val="nil"/>
              <w:left w:val="nil"/>
              <w:bottom w:val="single" w:sz="4" w:space="0" w:color="auto"/>
              <w:right w:val="single" w:sz="4" w:space="0" w:color="auto"/>
            </w:tcBorders>
            <w:shd w:val="clear" w:color="auto" w:fill="auto"/>
            <w:noWrap/>
            <w:vAlign w:val="center"/>
            <w:hideMark/>
          </w:tcPr>
          <w:p w14:paraId="1C0E511D"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 </w:t>
            </w:r>
          </w:p>
        </w:tc>
        <w:tc>
          <w:tcPr>
            <w:tcW w:w="1170" w:type="dxa"/>
            <w:tcBorders>
              <w:top w:val="nil"/>
              <w:left w:val="nil"/>
              <w:bottom w:val="single" w:sz="4" w:space="0" w:color="auto"/>
              <w:right w:val="single" w:sz="4" w:space="0" w:color="auto"/>
            </w:tcBorders>
            <w:shd w:val="clear" w:color="auto" w:fill="auto"/>
            <w:noWrap/>
            <w:vAlign w:val="center"/>
            <w:hideMark/>
          </w:tcPr>
          <w:p w14:paraId="6C4A81A0" w14:textId="77777777" w:rsidR="00A568CF" w:rsidRPr="003622D5" w:rsidRDefault="00A568CF" w:rsidP="00A568CF">
            <w:pPr>
              <w:jc w:val="center"/>
              <w:rPr>
                <w:rFonts w:ascii="Arial Armenian" w:hAnsi="Arial Armenian" w:cs="Calibri"/>
                <w:b/>
                <w:bCs/>
                <w:i/>
                <w:iCs/>
                <w:sz w:val="16"/>
                <w:szCs w:val="16"/>
              </w:rPr>
            </w:pPr>
            <w:r w:rsidRPr="003622D5">
              <w:rPr>
                <w:rFonts w:ascii="Arial Armenian" w:hAnsi="Arial Armenian" w:cs="Calibri"/>
                <w:b/>
                <w:bCs/>
                <w:i/>
                <w:iCs/>
                <w:sz w:val="16"/>
                <w:szCs w:val="16"/>
              </w:rPr>
              <w:t>4134.6</w:t>
            </w:r>
          </w:p>
        </w:tc>
        <w:tc>
          <w:tcPr>
            <w:tcW w:w="1440" w:type="dxa"/>
            <w:tcBorders>
              <w:top w:val="nil"/>
              <w:left w:val="nil"/>
              <w:bottom w:val="single" w:sz="4" w:space="0" w:color="auto"/>
              <w:right w:val="single" w:sz="4" w:space="0" w:color="auto"/>
            </w:tcBorders>
            <w:shd w:val="clear" w:color="auto" w:fill="auto"/>
            <w:noWrap/>
            <w:vAlign w:val="bottom"/>
            <w:hideMark/>
          </w:tcPr>
          <w:p w14:paraId="015BCAE5" w14:textId="77777777" w:rsidR="00A568CF" w:rsidRPr="003622D5" w:rsidRDefault="00A568CF" w:rsidP="00A568CF">
            <w:pPr>
              <w:rPr>
                <w:rFonts w:ascii="Calibri" w:hAnsi="Calibri" w:cs="Calibri"/>
                <w:color w:val="000000"/>
                <w:sz w:val="16"/>
                <w:szCs w:val="16"/>
              </w:rPr>
            </w:pPr>
            <w:r w:rsidRPr="003622D5">
              <w:rPr>
                <w:rFonts w:ascii="Calibri" w:hAnsi="Calibri" w:cs="Calibri"/>
                <w:color w:val="000000"/>
                <w:sz w:val="16"/>
                <w:szCs w:val="16"/>
              </w:rPr>
              <w:t> </w:t>
            </w:r>
          </w:p>
        </w:tc>
      </w:tr>
    </w:tbl>
    <w:p w14:paraId="33492EEA" w14:textId="77777777" w:rsidR="0085797E" w:rsidRDefault="0085797E" w:rsidP="00F02279">
      <w:pPr>
        <w:rPr>
          <w:rFonts w:ascii="GHEA Grapalat" w:hAnsi="GHEA Grapalat"/>
          <w:i/>
          <w:sz w:val="18"/>
          <w:szCs w:val="18"/>
          <w:lang w:val="hy-AM"/>
        </w:rPr>
      </w:pPr>
    </w:p>
    <w:p w14:paraId="08E30E62" w14:textId="41F98A26" w:rsidR="00F02279" w:rsidRPr="0046416D" w:rsidRDefault="006D1CC4" w:rsidP="00F02279">
      <w:pPr>
        <w:rPr>
          <w:rFonts w:ascii="GHEA Grapalat" w:hAnsi="GHEA Grapalat"/>
          <w:i/>
          <w:sz w:val="18"/>
          <w:szCs w:val="18"/>
          <w:lang w:val="pt-BR"/>
        </w:rPr>
      </w:pPr>
      <w:r>
        <w:rPr>
          <w:rFonts w:ascii="GHEA Grapalat" w:hAnsi="GHEA Grapalat" w:cs="Sylfaen"/>
          <w:sz w:val="18"/>
          <w:szCs w:val="18"/>
          <w:lang w:val="hy-AM"/>
        </w:rPr>
        <w:t xml:space="preserve"> </w:t>
      </w:r>
      <w:r w:rsidR="00F02279" w:rsidRPr="0046416D">
        <w:rPr>
          <w:rFonts w:ascii="GHEA Grapalat" w:hAnsi="GHEA Grapalat" w:cs="Sylfaen"/>
          <w:sz w:val="18"/>
          <w:szCs w:val="18"/>
          <w:lang w:val="af-ZA"/>
        </w:rPr>
        <w:t>Կապալառուն աշխատանքները կատարում է</w:t>
      </w:r>
      <w:r>
        <w:rPr>
          <w:rFonts w:ascii="GHEA Grapalat" w:hAnsi="GHEA Grapalat" w:cs="Sylfaen"/>
          <w:sz w:val="18"/>
          <w:szCs w:val="18"/>
          <w:lang w:val="hy-AM"/>
        </w:rPr>
        <w:t xml:space="preserve"> </w:t>
      </w:r>
      <w:r w:rsidR="000115B5">
        <w:rPr>
          <w:rFonts w:ascii="GHEA Grapalat" w:hAnsi="GHEA Grapalat" w:cs="Sylfaen"/>
          <w:sz w:val="18"/>
          <w:szCs w:val="18"/>
          <w:lang w:val="hy-AM"/>
        </w:rPr>
        <w:t>ք.Հրազդան հասցեում</w:t>
      </w:r>
      <w:r w:rsidR="00F02279" w:rsidRPr="0046416D">
        <w:rPr>
          <w:rFonts w:ascii="GHEA Grapalat" w:hAnsi="GHEA Grapalat" w:cs="Sylfaen"/>
          <w:sz w:val="18"/>
          <w:szCs w:val="18"/>
          <w:lang w:val="af-ZA"/>
        </w:rPr>
        <w:t>:</w:t>
      </w:r>
    </w:p>
    <w:p w14:paraId="09AB720A" w14:textId="77777777" w:rsidR="00F02279" w:rsidRPr="0046416D" w:rsidRDefault="00F02279" w:rsidP="00F02279">
      <w:pPr>
        <w:ind w:firstLine="567"/>
        <w:jc w:val="right"/>
        <w:rPr>
          <w:rFonts w:ascii="GHEA Grapalat" w:hAnsi="GHEA Grapalat"/>
          <w:i/>
          <w:sz w:val="18"/>
          <w:szCs w:val="18"/>
          <w:lang w:val="pt-BR"/>
        </w:rPr>
      </w:pPr>
    </w:p>
    <w:p w14:paraId="11429219" w14:textId="77777777" w:rsidR="00F02279" w:rsidRPr="0046416D" w:rsidRDefault="00F02279" w:rsidP="00F02279">
      <w:pPr>
        <w:ind w:firstLine="567"/>
        <w:jc w:val="right"/>
        <w:rPr>
          <w:rFonts w:ascii="GHEA Grapalat" w:hAnsi="GHEA Grapalat"/>
          <w:i/>
          <w:sz w:val="18"/>
          <w:szCs w:val="18"/>
          <w:lang w:val="pt-BR"/>
        </w:rPr>
      </w:pPr>
    </w:p>
    <w:p w14:paraId="41EB7FDB" w14:textId="77777777" w:rsidR="00F02279" w:rsidRPr="0046416D" w:rsidRDefault="00F02279" w:rsidP="00F02279">
      <w:pPr>
        <w:ind w:firstLine="567"/>
        <w:jc w:val="right"/>
        <w:rPr>
          <w:rFonts w:ascii="GHEA Grapalat" w:hAnsi="GHEA Grapalat"/>
          <w:i/>
          <w:sz w:val="18"/>
          <w:szCs w:val="18"/>
          <w:lang w:val="pt-BR"/>
        </w:rPr>
      </w:pPr>
    </w:p>
    <w:p w14:paraId="0294C5EF" w14:textId="77777777" w:rsidR="00F02279" w:rsidRPr="0046416D" w:rsidRDefault="00F02279" w:rsidP="00F02279">
      <w:pPr>
        <w:ind w:firstLine="567"/>
        <w:jc w:val="right"/>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00984F95" w14:textId="77777777" w:rsidTr="00545BDE">
        <w:trPr>
          <w:jc w:val="center"/>
        </w:trPr>
        <w:tc>
          <w:tcPr>
            <w:tcW w:w="4536" w:type="dxa"/>
          </w:tcPr>
          <w:p w14:paraId="207A1F58"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08112B52" w14:textId="77777777" w:rsidR="00F02279" w:rsidRPr="0046416D" w:rsidRDefault="00F02279" w:rsidP="00545BDE">
            <w:pPr>
              <w:rPr>
                <w:rFonts w:ascii="GHEA Grapalat" w:hAnsi="GHEA Grapalat"/>
                <w:sz w:val="18"/>
                <w:szCs w:val="18"/>
                <w:lang w:val="ru-RU"/>
              </w:rPr>
            </w:pPr>
          </w:p>
          <w:p w14:paraId="15B7A3B0" w14:textId="77777777" w:rsidR="00F02279" w:rsidRPr="0046416D" w:rsidRDefault="00F02279" w:rsidP="00545BDE">
            <w:pPr>
              <w:rPr>
                <w:rFonts w:ascii="GHEA Grapalat" w:hAnsi="GHEA Grapalat"/>
                <w:sz w:val="18"/>
                <w:szCs w:val="18"/>
                <w:lang w:val="ru-RU"/>
              </w:rPr>
            </w:pPr>
          </w:p>
          <w:p w14:paraId="410F419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01536572"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77676D00"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55CD87BF"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48DD7B3C"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73CD8642" w14:textId="77777777" w:rsidR="00F02279" w:rsidRPr="0046416D" w:rsidRDefault="00F02279" w:rsidP="00545BDE">
            <w:pPr>
              <w:jc w:val="center"/>
              <w:rPr>
                <w:rFonts w:ascii="GHEA Grapalat" w:hAnsi="GHEA Grapalat"/>
                <w:sz w:val="18"/>
                <w:szCs w:val="18"/>
                <w:lang w:val="ru-RU"/>
              </w:rPr>
            </w:pPr>
          </w:p>
          <w:p w14:paraId="2EA48D89" w14:textId="77777777" w:rsidR="00F02279" w:rsidRPr="0046416D" w:rsidRDefault="00F02279" w:rsidP="00545BDE">
            <w:pPr>
              <w:jc w:val="center"/>
              <w:rPr>
                <w:rFonts w:ascii="GHEA Grapalat" w:hAnsi="GHEA Grapalat"/>
                <w:sz w:val="18"/>
                <w:szCs w:val="18"/>
                <w:lang w:val="ru-RU"/>
              </w:rPr>
            </w:pPr>
          </w:p>
          <w:p w14:paraId="79D68879"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363E83A4"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174D03D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6E31B4C2" w14:textId="77777777" w:rsidR="00F02279" w:rsidRPr="0046416D" w:rsidRDefault="00F02279" w:rsidP="00F02279">
      <w:pPr>
        <w:ind w:firstLine="567"/>
        <w:jc w:val="right"/>
        <w:rPr>
          <w:rFonts w:ascii="GHEA Grapalat" w:hAnsi="GHEA Grapalat"/>
          <w:i/>
          <w:sz w:val="18"/>
          <w:szCs w:val="18"/>
          <w:lang w:val="pt-BR"/>
        </w:rPr>
      </w:pPr>
    </w:p>
    <w:p w14:paraId="03F06813" w14:textId="77777777" w:rsidR="00F02279" w:rsidRPr="0046416D" w:rsidRDefault="00F02279" w:rsidP="00F02279">
      <w:pPr>
        <w:ind w:firstLine="567"/>
        <w:jc w:val="right"/>
        <w:rPr>
          <w:rFonts w:ascii="GHEA Grapalat" w:hAnsi="GHEA Grapalat"/>
          <w:i/>
          <w:sz w:val="18"/>
          <w:szCs w:val="18"/>
          <w:lang w:val="pt-BR"/>
        </w:rPr>
      </w:pPr>
    </w:p>
    <w:p w14:paraId="38D547A4" w14:textId="77777777" w:rsidR="00F02279" w:rsidRPr="0046416D" w:rsidRDefault="00F02279" w:rsidP="00F02279">
      <w:pPr>
        <w:ind w:firstLine="567"/>
        <w:jc w:val="right"/>
        <w:rPr>
          <w:rFonts w:ascii="GHEA Grapalat" w:hAnsi="GHEA Grapalat"/>
          <w:i/>
          <w:sz w:val="18"/>
          <w:szCs w:val="18"/>
          <w:lang w:val="pt-BR"/>
        </w:rPr>
      </w:pPr>
    </w:p>
    <w:p w14:paraId="692A34E5" w14:textId="77777777" w:rsidR="00F02279" w:rsidRPr="0046416D" w:rsidRDefault="00F02279" w:rsidP="00F02279">
      <w:pPr>
        <w:ind w:firstLine="567"/>
        <w:jc w:val="right"/>
        <w:rPr>
          <w:rFonts w:ascii="GHEA Grapalat" w:hAnsi="GHEA Grapalat"/>
          <w:i/>
          <w:sz w:val="18"/>
          <w:szCs w:val="18"/>
          <w:lang w:val="pt-BR"/>
        </w:rPr>
      </w:pPr>
    </w:p>
    <w:p w14:paraId="133C18A0" w14:textId="77777777" w:rsidR="00F02279" w:rsidRPr="0046416D" w:rsidRDefault="00F02279" w:rsidP="00F02279">
      <w:pPr>
        <w:ind w:firstLine="567"/>
        <w:jc w:val="right"/>
        <w:rPr>
          <w:rFonts w:ascii="GHEA Grapalat" w:hAnsi="GHEA Grapalat"/>
          <w:i/>
          <w:sz w:val="18"/>
          <w:szCs w:val="18"/>
          <w:lang w:val="pt-BR"/>
        </w:rPr>
      </w:pPr>
    </w:p>
    <w:p w14:paraId="03896707" w14:textId="77777777" w:rsidR="00F02279" w:rsidRPr="0046416D" w:rsidRDefault="00F02279" w:rsidP="00F02279">
      <w:pPr>
        <w:ind w:firstLine="567"/>
        <w:jc w:val="right"/>
        <w:rPr>
          <w:rFonts w:ascii="GHEA Grapalat" w:hAnsi="GHEA Grapalat"/>
          <w:i/>
          <w:sz w:val="18"/>
          <w:szCs w:val="18"/>
          <w:lang w:val="pt-BR"/>
        </w:rPr>
      </w:pPr>
    </w:p>
    <w:p w14:paraId="49423429" w14:textId="77777777" w:rsidR="00F02279" w:rsidRPr="0046416D" w:rsidRDefault="00F02279" w:rsidP="00F02279">
      <w:pPr>
        <w:ind w:firstLine="567"/>
        <w:jc w:val="right"/>
        <w:rPr>
          <w:rFonts w:ascii="GHEA Grapalat" w:hAnsi="GHEA Grapalat"/>
          <w:i/>
          <w:sz w:val="18"/>
          <w:szCs w:val="18"/>
          <w:lang w:val="pt-BR"/>
        </w:rPr>
      </w:pPr>
    </w:p>
    <w:p w14:paraId="0BD7E0B7" w14:textId="77777777" w:rsidR="00F02279" w:rsidRPr="0046416D" w:rsidRDefault="00F02279" w:rsidP="00F02279">
      <w:pPr>
        <w:ind w:firstLine="567"/>
        <w:jc w:val="right"/>
        <w:rPr>
          <w:rFonts w:ascii="GHEA Grapalat" w:hAnsi="GHEA Grapalat"/>
          <w:i/>
          <w:sz w:val="18"/>
          <w:szCs w:val="18"/>
          <w:lang w:val="pt-BR"/>
        </w:rPr>
      </w:pPr>
    </w:p>
    <w:p w14:paraId="73D47B75" w14:textId="77777777" w:rsidR="00F02279" w:rsidRDefault="00F02279" w:rsidP="00F02279">
      <w:pPr>
        <w:ind w:firstLine="567"/>
        <w:jc w:val="right"/>
        <w:rPr>
          <w:rFonts w:ascii="GHEA Grapalat" w:hAnsi="GHEA Grapalat"/>
          <w:i/>
          <w:sz w:val="18"/>
          <w:szCs w:val="18"/>
          <w:lang w:val="hy-AM"/>
        </w:rPr>
      </w:pPr>
    </w:p>
    <w:p w14:paraId="1E149379" w14:textId="77777777" w:rsidR="00F1358A" w:rsidRDefault="00F1358A" w:rsidP="00F02279">
      <w:pPr>
        <w:ind w:firstLine="567"/>
        <w:jc w:val="right"/>
        <w:rPr>
          <w:rFonts w:ascii="GHEA Grapalat" w:hAnsi="GHEA Grapalat"/>
          <w:i/>
          <w:sz w:val="18"/>
          <w:szCs w:val="18"/>
          <w:lang w:val="hy-AM"/>
        </w:rPr>
      </w:pPr>
    </w:p>
    <w:p w14:paraId="166A3FE2" w14:textId="77777777" w:rsidR="00F1358A" w:rsidRDefault="00F1358A" w:rsidP="00F02279">
      <w:pPr>
        <w:ind w:firstLine="567"/>
        <w:jc w:val="right"/>
        <w:rPr>
          <w:rFonts w:ascii="GHEA Grapalat" w:hAnsi="GHEA Grapalat"/>
          <w:i/>
          <w:sz w:val="18"/>
          <w:szCs w:val="18"/>
          <w:lang w:val="hy-AM"/>
        </w:rPr>
      </w:pPr>
    </w:p>
    <w:p w14:paraId="05217A0D" w14:textId="77777777" w:rsidR="00F1358A" w:rsidRDefault="00F1358A" w:rsidP="00F02279">
      <w:pPr>
        <w:ind w:firstLine="567"/>
        <w:jc w:val="right"/>
        <w:rPr>
          <w:rFonts w:ascii="GHEA Grapalat" w:hAnsi="GHEA Grapalat"/>
          <w:i/>
          <w:sz w:val="18"/>
          <w:szCs w:val="18"/>
          <w:lang w:val="hy-AM"/>
        </w:rPr>
      </w:pPr>
    </w:p>
    <w:p w14:paraId="7053F9FE" w14:textId="77777777" w:rsidR="00F1358A" w:rsidRDefault="00F1358A" w:rsidP="00F02279">
      <w:pPr>
        <w:ind w:firstLine="567"/>
        <w:jc w:val="right"/>
        <w:rPr>
          <w:rFonts w:ascii="GHEA Grapalat" w:hAnsi="GHEA Grapalat"/>
          <w:i/>
          <w:sz w:val="18"/>
          <w:szCs w:val="18"/>
          <w:lang w:val="hy-AM"/>
        </w:rPr>
      </w:pPr>
    </w:p>
    <w:p w14:paraId="60AA8B18" w14:textId="77777777" w:rsidR="00F1358A" w:rsidRDefault="00F1358A" w:rsidP="00F02279">
      <w:pPr>
        <w:ind w:firstLine="567"/>
        <w:jc w:val="right"/>
        <w:rPr>
          <w:rFonts w:ascii="GHEA Grapalat" w:hAnsi="GHEA Grapalat"/>
          <w:i/>
          <w:sz w:val="18"/>
          <w:szCs w:val="18"/>
          <w:lang w:val="hy-AM"/>
        </w:rPr>
      </w:pPr>
    </w:p>
    <w:p w14:paraId="09A7014C" w14:textId="77777777" w:rsidR="00F1358A" w:rsidRDefault="00F1358A" w:rsidP="00F02279">
      <w:pPr>
        <w:ind w:firstLine="567"/>
        <w:jc w:val="right"/>
        <w:rPr>
          <w:rFonts w:ascii="GHEA Grapalat" w:hAnsi="GHEA Grapalat"/>
          <w:i/>
          <w:sz w:val="18"/>
          <w:szCs w:val="18"/>
          <w:lang w:val="hy-AM"/>
        </w:rPr>
      </w:pPr>
    </w:p>
    <w:p w14:paraId="66E97176" w14:textId="77777777" w:rsidR="00F1358A" w:rsidRDefault="00F1358A" w:rsidP="00F02279">
      <w:pPr>
        <w:ind w:firstLine="567"/>
        <w:jc w:val="right"/>
        <w:rPr>
          <w:rFonts w:ascii="GHEA Grapalat" w:hAnsi="GHEA Grapalat"/>
          <w:i/>
          <w:sz w:val="18"/>
          <w:szCs w:val="18"/>
          <w:lang w:val="hy-AM"/>
        </w:rPr>
      </w:pPr>
    </w:p>
    <w:p w14:paraId="24B2A631" w14:textId="77777777" w:rsidR="00F1358A" w:rsidRDefault="00F1358A" w:rsidP="00F02279">
      <w:pPr>
        <w:ind w:firstLine="567"/>
        <w:jc w:val="right"/>
        <w:rPr>
          <w:rFonts w:ascii="GHEA Grapalat" w:hAnsi="GHEA Grapalat"/>
          <w:i/>
          <w:sz w:val="18"/>
          <w:szCs w:val="18"/>
          <w:lang w:val="hy-AM"/>
        </w:rPr>
      </w:pPr>
    </w:p>
    <w:p w14:paraId="749E75F9" w14:textId="77777777" w:rsidR="00F1358A" w:rsidRDefault="00F1358A" w:rsidP="00F02279">
      <w:pPr>
        <w:ind w:firstLine="567"/>
        <w:jc w:val="right"/>
        <w:rPr>
          <w:rFonts w:ascii="GHEA Grapalat" w:hAnsi="GHEA Grapalat"/>
          <w:i/>
          <w:sz w:val="18"/>
          <w:szCs w:val="18"/>
          <w:lang w:val="hy-AM"/>
        </w:rPr>
      </w:pPr>
    </w:p>
    <w:p w14:paraId="7E20B8EE" w14:textId="77777777" w:rsidR="00F1358A" w:rsidRDefault="00F1358A" w:rsidP="00F02279">
      <w:pPr>
        <w:ind w:firstLine="567"/>
        <w:jc w:val="right"/>
        <w:rPr>
          <w:rFonts w:ascii="GHEA Grapalat" w:hAnsi="GHEA Grapalat"/>
          <w:i/>
          <w:sz w:val="18"/>
          <w:szCs w:val="18"/>
          <w:lang w:val="hy-AM"/>
        </w:rPr>
      </w:pPr>
    </w:p>
    <w:p w14:paraId="48637CD2" w14:textId="77777777" w:rsidR="00F1358A" w:rsidRDefault="00F1358A" w:rsidP="00F02279">
      <w:pPr>
        <w:ind w:firstLine="567"/>
        <w:jc w:val="right"/>
        <w:rPr>
          <w:rFonts w:ascii="GHEA Grapalat" w:hAnsi="GHEA Grapalat"/>
          <w:i/>
          <w:sz w:val="18"/>
          <w:szCs w:val="18"/>
          <w:lang w:val="hy-AM"/>
        </w:rPr>
      </w:pPr>
    </w:p>
    <w:p w14:paraId="2BB84F98" w14:textId="77777777" w:rsidR="00F1358A" w:rsidRPr="00F1358A" w:rsidRDefault="00F1358A" w:rsidP="00F02279">
      <w:pPr>
        <w:ind w:firstLine="567"/>
        <w:jc w:val="right"/>
        <w:rPr>
          <w:rFonts w:ascii="GHEA Grapalat" w:hAnsi="GHEA Grapalat"/>
          <w:i/>
          <w:sz w:val="18"/>
          <w:szCs w:val="18"/>
          <w:lang w:val="hy-AM"/>
        </w:rPr>
      </w:pPr>
    </w:p>
    <w:p w14:paraId="39913370" w14:textId="77777777" w:rsidR="00F02279" w:rsidRDefault="00F02279" w:rsidP="00F02279">
      <w:pPr>
        <w:ind w:firstLine="567"/>
        <w:jc w:val="right"/>
        <w:rPr>
          <w:rFonts w:ascii="GHEA Grapalat" w:hAnsi="GHEA Grapalat"/>
          <w:i/>
          <w:sz w:val="18"/>
          <w:szCs w:val="18"/>
          <w:lang w:val="hy-AM"/>
        </w:rPr>
      </w:pPr>
    </w:p>
    <w:p w14:paraId="34A7BD93" w14:textId="77777777" w:rsidR="00E334F7" w:rsidRDefault="00E334F7" w:rsidP="00F02279">
      <w:pPr>
        <w:ind w:firstLine="567"/>
        <w:jc w:val="right"/>
        <w:rPr>
          <w:rFonts w:ascii="GHEA Grapalat" w:hAnsi="GHEA Grapalat"/>
          <w:i/>
          <w:sz w:val="18"/>
          <w:szCs w:val="18"/>
          <w:lang w:val="hy-AM"/>
        </w:rPr>
      </w:pPr>
    </w:p>
    <w:p w14:paraId="22208D77" w14:textId="77777777" w:rsidR="00E334F7" w:rsidRDefault="00E334F7" w:rsidP="00F02279">
      <w:pPr>
        <w:ind w:firstLine="567"/>
        <w:jc w:val="right"/>
        <w:rPr>
          <w:rFonts w:ascii="GHEA Grapalat" w:hAnsi="GHEA Grapalat"/>
          <w:i/>
          <w:sz w:val="18"/>
          <w:szCs w:val="18"/>
          <w:lang w:val="hy-AM"/>
        </w:rPr>
      </w:pPr>
    </w:p>
    <w:p w14:paraId="55DFD8A2" w14:textId="77777777" w:rsidR="00E334F7" w:rsidRPr="00E334F7" w:rsidRDefault="00E334F7" w:rsidP="00F02279">
      <w:pPr>
        <w:ind w:firstLine="567"/>
        <w:jc w:val="right"/>
        <w:rPr>
          <w:rFonts w:ascii="GHEA Grapalat" w:hAnsi="GHEA Grapalat"/>
          <w:i/>
          <w:sz w:val="18"/>
          <w:szCs w:val="18"/>
          <w:lang w:val="hy-AM"/>
        </w:rPr>
      </w:pPr>
    </w:p>
    <w:p w14:paraId="126F13F3" w14:textId="77777777" w:rsidR="00F02279" w:rsidRPr="00E334F7" w:rsidRDefault="00F02279" w:rsidP="00F02279">
      <w:pPr>
        <w:ind w:firstLine="567"/>
        <w:jc w:val="right"/>
        <w:rPr>
          <w:rFonts w:ascii="GHEA Grapalat" w:hAnsi="GHEA Grapalat" w:cs="Arial"/>
          <w:i/>
          <w:sz w:val="16"/>
          <w:szCs w:val="16"/>
          <w:lang w:val="pt-BR"/>
        </w:rPr>
      </w:pPr>
      <w:r w:rsidRPr="00E334F7">
        <w:rPr>
          <w:rFonts w:ascii="GHEA Grapalat" w:hAnsi="GHEA Grapalat" w:cs="Sylfaen"/>
          <w:i/>
          <w:sz w:val="16"/>
          <w:szCs w:val="16"/>
          <w:lang w:val="pt-BR"/>
        </w:rPr>
        <w:t>Հավելված</w:t>
      </w:r>
      <w:r w:rsidRPr="00E334F7">
        <w:rPr>
          <w:rFonts w:ascii="GHEA Grapalat" w:hAnsi="GHEA Grapalat" w:cs="Arial"/>
          <w:i/>
          <w:sz w:val="16"/>
          <w:szCs w:val="16"/>
          <w:lang w:val="pt-BR"/>
        </w:rPr>
        <w:t xml:space="preserve"> </w:t>
      </w:r>
      <w:r w:rsidRPr="00E334F7">
        <w:rPr>
          <w:rFonts w:ascii="GHEA Grapalat" w:hAnsi="GHEA Grapalat" w:cs="Sylfaen"/>
          <w:i/>
          <w:sz w:val="16"/>
          <w:szCs w:val="16"/>
          <w:lang w:val="pt-BR"/>
        </w:rPr>
        <w:t>թիվ</w:t>
      </w:r>
      <w:r w:rsidRPr="00E334F7">
        <w:rPr>
          <w:rFonts w:ascii="GHEA Grapalat" w:hAnsi="GHEA Grapalat" w:cs="Arial"/>
          <w:i/>
          <w:sz w:val="16"/>
          <w:szCs w:val="16"/>
          <w:lang w:val="pt-BR"/>
        </w:rPr>
        <w:t xml:space="preserve"> 2</w:t>
      </w:r>
    </w:p>
    <w:p w14:paraId="4A5D16F6" w14:textId="0A21A29B" w:rsidR="00F02279" w:rsidRPr="00E334F7" w:rsidRDefault="00E334F7" w:rsidP="00F02279">
      <w:pPr>
        <w:ind w:firstLine="567"/>
        <w:jc w:val="right"/>
        <w:rPr>
          <w:rFonts w:ascii="GHEA Grapalat" w:hAnsi="GHEA Grapalat" w:cs="Arial"/>
          <w:i/>
          <w:sz w:val="16"/>
          <w:szCs w:val="16"/>
          <w:lang w:val="pt-BR"/>
        </w:rPr>
      </w:pPr>
      <w:r>
        <w:rPr>
          <w:rFonts w:ascii="GHEA Grapalat" w:hAnsi="GHEA Grapalat"/>
          <w:i/>
          <w:sz w:val="16"/>
          <w:szCs w:val="16"/>
          <w:lang w:val="pt-BR"/>
        </w:rPr>
        <w:t xml:space="preserve">« </w:t>
      </w:r>
      <w:r>
        <w:rPr>
          <w:rFonts w:ascii="GHEA Grapalat" w:hAnsi="GHEA Grapalat"/>
          <w:i/>
          <w:sz w:val="16"/>
          <w:szCs w:val="16"/>
          <w:lang w:val="hy-AM"/>
        </w:rPr>
        <w:t xml:space="preserve"> </w:t>
      </w:r>
      <w:r w:rsidR="00F02279" w:rsidRPr="00E334F7">
        <w:rPr>
          <w:rFonts w:ascii="GHEA Grapalat" w:hAnsi="GHEA Grapalat"/>
          <w:i/>
          <w:sz w:val="16"/>
          <w:szCs w:val="16"/>
          <w:lang w:val="pt-BR"/>
        </w:rPr>
        <w:t xml:space="preserve"> </w:t>
      </w:r>
      <w:r>
        <w:rPr>
          <w:rFonts w:ascii="GHEA Grapalat" w:hAnsi="GHEA Grapalat"/>
          <w:i/>
          <w:sz w:val="16"/>
          <w:szCs w:val="16"/>
          <w:lang w:val="hy-AM"/>
        </w:rPr>
        <w:t xml:space="preserve"> </w:t>
      </w:r>
      <w:r w:rsidR="00F02279" w:rsidRPr="00E334F7">
        <w:rPr>
          <w:rFonts w:ascii="GHEA Grapalat" w:hAnsi="GHEA Grapalat"/>
          <w:i/>
          <w:sz w:val="16"/>
          <w:szCs w:val="16"/>
          <w:lang w:val="pt-BR"/>
        </w:rPr>
        <w:t>»    20</w:t>
      </w:r>
      <w:r>
        <w:rPr>
          <w:rFonts w:ascii="GHEA Grapalat" w:hAnsi="GHEA Grapalat"/>
          <w:i/>
          <w:sz w:val="16"/>
          <w:szCs w:val="16"/>
          <w:lang w:val="hy-AM"/>
        </w:rPr>
        <w:t>22</w:t>
      </w:r>
      <w:r w:rsidR="00F02279" w:rsidRPr="00E334F7">
        <w:rPr>
          <w:rFonts w:ascii="GHEA Grapalat" w:hAnsi="GHEA Grapalat" w:cs="Sylfaen"/>
          <w:i/>
          <w:sz w:val="16"/>
          <w:szCs w:val="16"/>
          <w:lang w:val="pt-BR"/>
        </w:rPr>
        <w:t>թ</w:t>
      </w:r>
      <w:r w:rsidR="00F02279" w:rsidRPr="00E334F7">
        <w:rPr>
          <w:rFonts w:ascii="GHEA Grapalat" w:hAnsi="GHEA Grapalat" w:cs="Arial"/>
          <w:i/>
          <w:sz w:val="16"/>
          <w:szCs w:val="16"/>
          <w:lang w:val="pt-BR"/>
        </w:rPr>
        <w:t xml:space="preserve">. </w:t>
      </w:r>
      <w:r w:rsidR="00F02279" w:rsidRPr="00E334F7">
        <w:rPr>
          <w:rFonts w:ascii="GHEA Grapalat" w:hAnsi="GHEA Grapalat"/>
          <w:i/>
          <w:sz w:val="16"/>
          <w:szCs w:val="16"/>
          <w:lang w:val="pt-BR"/>
        </w:rPr>
        <w:t xml:space="preserve"> </w:t>
      </w:r>
      <w:r w:rsidR="00F02279" w:rsidRPr="00E334F7">
        <w:rPr>
          <w:rFonts w:ascii="GHEA Grapalat" w:hAnsi="GHEA Grapalat" w:cs="Sylfaen"/>
          <w:i/>
          <w:sz w:val="16"/>
          <w:szCs w:val="16"/>
          <w:lang w:val="pt-BR"/>
        </w:rPr>
        <w:t>կնքված</w:t>
      </w:r>
      <w:r w:rsidR="00F02279" w:rsidRPr="00E334F7">
        <w:rPr>
          <w:rFonts w:ascii="GHEA Grapalat" w:hAnsi="GHEA Grapalat" w:cs="Arial"/>
          <w:i/>
          <w:sz w:val="16"/>
          <w:szCs w:val="16"/>
          <w:lang w:val="pt-BR"/>
        </w:rPr>
        <w:t xml:space="preserve"> </w:t>
      </w:r>
    </w:p>
    <w:p w14:paraId="7046B25B" w14:textId="77777777" w:rsidR="00F02279" w:rsidRPr="00E334F7" w:rsidRDefault="00F02279" w:rsidP="00F02279">
      <w:pPr>
        <w:jc w:val="right"/>
        <w:rPr>
          <w:rFonts w:ascii="GHEA Grapalat" w:hAnsi="GHEA Grapalat" w:cs="Arial"/>
          <w:i/>
          <w:sz w:val="16"/>
          <w:szCs w:val="16"/>
          <w:lang w:val="pt-BR"/>
        </w:rPr>
      </w:pPr>
      <w:r w:rsidRPr="00E334F7">
        <w:rPr>
          <w:rFonts w:ascii="GHEA Grapalat" w:hAnsi="GHEA Grapalat" w:cs="Sylfaen"/>
          <w:i/>
          <w:sz w:val="16"/>
          <w:szCs w:val="16"/>
          <w:lang w:val="pt-BR"/>
        </w:rPr>
        <w:t>ծածկագրով պայմանագրի</w:t>
      </w:r>
    </w:p>
    <w:p w14:paraId="633548D7" w14:textId="77777777" w:rsidR="00F02279" w:rsidRPr="0046416D" w:rsidRDefault="00F02279" w:rsidP="00F02279">
      <w:pPr>
        <w:jc w:val="center"/>
        <w:rPr>
          <w:rFonts w:ascii="GHEA Grapalat" w:hAnsi="GHEA Grapalat" w:cs="Sylfaen"/>
          <w:b/>
          <w:sz w:val="18"/>
          <w:szCs w:val="18"/>
          <w:lang w:val="pt-BR"/>
        </w:rPr>
      </w:pPr>
    </w:p>
    <w:p w14:paraId="0E383CA5" w14:textId="77777777" w:rsidR="00F02279" w:rsidRPr="0046416D" w:rsidRDefault="00F02279" w:rsidP="00F02279">
      <w:pPr>
        <w:jc w:val="center"/>
        <w:rPr>
          <w:rFonts w:ascii="GHEA Grapalat" w:hAnsi="GHEA Grapalat" w:cs="Sylfaen"/>
          <w:b/>
          <w:sz w:val="18"/>
          <w:szCs w:val="18"/>
          <w:lang w:val="pt-BR"/>
        </w:rPr>
      </w:pPr>
    </w:p>
    <w:p w14:paraId="1E7B45EF" w14:textId="77777777" w:rsidR="00F02279" w:rsidRPr="0046416D" w:rsidRDefault="00F02279" w:rsidP="00F02279">
      <w:pPr>
        <w:jc w:val="center"/>
        <w:rPr>
          <w:rFonts w:ascii="GHEA Grapalat" w:hAnsi="GHEA Grapalat"/>
          <w:b/>
          <w:sz w:val="18"/>
          <w:szCs w:val="18"/>
          <w:lang w:val="pt-BR"/>
        </w:rPr>
      </w:pPr>
      <w:r w:rsidRPr="0046416D">
        <w:rPr>
          <w:rFonts w:ascii="GHEA Grapalat" w:hAnsi="GHEA Grapalat" w:cs="Sylfaen"/>
          <w:b/>
          <w:sz w:val="18"/>
          <w:szCs w:val="18"/>
          <w:lang w:val="pt-BR"/>
        </w:rPr>
        <w:t>ՕՐԱՑՈՒՑԱՅԻՆ</w:t>
      </w:r>
      <w:r w:rsidRPr="0046416D">
        <w:rPr>
          <w:rFonts w:ascii="GHEA Grapalat" w:hAnsi="GHEA Grapalat" w:cs="Times Armenian"/>
          <w:b/>
          <w:sz w:val="18"/>
          <w:szCs w:val="18"/>
          <w:lang w:val="pt-BR"/>
        </w:rPr>
        <w:t xml:space="preserve"> </w:t>
      </w:r>
      <w:r w:rsidRPr="0046416D">
        <w:rPr>
          <w:rFonts w:ascii="GHEA Grapalat" w:hAnsi="GHEA Grapalat" w:cs="Sylfaen"/>
          <w:b/>
          <w:sz w:val="18"/>
          <w:szCs w:val="18"/>
          <w:lang w:val="pt-BR"/>
        </w:rPr>
        <w:t>ԳՐԱՖԻԿ</w:t>
      </w:r>
    </w:p>
    <w:p w14:paraId="58B4D1C0" w14:textId="1B50F52A" w:rsidR="00A50A38" w:rsidRPr="00F1358A" w:rsidRDefault="00A50A38" w:rsidP="00A50A38">
      <w:pPr>
        <w:jc w:val="center"/>
        <w:rPr>
          <w:rFonts w:ascii="GHEA Grapalat" w:hAnsi="GHEA Grapalat"/>
          <w:sz w:val="18"/>
          <w:szCs w:val="18"/>
          <w:lang w:val="hy-AM"/>
        </w:rPr>
      </w:pPr>
      <w:r w:rsidRPr="0046416D">
        <w:rPr>
          <w:rFonts w:ascii="GHEA Grapalat" w:hAnsi="GHEA Grapalat"/>
          <w:sz w:val="18"/>
          <w:szCs w:val="18"/>
          <w:lang w:val="pt-BR"/>
        </w:rPr>
        <w:t>«</w:t>
      </w: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p>
    <w:p w14:paraId="7A3699F1" w14:textId="45DB5978" w:rsidR="00F02279" w:rsidRPr="0046416D" w:rsidRDefault="00F02279" w:rsidP="00F02279">
      <w:pPr>
        <w:ind w:firstLine="567"/>
        <w:jc w:val="center"/>
        <w:rPr>
          <w:rFonts w:ascii="GHEA Grapalat" w:hAnsi="GHEA Grapalat"/>
          <w:b/>
          <w:sz w:val="18"/>
          <w:szCs w:val="18"/>
          <w:lang w:val="pt-BR"/>
        </w:rPr>
      </w:pPr>
      <w:r w:rsidRPr="0046416D">
        <w:rPr>
          <w:rFonts w:ascii="GHEA Grapalat" w:hAnsi="GHEA Grapalat" w:cs="Sylfaen"/>
          <w:b/>
          <w:sz w:val="18"/>
          <w:szCs w:val="18"/>
          <w:lang w:val="pt-BR"/>
        </w:rPr>
        <w:t>ԱՇԽԱՏԱՆՔՆԵՐԻ</w:t>
      </w:r>
      <w:r w:rsidRPr="0046416D">
        <w:rPr>
          <w:rFonts w:ascii="GHEA Grapalat" w:hAnsi="GHEA Grapalat" w:cs="Times Armenian"/>
          <w:b/>
          <w:sz w:val="18"/>
          <w:szCs w:val="18"/>
          <w:lang w:val="pt-BR"/>
        </w:rPr>
        <w:t xml:space="preserve"> </w:t>
      </w:r>
      <w:r w:rsidRPr="0046416D">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46416D" w14:paraId="27A2ED7E" w14:textId="77777777" w:rsidTr="00545BDE">
        <w:trPr>
          <w:cantSplit/>
          <w:jc w:val="center"/>
        </w:trPr>
        <w:tc>
          <w:tcPr>
            <w:tcW w:w="540" w:type="dxa"/>
            <w:vMerge w:val="restart"/>
            <w:vAlign w:val="center"/>
          </w:tcPr>
          <w:p w14:paraId="1BBCB4A1"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b/>
                <w:sz w:val="16"/>
                <w:szCs w:val="16"/>
                <w:lang w:val="pt-BR"/>
              </w:rPr>
              <w:t xml:space="preserve">N </w:t>
            </w:r>
            <w:r w:rsidRPr="00F1358A">
              <w:rPr>
                <w:rFonts w:ascii="GHEA Grapalat" w:hAnsi="GHEA Grapalat" w:cs="Sylfaen"/>
                <w:b/>
                <w:sz w:val="16"/>
                <w:szCs w:val="16"/>
                <w:lang w:val="pt-BR"/>
              </w:rPr>
              <w:t>ը</w:t>
            </w:r>
            <w:r w:rsidRPr="00F1358A">
              <w:rPr>
                <w:rFonts w:ascii="GHEA Grapalat" w:hAnsi="GHEA Grapalat" w:cs="Arial"/>
                <w:b/>
                <w:sz w:val="16"/>
                <w:szCs w:val="16"/>
                <w:lang w:val="pt-BR"/>
              </w:rPr>
              <w:t>/</w:t>
            </w:r>
            <w:r w:rsidRPr="00F1358A">
              <w:rPr>
                <w:rFonts w:ascii="GHEA Grapalat" w:hAnsi="GHEA Grapalat" w:cs="Sylfaen"/>
                <w:b/>
                <w:sz w:val="16"/>
                <w:szCs w:val="16"/>
                <w:lang w:val="pt-BR"/>
              </w:rPr>
              <w:t>կ</w:t>
            </w:r>
          </w:p>
        </w:tc>
        <w:tc>
          <w:tcPr>
            <w:tcW w:w="4924" w:type="dxa"/>
            <w:vMerge w:val="restart"/>
            <w:vAlign w:val="center"/>
          </w:tcPr>
          <w:p w14:paraId="316A448E"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Կապալառուի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կողմից</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կատարվելիք</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աշխատանքների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առանձին</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տեսակների</w:t>
            </w:r>
          </w:p>
          <w:p w14:paraId="54D4BAAD"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անվանումներ</w:t>
            </w:r>
          </w:p>
        </w:tc>
        <w:tc>
          <w:tcPr>
            <w:tcW w:w="2970" w:type="dxa"/>
            <w:gridSpan w:val="2"/>
            <w:vAlign w:val="center"/>
          </w:tcPr>
          <w:p w14:paraId="000A5671"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Աշխատանքների</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կատարման</w:t>
            </w:r>
            <w:r w:rsidRPr="00F1358A">
              <w:rPr>
                <w:rFonts w:ascii="GHEA Grapalat" w:hAnsi="GHEA Grapalat" w:cs="Times Armenian"/>
                <w:b/>
                <w:sz w:val="16"/>
                <w:szCs w:val="16"/>
                <w:lang w:val="pt-BR"/>
              </w:rPr>
              <w:t xml:space="preserve"> </w:t>
            </w:r>
            <w:r w:rsidRPr="00F1358A">
              <w:rPr>
                <w:rFonts w:ascii="GHEA Grapalat" w:hAnsi="GHEA Grapalat" w:cs="Sylfaen"/>
                <w:b/>
                <w:sz w:val="16"/>
                <w:szCs w:val="16"/>
                <w:lang w:val="pt-BR"/>
              </w:rPr>
              <w:t>ժամկետը**</w:t>
            </w:r>
          </w:p>
        </w:tc>
      </w:tr>
      <w:tr w:rsidR="00F02279" w:rsidRPr="0046416D" w14:paraId="542731DA" w14:textId="77777777" w:rsidTr="00545BDE">
        <w:trPr>
          <w:cantSplit/>
          <w:trHeight w:val="586"/>
          <w:jc w:val="center"/>
        </w:trPr>
        <w:tc>
          <w:tcPr>
            <w:tcW w:w="540" w:type="dxa"/>
            <w:vMerge/>
            <w:vAlign w:val="center"/>
          </w:tcPr>
          <w:p w14:paraId="307DB658" w14:textId="77777777" w:rsidR="00F02279" w:rsidRPr="00F1358A" w:rsidRDefault="00F02279" w:rsidP="00545BDE">
            <w:pPr>
              <w:jc w:val="both"/>
              <w:rPr>
                <w:rFonts w:ascii="GHEA Grapalat" w:hAnsi="GHEA Grapalat"/>
                <w:b/>
                <w:sz w:val="16"/>
                <w:szCs w:val="16"/>
                <w:lang w:val="pt-BR"/>
              </w:rPr>
            </w:pPr>
          </w:p>
        </w:tc>
        <w:tc>
          <w:tcPr>
            <w:tcW w:w="4924" w:type="dxa"/>
            <w:vMerge/>
          </w:tcPr>
          <w:p w14:paraId="61C91E97" w14:textId="77777777" w:rsidR="00F02279" w:rsidRPr="00F1358A" w:rsidRDefault="00F02279" w:rsidP="00545BDE">
            <w:pPr>
              <w:rPr>
                <w:rFonts w:ascii="GHEA Grapalat" w:hAnsi="GHEA Grapalat"/>
                <w:b/>
                <w:sz w:val="16"/>
                <w:szCs w:val="16"/>
                <w:lang w:val="pt-BR"/>
              </w:rPr>
            </w:pPr>
          </w:p>
        </w:tc>
        <w:tc>
          <w:tcPr>
            <w:tcW w:w="1530" w:type="dxa"/>
            <w:vAlign w:val="center"/>
          </w:tcPr>
          <w:p w14:paraId="7BA771C6"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Սկիզբը</w:t>
            </w:r>
          </w:p>
        </w:tc>
        <w:tc>
          <w:tcPr>
            <w:tcW w:w="1440" w:type="dxa"/>
            <w:vAlign w:val="center"/>
          </w:tcPr>
          <w:p w14:paraId="61C4C0D9" w14:textId="77777777" w:rsidR="00F02279" w:rsidRPr="00F1358A" w:rsidRDefault="00F02279" w:rsidP="00545BDE">
            <w:pPr>
              <w:jc w:val="center"/>
              <w:rPr>
                <w:rFonts w:ascii="GHEA Grapalat" w:hAnsi="GHEA Grapalat"/>
                <w:b/>
                <w:sz w:val="16"/>
                <w:szCs w:val="16"/>
                <w:lang w:val="pt-BR"/>
              </w:rPr>
            </w:pPr>
            <w:r w:rsidRPr="00F1358A">
              <w:rPr>
                <w:rFonts w:ascii="GHEA Grapalat" w:hAnsi="GHEA Grapalat" w:cs="Sylfaen"/>
                <w:b/>
                <w:sz w:val="16"/>
                <w:szCs w:val="16"/>
                <w:lang w:val="pt-BR"/>
              </w:rPr>
              <w:t>Ավարտը</w:t>
            </w:r>
          </w:p>
        </w:tc>
      </w:tr>
      <w:tr w:rsidR="00F02279" w:rsidRPr="0046416D" w14:paraId="598AFC2D" w14:textId="77777777" w:rsidTr="00545BDE">
        <w:trPr>
          <w:trHeight w:val="586"/>
          <w:jc w:val="center"/>
        </w:trPr>
        <w:tc>
          <w:tcPr>
            <w:tcW w:w="540" w:type="dxa"/>
            <w:vAlign w:val="center"/>
          </w:tcPr>
          <w:p w14:paraId="7EB05D0C"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1</w:t>
            </w:r>
          </w:p>
        </w:tc>
        <w:tc>
          <w:tcPr>
            <w:tcW w:w="4924" w:type="dxa"/>
            <w:vAlign w:val="center"/>
          </w:tcPr>
          <w:p w14:paraId="4EEE81EE" w14:textId="4767D678" w:rsidR="00F02279" w:rsidRPr="00F1358A" w:rsidRDefault="00E334F7" w:rsidP="00545BDE">
            <w:pPr>
              <w:rPr>
                <w:rFonts w:ascii="GHEA Grapalat" w:hAnsi="GHEA Grapalat"/>
                <w:sz w:val="18"/>
                <w:szCs w:val="18"/>
                <w:lang w:val="hy-AM"/>
              </w:rPr>
            </w:pPr>
            <w:r w:rsidRPr="00602B7D">
              <w:rPr>
                <w:rFonts w:ascii="GHEA Grapalat" w:hAnsi="GHEA Grapalat"/>
                <w:b/>
                <w:sz w:val="18"/>
                <w:szCs w:val="18"/>
                <w:lang w:val="hy-AM"/>
              </w:rPr>
              <w:t>«Հրազդան համայնքի քաղաքային պանթեոնի մուտքում տեսախցիկների տեղադրման նպատակով էլեկտրահաղորդման գծերի կառուցման»</w:t>
            </w:r>
          </w:p>
        </w:tc>
        <w:tc>
          <w:tcPr>
            <w:tcW w:w="1530" w:type="dxa"/>
            <w:vAlign w:val="center"/>
          </w:tcPr>
          <w:p w14:paraId="2EFB68F2" w14:textId="3A1AA1B5" w:rsidR="00F02279" w:rsidRPr="006E34ED" w:rsidRDefault="00F1358A" w:rsidP="00545BDE">
            <w:pPr>
              <w:jc w:val="center"/>
              <w:rPr>
                <w:rFonts w:ascii="GHEA Grapalat" w:hAnsi="GHEA Grapalat"/>
                <w:b/>
                <w:sz w:val="18"/>
                <w:szCs w:val="18"/>
                <w:lang w:val="hy-AM"/>
              </w:rPr>
            </w:pPr>
            <w:r w:rsidRPr="006E34ED">
              <w:rPr>
                <w:rFonts w:ascii="GHEA Grapalat" w:hAnsi="GHEA Grapalat"/>
                <w:b/>
                <w:sz w:val="18"/>
                <w:szCs w:val="18"/>
                <w:lang w:val="hy-AM"/>
              </w:rPr>
              <w:t>Պայմանագրի կնքման օրվանից մինչև</w:t>
            </w:r>
          </w:p>
        </w:tc>
        <w:tc>
          <w:tcPr>
            <w:tcW w:w="1440" w:type="dxa"/>
            <w:vAlign w:val="center"/>
          </w:tcPr>
          <w:p w14:paraId="7DF5CB73" w14:textId="2ABA6B81" w:rsidR="00F02279" w:rsidRPr="006E34ED" w:rsidRDefault="00F1358A" w:rsidP="00545BDE">
            <w:pPr>
              <w:rPr>
                <w:rFonts w:ascii="GHEA Grapalat" w:hAnsi="GHEA Grapalat"/>
                <w:b/>
                <w:sz w:val="18"/>
                <w:szCs w:val="18"/>
                <w:lang w:val="hy-AM"/>
              </w:rPr>
            </w:pPr>
            <w:r w:rsidRPr="006E34ED">
              <w:rPr>
                <w:rFonts w:ascii="GHEA Grapalat" w:hAnsi="GHEA Grapalat"/>
                <w:b/>
                <w:sz w:val="18"/>
                <w:szCs w:val="18"/>
                <w:lang w:val="hy-AM"/>
              </w:rPr>
              <w:t>Սույն թվականի դեկտեմբերի 24-ը ։</w:t>
            </w:r>
          </w:p>
        </w:tc>
      </w:tr>
      <w:tr w:rsidR="00F02279" w:rsidRPr="0046416D" w14:paraId="63F3A958" w14:textId="77777777" w:rsidTr="00545BDE">
        <w:trPr>
          <w:cantSplit/>
          <w:trHeight w:val="586"/>
          <w:jc w:val="center"/>
        </w:trPr>
        <w:tc>
          <w:tcPr>
            <w:tcW w:w="5464" w:type="dxa"/>
            <w:gridSpan w:val="2"/>
            <w:vAlign w:val="center"/>
          </w:tcPr>
          <w:p w14:paraId="016A8CF3" w14:textId="77777777" w:rsidR="00F02279" w:rsidRPr="0046416D" w:rsidRDefault="00F02279" w:rsidP="00545BDE">
            <w:pPr>
              <w:rPr>
                <w:rFonts w:ascii="GHEA Grapalat" w:hAnsi="GHEA Grapalat"/>
                <w:b/>
                <w:sz w:val="18"/>
                <w:szCs w:val="18"/>
                <w:lang w:val="pt-BR"/>
              </w:rPr>
            </w:pPr>
            <w:r w:rsidRPr="0046416D">
              <w:rPr>
                <w:rFonts w:ascii="GHEA Grapalat" w:hAnsi="GHEA Grapalat" w:cs="Sylfaen"/>
                <w:b/>
                <w:sz w:val="18"/>
                <w:szCs w:val="18"/>
                <w:lang w:val="pt-BR"/>
              </w:rPr>
              <w:t>ԸՆԴԱՄԵՆԸ</w:t>
            </w:r>
          </w:p>
        </w:tc>
        <w:tc>
          <w:tcPr>
            <w:tcW w:w="1530" w:type="dxa"/>
            <w:vAlign w:val="center"/>
          </w:tcPr>
          <w:p w14:paraId="6FADE9B7" w14:textId="77777777" w:rsidR="00F02279" w:rsidRPr="0046416D" w:rsidRDefault="00F02279" w:rsidP="00545BDE">
            <w:pPr>
              <w:jc w:val="center"/>
              <w:rPr>
                <w:rFonts w:ascii="GHEA Grapalat" w:hAnsi="GHEA Grapalat"/>
                <w:b/>
                <w:sz w:val="18"/>
                <w:szCs w:val="18"/>
                <w:lang w:val="pt-BR"/>
              </w:rPr>
            </w:pPr>
          </w:p>
        </w:tc>
        <w:tc>
          <w:tcPr>
            <w:tcW w:w="1440" w:type="dxa"/>
            <w:vAlign w:val="center"/>
          </w:tcPr>
          <w:p w14:paraId="7DEC0E75" w14:textId="77777777" w:rsidR="00F02279" w:rsidRPr="0046416D" w:rsidRDefault="00F02279" w:rsidP="00545BDE">
            <w:pPr>
              <w:jc w:val="center"/>
              <w:rPr>
                <w:rFonts w:ascii="GHEA Grapalat" w:hAnsi="GHEA Grapalat"/>
                <w:b/>
                <w:sz w:val="18"/>
                <w:szCs w:val="18"/>
                <w:lang w:val="pt-BR"/>
              </w:rPr>
            </w:pPr>
          </w:p>
        </w:tc>
      </w:tr>
    </w:tbl>
    <w:p w14:paraId="15B48524" w14:textId="77777777" w:rsidR="00F02279" w:rsidRPr="0046416D" w:rsidRDefault="00F02279" w:rsidP="00F02279">
      <w:pPr>
        <w:keepNext/>
        <w:jc w:val="both"/>
        <w:outlineLvl w:val="3"/>
        <w:rPr>
          <w:rFonts w:ascii="GHEA Grapalat" w:hAnsi="GHEA Grapalat"/>
          <w:i/>
          <w:sz w:val="18"/>
          <w:szCs w:val="18"/>
          <w:lang w:val="pt-BR"/>
        </w:rPr>
      </w:pPr>
    </w:p>
    <w:p w14:paraId="49646655" w14:textId="77777777" w:rsidR="00F02279" w:rsidRPr="0046416D" w:rsidRDefault="00F02279" w:rsidP="00F02279">
      <w:pPr>
        <w:keepNext/>
        <w:jc w:val="both"/>
        <w:outlineLvl w:val="3"/>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5F5EB376" w14:textId="77777777" w:rsidTr="00545BDE">
        <w:trPr>
          <w:jc w:val="center"/>
        </w:trPr>
        <w:tc>
          <w:tcPr>
            <w:tcW w:w="4536" w:type="dxa"/>
          </w:tcPr>
          <w:p w14:paraId="2BB6A3D2"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18B77A12" w14:textId="77777777" w:rsidR="00F02279" w:rsidRPr="0046416D" w:rsidRDefault="00F02279" w:rsidP="00545BDE">
            <w:pPr>
              <w:rPr>
                <w:rFonts w:ascii="GHEA Grapalat" w:hAnsi="GHEA Grapalat"/>
                <w:sz w:val="18"/>
                <w:szCs w:val="18"/>
                <w:lang w:val="ru-RU"/>
              </w:rPr>
            </w:pPr>
          </w:p>
          <w:p w14:paraId="51D2C2A7" w14:textId="77777777" w:rsidR="00F02279" w:rsidRPr="0046416D" w:rsidRDefault="00F02279" w:rsidP="00545BDE">
            <w:pPr>
              <w:rPr>
                <w:rFonts w:ascii="GHEA Grapalat" w:hAnsi="GHEA Grapalat"/>
                <w:sz w:val="18"/>
                <w:szCs w:val="18"/>
                <w:lang w:val="ru-RU"/>
              </w:rPr>
            </w:pPr>
          </w:p>
          <w:p w14:paraId="1D8270C3"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302CB87D"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3EAE7079"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451D9C5C"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1C045D6D"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6E80D691" w14:textId="77777777" w:rsidR="00F02279" w:rsidRPr="0046416D" w:rsidRDefault="00F02279" w:rsidP="00545BDE">
            <w:pPr>
              <w:jc w:val="center"/>
              <w:rPr>
                <w:rFonts w:ascii="GHEA Grapalat" w:hAnsi="GHEA Grapalat"/>
                <w:sz w:val="18"/>
                <w:szCs w:val="18"/>
                <w:lang w:val="ru-RU"/>
              </w:rPr>
            </w:pPr>
          </w:p>
          <w:p w14:paraId="5FB46CD0" w14:textId="77777777" w:rsidR="00F02279" w:rsidRPr="0046416D" w:rsidRDefault="00F02279" w:rsidP="00545BDE">
            <w:pPr>
              <w:jc w:val="center"/>
              <w:rPr>
                <w:rFonts w:ascii="GHEA Grapalat" w:hAnsi="GHEA Grapalat"/>
                <w:sz w:val="18"/>
                <w:szCs w:val="18"/>
                <w:lang w:val="ru-RU"/>
              </w:rPr>
            </w:pPr>
          </w:p>
          <w:p w14:paraId="27BF566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7261B9E0"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2A24C322"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4F1793FA" w14:textId="77777777" w:rsidR="00F02279" w:rsidRPr="0046416D" w:rsidRDefault="00F02279" w:rsidP="00F02279">
      <w:pPr>
        <w:jc w:val="both"/>
        <w:rPr>
          <w:rFonts w:ascii="GHEA Grapalat" w:hAnsi="GHEA Grapalat"/>
          <w:sz w:val="18"/>
          <w:szCs w:val="18"/>
          <w:lang w:val="pt-BR"/>
        </w:rPr>
      </w:pPr>
    </w:p>
    <w:p w14:paraId="5694BD0E" w14:textId="77777777" w:rsidR="00F02279" w:rsidRPr="0046416D" w:rsidRDefault="00F02279" w:rsidP="00F02279">
      <w:pPr>
        <w:tabs>
          <w:tab w:val="left" w:pos="8789"/>
        </w:tabs>
        <w:jc w:val="both"/>
        <w:rPr>
          <w:rFonts w:ascii="GHEA Grapalat" w:hAnsi="GHEA Grapalat"/>
          <w:sz w:val="18"/>
          <w:szCs w:val="18"/>
          <w:lang w:val="pt-BR"/>
        </w:rPr>
      </w:pPr>
    </w:p>
    <w:p w14:paraId="232596C2" w14:textId="77777777" w:rsidR="00F02279" w:rsidRPr="0046416D" w:rsidRDefault="00F02279" w:rsidP="00F02279">
      <w:pPr>
        <w:tabs>
          <w:tab w:val="left" w:pos="1080"/>
        </w:tabs>
        <w:ind w:right="-7" w:firstLine="567"/>
        <w:jc w:val="both"/>
        <w:rPr>
          <w:rFonts w:ascii="GHEA Grapalat" w:hAnsi="GHEA Grapalat"/>
          <w:sz w:val="18"/>
          <w:szCs w:val="18"/>
          <w:lang w:val="pt-BR"/>
        </w:rPr>
      </w:pPr>
    </w:p>
    <w:p w14:paraId="74154DB1" w14:textId="77777777" w:rsidR="00F02279" w:rsidRPr="0046416D" w:rsidRDefault="00F02279" w:rsidP="00F02279">
      <w:pPr>
        <w:rPr>
          <w:rFonts w:ascii="GHEA Grapalat" w:hAnsi="GHEA Grapalat"/>
          <w:sz w:val="18"/>
          <w:szCs w:val="18"/>
          <w:lang w:val="pt-BR"/>
        </w:rPr>
      </w:pPr>
    </w:p>
    <w:p w14:paraId="7052687F" w14:textId="77777777" w:rsidR="00F02279" w:rsidRPr="0046416D" w:rsidRDefault="00F02279" w:rsidP="00F02279">
      <w:pPr>
        <w:rPr>
          <w:rFonts w:ascii="GHEA Grapalat" w:hAnsi="GHEA Grapalat"/>
          <w:sz w:val="18"/>
          <w:szCs w:val="18"/>
          <w:lang w:val="pt-BR"/>
        </w:rPr>
      </w:pPr>
    </w:p>
    <w:p w14:paraId="2A3832BE" w14:textId="77777777" w:rsidR="00F02279" w:rsidRPr="0046416D" w:rsidRDefault="00F02279" w:rsidP="00F02279">
      <w:pPr>
        <w:rPr>
          <w:rFonts w:ascii="GHEA Grapalat" w:hAnsi="GHEA Grapalat"/>
          <w:sz w:val="18"/>
          <w:szCs w:val="18"/>
          <w:lang w:val="pt-BR"/>
        </w:rPr>
      </w:pPr>
    </w:p>
    <w:p w14:paraId="48FF719F" w14:textId="77777777" w:rsidR="00F02279" w:rsidRPr="0046416D" w:rsidRDefault="00F02279" w:rsidP="00F02279">
      <w:pPr>
        <w:ind w:firstLine="567"/>
        <w:jc w:val="right"/>
        <w:rPr>
          <w:rFonts w:ascii="GHEA Grapalat" w:hAnsi="GHEA Grapalat"/>
          <w:i/>
          <w:sz w:val="18"/>
          <w:szCs w:val="18"/>
          <w:lang w:val="pt-BR"/>
        </w:rPr>
      </w:pPr>
      <w:r w:rsidRPr="0046416D">
        <w:rPr>
          <w:rFonts w:ascii="GHEA Grapalat" w:hAnsi="GHEA Grapalat"/>
          <w:i/>
          <w:sz w:val="18"/>
          <w:szCs w:val="18"/>
          <w:lang w:val="pt-BR"/>
        </w:rPr>
        <w:br w:type="page"/>
      </w:r>
    </w:p>
    <w:p w14:paraId="0AB6CF5C"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lastRenderedPageBreak/>
        <w:t>Հավելված N 3</w:t>
      </w:r>
    </w:p>
    <w:p w14:paraId="223DB3CC"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t xml:space="preserve">«         »              20  թ. կնքված </w:t>
      </w:r>
    </w:p>
    <w:p w14:paraId="34275581"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t xml:space="preserve">                      ծածկագրով պայմանագրի</w:t>
      </w:r>
    </w:p>
    <w:p w14:paraId="6407F8C6" w14:textId="77777777" w:rsidR="00F02279" w:rsidRPr="0046416D" w:rsidRDefault="00F02279" w:rsidP="00F02279">
      <w:pPr>
        <w:tabs>
          <w:tab w:val="left" w:pos="9540"/>
        </w:tabs>
        <w:rPr>
          <w:rFonts w:ascii="GHEA Grapalat" w:hAnsi="GHEA Grapalat"/>
          <w:sz w:val="18"/>
          <w:szCs w:val="18"/>
          <w:lang w:val="pt-BR"/>
        </w:rPr>
      </w:pPr>
    </w:p>
    <w:p w14:paraId="20DFA5A3" w14:textId="77777777" w:rsidR="00F02279" w:rsidRPr="0046416D" w:rsidRDefault="00F02279" w:rsidP="00F02279">
      <w:pPr>
        <w:tabs>
          <w:tab w:val="left" w:pos="9540"/>
        </w:tabs>
        <w:rPr>
          <w:rFonts w:ascii="GHEA Grapalat" w:hAnsi="GHEA Grapalat"/>
          <w:sz w:val="18"/>
          <w:szCs w:val="18"/>
          <w:lang w:val="pt-BR"/>
        </w:rPr>
      </w:pPr>
    </w:p>
    <w:p w14:paraId="3EE232A9" w14:textId="759BA257" w:rsidR="00F02279" w:rsidRPr="00A50A38" w:rsidRDefault="00F02279" w:rsidP="00F02279">
      <w:pPr>
        <w:jc w:val="center"/>
        <w:rPr>
          <w:rFonts w:ascii="GHEA Grapalat" w:hAnsi="GHEA Grapalat"/>
          <w:b/>
          <w:sz w:val="18"/>
          <w:szCs w:val="18"/>
        </w:rPr>
      </w:pP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cs="Sylfaen"/>
          <w:b/>
          <w:sz w:val="18"/>
          <w:szCs w:val="18"/>
        </w:rPr>
        <w:softHyphen/>
      </w:r>
      <w:r w:rsidRPr="00A50A38">
        <w:rPr>
          <w:rFonts w:ascii="GHEA Grapalat" w:hAnsi="GHEA Grapalat"/>
          <w:b/>
          <w:sz w:val="18"/>
          <w:szCs w:val="18"/>
        </w:rPr>
        <w:t>ՎՃԱՐՄԱՆ ԺԱՄԱՆԱԿԱՑՈՒՅՑ</w:t>
      </w:r>
    </w:p>
    <w:p w14:paraId="06BE4C13" w14:textId="77777777" w:rsidR="00F02279" w:rsidRPr="0046416D" w:rsidRDefault="00F02279" w:rsidP="00F02279">
      <w:pPr>
        <w:jc w:val="right"/>
        <w:rPr>
          <w:rFonts w:ascii="GHEA Grapalat" w:hAnsi="GHEA Grapalat"/>
          <w:sz w:val="18"/>
          <w:szCs w:val="18"/>
        </w:rPr>
      </w:pPr>
      <w:r w:rsidRPr="00A50A38">
        <w:rPr>
          <w:rFonts w:ascii="GHEA Grapalat" w:hAnsi="GHEA Grapalat"/>
          <w:b/>
          <w:sz w:val="18"/>
          <w:szCs w:val="18"/>
        </w:rPr>
        <w:t xml:space="preserve">                                                                                                                                                                                                            </w:t>
      </w:r>
      <w:r w:rsidRPr="0046416D">
        <w:rPr>
          <w:rFonts w:ascii="GHEA Grapalat" w:hAnsi="GHEA Grapalat" w:cs="Sylfaen"/>
          <w:sz w:val="18"/>
          <w:szCs w:val="18"/>
        </w:rPr>
        <w:t>ՀՀ</w:t>
      </w:r>
      <w:r w:rsidRPr="0046416D">
        <w:rPr>
          <w:rFonts w:ascii="GHEA Grapalat" w:hAnsi="GHEA Grapalat" w:cs="Sylfaen"/>
          <w:sz w:val="18"/>
          <w:szCs w:val="18"/>
          <w:lang w:val="es-ES"/>
        </w:rPr>
        <w:t xml:space="preserve"> </w:t>
      </w:r>
      <w:r w:rsidRPr="0046416D">
        <w:rPr>
          <w:rFonts w:ascii="GHEA Grapalat" w:hAnsi="GHEA Grapalat" w:cs="Sylfaen"/>
          <w:sz w:val="18"/>
          <w:szCs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1196"/>
        <w:gridCol w:w="1862"/>
        <w:gridCol w:w="439"/>
        <w:gridCol w:w="438"/>
        <w:gridCol w:w="438"/>
        <w:gridCol w:w="438"/>
        <w:gridCol w:w="438"/>
        <w:gridCol w:w="438"/>
        <w:gridCol w:w="438"/>
        <w:gridCol w:w="438"/>
        <w:gridCol w:w="438"/>
        <w:gridCol w:w="438"/>
        <w:gridCol w:w="438"/>
        <w:gridCol w:w="519"/>
        <w:gridCol w:w="924"/>
      </w:tblGrid>
      <w:tr w:rsidR="00F02279" w:rsidRPr="0046416D" w14:paraId="3A76B546" w14:textId="77777777" w:rsidTr="0076505D">
        <w:tc>
          <w:tcPr>
            <w:tcW w:w="10644" w:type="dxa"/>
            <w:gridSpan w:val="16"/>
          </w:tcPr>
          <w:p w14:paraId="4D791DBD"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lang w:val="es-ES"/>
              </w:rPr>
              <w:t>Աշխատանքի</w:t>
            </w:r>
          </w:p>
        </w:tc>
      </w:tr>
      <w:tr w:rsidR="00F02279" w:rsidRPr="0046416D" w14:paraId="0AE61309" w14:textId="77777777" w:rsidTr="0076505D">
        <w:tc>
          <w:tcPr>
            <w:tcW w:w="1324" w:type="dxa"/>
            <w:vAlign w:val="center"/>
          </w:tcPr>
          <w:p w14:paraId="7715218F"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հրավերով նախատեսված չափաբաժնի համարը</w:t>
            </w:r>
          </w:p>
        </w:tc>
        <w:tc>
          <w:tcPr>
            <w:tcW w:w="1196" w:type="dxa"/>
            <w:vAlign w:val="center"/>
          </w:tcPr>
          <w:p w14:paraId="00B550B5"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գնումների</w:t>
            </w:r>
            <w:r w:rsidRPr="0046416D">
              <w:rPr>
                <w:rFonts w:ascii="GHEA Grapalat" w:hAnsi="GHEA Grapalat"/>
                <w:sz w:val="18"/>
                <w:szCs w:val="18"/>
                <w:lang w:val="es-ES"/>
              </w:rPr>
              <w:t xml:space="preserve"> </w:t>
            </w:r>
            <w:r w:rsidRPr="0046416D">
              <w:rPr>
                <w:rFonts w:ascii="GHEA Grapalat" w:hAnsi="GHEA Grapalat"/>
                <w:sz w:val="18"/>
                <w:szCs w:val="18"/>
              </w:rPr>
              <w:t>պլանով</w:t>
            </w:r>
            <w:r w:rsidRPr="0046416D">
              <w:rPr>
                <w:rFonts w:ascii="GHEA Grapalat" w:hAnsi="GHEA Grapalat"/>
                <w:sz w:val="18"/>
                <w:szCs w:val="18"/>
                <w:lang w:val="es-ES"/>
              </w:rPr>
              <w:t xml:space="preserve"> </w:t>
            </w:r>
            <w:r w:rsidRPr="0046416D">
              <w:rPr>
                <w:rFonts w:ascii="GHEA Grapalat" w:hAnsi="GHEA Grapalat"/>
                <w:sz w:val="18"/>
                <w:szCs w:val="18"/>
              </w:rPr>
              <w:t>նախատեսված</w:t>
            </w:r>
            <w:r w:rsidRPr="0046416D">
              <w:rPr>
                <w:rFonts w:ascii="GHEA Grapalat" w:hAnsi="GHEA Grapalat"/>
                <w:sz w:val="18"/>
                <w:szCs w:val="18"/>
                <w:lang w:val="es-ES"/>
              </w:rPr>
              <w:t xml:space="preserve"> </w:t>
            </w:r>
            <w:r w:rsidRPr="0046416D">
              <w:rPr>
                <w:rFonts w:ascii="GHEA Grapalat" w:hAnsi="GHEA Grapalat"/>
                <w:sz w:val="18"/>
                <w:szCs w:val="18"/>
              </w:rPr>
              <w:t>միջանցիկ</w:t>
            </w:r>
            <w:r w:rsidRPr="0046416D">
              <w:rPr>
                <w:rFonts w:ascii="GHEA Grapalat" w:hAnsi="GHEA Grapalat"/>
                <w:sz w:val="18"/>
                <w:szCs w:val="18"/>
                <w:lang w:val="es-ES"/>
              </w:rPr>
              <w:t xml:space="preserve"> </w:t>
            </w:r>
            <w:r w:rsidRPr="0046416D">
              <w:rPr>
                <w:rFonts w:ascii="GHEA Grapalat" w:hAnsi="GHEA Grapalat"/>
                <w:sz w:val="18"/>
                <w:szCs w:val="18"/>
              </w:rPr>
              <w:t>ծածկագիրը</w:t>
            </w:r>
            <w:r w:rsidRPr="0046416D">
              <w:rPr>
                <w:rFonts w:ascii="GHEA Grapalat" w:hAnsi="GHEA Grapalat"/>
                <w:sz w:val="18"/>
                <w:szCs w:val="18"/>
                <w:lang w:val="es-ES"/>
              </w:rPr>
              <w:t xml:space="preserve">` </w:t>
            </w:r>
            <w:r w:rsidRPr="0046416D">
              <w:rPr>
                <w:rFonts w:ascii="GHEA Grapalat" w:hAnsi="GHEA Grapalat"/>
                <w:sz w:val="18"/>
                <w:szCs w:val="18"/>
              </w:rPr>
              <w:t>ըստ</w:t>
            </w:r>
            <w:r w:rsidRPr="0046416D">
              <w:rPr>
                <w:rFonts w:ascii="GHEA Grapalat" w:hAnsi="GHEA Grapalat"/>
                <w:sz w:val="18"/>
                <w:szCs w:val="18"/>
                <w:lang w:val="es-ES"/>
              </w:rPr>
              <w:t xml:space="preserve"> </w:t>
            </w:r>
            <w:r w:rsidRPr="0046416D">
              <w:rPr>
                <w:rFonts w:ascii="GHEA Grapalat" w:hAnsi="GHEA Grapalat"/>
                <w:sz w:val="18"/>
                <w:szCs w:val="18"/>
              </w:rPr>
              <w:t>ԳՄԱ</w:t>
            </w:r>
            <w:r w:rsidRPr="0046416D">
              <w:rPr>
                <w:rFonts w:ascii="GHEA Grapalat" w:hAnsi="GHEA Grapalat"/>
                <w:sz w:val="18"/>
                <w:szCs w:val="18"/>
                <w:lang w:val="es-ES"/>
              </w:rPr>
              <w:t xml:space="preserve"> </w:t>
            </w:r>
            <w:r w:rsidRPr="0046416D">
              <w:rPr>
                <w:rFonts w:ascii="GHEA Grapalat" w:hAnsi="GHEA Grapalat"/>
                <w:sz w:val="18"/>
                <w:szCs w:val="18"/>
              </w:rPr>
              <w:t>դասակարգման</w:t>
            </w:r>
            <w:r w:rsidRPr="0046416D">
              <w:rPr>
                <w:rFonts w:ascii="GHEA Grapalat" w:hAnsi="GHEA Grapalat"/>
                <w:sz w:val="18"/>
                <w:szCs w:val="18"/>
                <w:lang w:val="es-ES"/>
              </w:rPr>
              <w:t xml:space="preserve"> (CPV)</w:t>
            </w:r>
          </w:p>
        </w:tc>
        <w:tc>
          <w:tcPr>
            <w:tcW w:w="1862" w:type="dxa"/>
            <w:vAlign w:val="center"/>
          </w:tcPr>
          <w:p w14:paraId="46E5D6A4" w14:textId="77777777" w:rsidR="00F02279" w:rsidRPr="0046416D" w:rsidRDefault="00F02279" w:rsidP="00545BDE">
            <w:pPr>
              <w:jc w:val="center"/>
              <w:rPr>
                <w:rFonts w:ascii="GHEA Grapalat" w:hAnsi="GHEA Grapalat"/>
                <w:sz w:val="18"/>
                <w:szCs w:val="18"/>
                <w:lang w:val="es-ES"/>
              </w:rPr>
            </w:pPr>
            <w:r w:rsidRPr="0046416D">
              <w:rPr>
                <w:rFonts w:ascii="GHEA Grapalat" w:hAnsi="GHEA Grapalat"/>
                <w:sz w:val="18"/>
                <w:szCs w:val="18"/>
              </w:rPr>
              <w:t>անվանումը</w:t>
            </w:r>
          </w:p>
        </w:tc>
        <w:tc>
          <w:tcPr>
            <w:tcW w:w="6262" w:type="dxa"/>
            <w:gridSpan w:val="13"/>
            <w:vAlign w:val="center"/>
          </w:tcPr>
          <w:p w14:paraId="7A6835D5" w14:textId="77777777" w:rsidR="00F02279" w:rsidRPr="0046416D" w:rsidRDefault="00F02279" w:rsidP="00545BDE">
            <w:pPr>
              <w:jc w:val="both"/>
              <w:rPr>
                <w:rFonts w:ascii="GHEA Grapalat" w:hAnsi="GHEA Grapalat"/>
                <w:sz w:val="18"/>
                <w:szCs w:val="18"/>
                <w:lang w:val="es-ES"/>
              </w:rPr>
            </w:pPr>
            <w:r w:rsidRPr="0046416D">
              <w:rPr>
                <w:rFonts w:ascii="GHEA Grapalat" w:hAnsi="GHEA Grapalat"/>
                <w:sz w:val="18"/>
                <w:szCs w:val="18"/>
                <w:lang w:val="es-ES"/>
              </w:rPr>
              <w:t>դիմաց վճարումները նախատեսվում է իրականացնել 20  թ-ին` ըստ ամիսների, այդ թվում**</w:t>
            </w:r>
          </w:p>
        </w:tc>
      </w:tr>
      <w:tr w:rsidR="00F02279" w:rsidRPr="0046416D" w14:paraId="4F3DCC93" w14:textId="77777777" w:rsidTr="0076505D">
        <w:trPr>
          <w:trHeight w:val="1538"/>
        </w:trPr>
        <w:tc>
          <w:tcPr>
            <w:tcW w:w="1324" w:type="dxa"/>
          </w:tcPr>
          <w:p w14:paraId="3774EE0D" w14:textId="77777777" w:rsidR="00F02279" w:rsidRPr="0046416D" w:rsidRDefault="00F02279" w:rsidP="00545BDE">
            <w:pPr>
              <w:jc w:val="center"/>
              <w:rPr>
                <w:rFonts w:ascii="GHEA Grapalat" w:hAnsi="GHEA Grapalat"/>
                <w:sz w:val="18"/>
                <w:szCs w:val="18"/>
                <w:lang w:val="es-ES"/>
              </w:rPr>
            </w:pPr>
          </w:p>
        </w:tc>
        <w:tc>
          <w:tcPr>
            <w:tcW w:w="1196" w:type="dxa"/>
          </w:tcPr>
          <w:p w14:paraId="1BDD41E4" w14:textId="77777777" w:rsidR="00F02279" w:rsidRPr="0046416D" w:rsidRDefault="00F02279" w:rsidP="00545BDE">
            <w:pPr>
              <w:jc w:val="center"/>
              <w:rPr>
                <w:rFonts w:ascii="GHEA Grapalat" w:hAnsi="GHEA Grapalat"/>
                <w:sz w:val="18"/>
                <w:szCs w:val="18"/>
                <w:lang w:val="es-ES"/>
              </w:rPr>
            </w:pPr>
          </w:p>
        </w:tc>
        <w:tc>
          <w:tcPr>
            <w:tcW w:w="1862" w:type="dxa"/>
          </w:tcPr>
          <w:p w14:paraId="12358127" w14:textId="77777777" w:rsidR="00F02279" w:rsidRPr="0046416D" w:rsidRDefault="00F02279" w:rsidP="00545BDE">
            <w:pPr>
              <w:jc w:val="center"/>
              <w:rPr>
                <w:rFonts w:ascii="GHEA Grapalat" w:hAnsi="GHEA Grapalat"/>
                <w:sz w:val="18"/>
                <w:szCs w:val="18"/>
                <w:lang w:val="es-ES"/>
              </w:rPr>
            </w:pPr>
          </w:p>
        </w:tc>
        <w:tc>
          <w:tcPr>
            <w:tcW w:w="439" w:type="dxa"/>
            <w:textDirection w:val="btLr"/>
            <w:vAlign w:val="center"/>
          </w:tcPr>
          <w:p w14:paraId="29A866EC"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հունվար</w:t>
            </w:r>
          </w:p>
        </w:tc>
        <w:tc>
          <w:tcPr>
            <w:tcW w:w="438" w:type="dxa"/>
            <w:textDirection w:val="btLr"/>
            <w:vAlign w:val="center"/>
          </w:tcPr>
          <w:p w14:paraId="3C813697" w14:textId="77777777" w:rsidR="00F02279" w:rsidRPr="0046416D" w:rsidRDefault="00F02279" w:rsidP="00545BDE">
            <w:pPr>
              <w:ind w:left="113" w:right="-7"/>
              <w:jc w:val="center"/>
              <w:rPr>
                <w:rFonts w:ascii="GHEA Grapalat" w:hAnsi="GHEA Grapalat" w:cs="Sylfaen"/>
                <w:sz w:val="18"/>
                <w:szCs w:val="18"/>
                <w:lang w:val="pt-BR"/>
              </w:rPr>
            </w:pPr>
            <w:r w:rsidRPr="0046416D">
              <w:rPr>
                <w:rFonts w:ascii="GHEA Grapalat" w:hAnsi="GHEA Grapalat" w:cs="Sylfaen"/>
                <w:sz w:val="18"/>
                <w:szCs w:val="18"/>
                <w:lang w:val="pt-BR"/>
              </w:rPr>
              <w:t>փետրվար</w:t>
            </w:r>
          </w:p>
        </w:tc>
        <w:tc>
          <w:tcPr>
            <w:tcW w:w="438" w:type="dxa"/>
            <w:textDirection w:val="btLr"/>
            <w:vAlign w:val="center"/>
          </w:tcPr>
          <w:p w14:paraId="441803F0"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մարտ</w:t>
            </w:r>
          </w:p>
        </w:tc>
        <w:tc>
          <w:tcPr>
            <w:tcW w:w="438" w:type="dxa"/>
            <w:textDirection w:val="btLr"/>
            <w:vAlign w:val="center"/>
          </w:tcPr>
          <w:p w14:paraId="685BFA28" w14:textId="77777777" w:rsidR="00F02279" w:rsidRPr="0046416D" w:rsidRDefault="00F02279" w:rsidP="00545BDE">
            <w:pPr>
              <w:ind w:left="113" w:right="-7"/>
              <w:jc w:val="center"/>
              <w:rPr>
                <w:rFonts w:ascii="GHEA Grapalat" w:hAnsi="GHEA Grapalat" w:cs="Sylfaen"/>
                <w:sz w:val="18"/>
                <w:szCs w:val="18"/>
                <w:lang w:val="pt-BR"/>
              </w:rPr>
            </w:pPr>
            <w:r w:rsidRPr="0046416D">
              <w:rPr>
                <w:rFonts w:ascii="GHEA Grapalat" w:hAnsi="GHEA Grapalat" w:cs="Sylfaen"/>
                <w:sz w:val="18"/>
                <w:szCs w:val="18"/>
                <w:lang w:val="pt-BR"/>
              </w:rPr>
              <w:t>ապրիլ</w:t>
            </w:r>
          </w:p>
        </w:tc>
        <w:tc>
          <w:tcPr>
            <w:tcW w:w="438" w:type="dxa"/>
            <w:textDirection w:val="btLr"/>
            <w:vAlign w:val="center"/>
          </w:tcPr>
          <w:p w14:paraId="2B98C6EB"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մայիս</w:t>
            </w:r>
          </w:p>
        </w:tc>
        <w:tc>
          <w:tcPr>
            <w:tcW w:w="438" w:type="dxa"/>
            <w:textDirection w:val="btLr"/>
            <w:vAlign w:val="center"/>
          </w:tcPr>
          <w:p w14:paraId="1F13FEEA"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հունիս</w:t>
            </w:r>
          </w:p>
        </w:tc>
        <w:tc>
          <w:tcPr>
            <w:tcW w:w="438" w:type="dxa"/>
            <w:textDirection w:val="btLr"/>
            <w:vAlign w:val="center"/>
          </w:tcPr>
          <w:p w14:paraId="5D270CCE"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հուլիս</w:t>
            </w:r>
            <w:r w:rsidRPr="0046416D">
              <w:rPr>
                <w:rFonts w:ascii="GHEA Grapalat" w:hAnsi="GHEA Grapalat" w:cs="Times Armenian"/>
                <w:sz w:val="18"/>
                <w:szCs w:val="18"/>
                <w:lang w:val="pt-BR"/>
              </w:rPr>
              <w:t xml:space="preserve"> </w:t>
            </w:r>
          </w:p>
        </w:tc>
        <w:tc>
          <w:tcPr>
            <w:tcW w:w="438" w:type="dxa"/>
            <w:textDirection w:val="btLr"/>
            <w:vAlign w:val="center"/>
          </w:tcPr>
          <w:p w14:paraId="3E2324B6"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օգոստոս</w:t>
            </w:r>
          </w:p>
        </w:tc>
        <w:tc>
          <w:tcPr>
            <w:tcW w:w="438" w:type="dxa"/>
            <w:textDirection w:val="btLr"/>
            <w:vAlign w:val="center"/>
          </w:tcPr>
          <w:p w14:paraId="654426D8"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սեպտեմբեր</w:t>
            </w:r>
            <w:r w:rsidRPr="0046416D">
              <w:rPr>
                <w:rFonts w:ascii="GHEA Grapalat" w:hAnsi="GHEA Grapalat" w:cs="Times Armenian"/>
                <w:sz w:val="18"/>
                <w:szCs w:val="18"/>
                <w:lang w:val="pt-BR"/>
              </w:rPr>
              <w:t xml:space="preserve"> </w:t>
            </w:r>
          </w:p>
        </w:tc>
        <w:tc>
          <w:tcPr>
            <w:tcW w:w="438" w:type="dxa"/>
            <w:textDirection w:val="btLr"/>
            <w:vAlign w:val="center"/>
          </w:tcPr>
          <w:p w14:paraId="02930650"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հոկտեմբեր</w:t>
            </w:r>
          </w:p>
        </w:tc>
        <w:tc>
          <w:tcPr>
            <w:tcW w:w="438" w:type="dxa"/>
            <w:textDirection w:val="btLr"/>
            <w:vAlign w:val="center"/>
          </w:tcPr>
          <w:p w14:paraId="5D65D65F"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sz w:val="18"/>
                <w:szCs w:val="18"/>
              </w:rPr>
              <w:t xml:space="preserve"> </w:t>
            </w:r>
            <w:r w:rsidRPr="0046416D">
              <w:rPr>
                <w:rFonts w:ascii="GHEA Grapalat" w:hAnsi="GHEA Grapalat" w:cs="Sylfaen"/>
                <w:sz w:val="18"/>
                <w:szCs w:val="18"/>
                <w:lang w:val="pt-BR"/>
              </w:rPr>
              <w:t>նոյեմբեր</w:t>
            </w:r>
          </w:p>
        </w:tc>
        <w:tc>
          <w:tcPr>
            <w:tcW w:w="519" w:type="dxa"/>
            <w:textDirection w:val="btLr"/>
            <w:vAlign w:val="center"/>
          </w:tcPr>
          <w:p w14:paraId="26DDD3E8" w14:textId="77777777" w:rsidR="00F02279" w:rsidRPr="0046416D" w:rsidRDefault="00F02279" w:rsidP="00545BDE">
            <w:pPr>
              <w:ind w:left="113" w:right="-7"/>
              <w:jc w:val="center"/>
              <w:rPr>
                <w:rFonts w:ascii="GHEA Grapalat" w:hAnsi="GHEA Grapalat"/>
                <w:sz w:val="18"/>
                <w:szCs w:val="18"/>
                <w:lang w:val="pt-BR"/>
              </w:rPr>
            </w:pPr>
            <w:r w:rsidRPr="0046416D">
              <w:rPr>
                <w:rFonts w:ascii="GHEA Grapalat" w:hAnsi="GHEA Grapalat" w:cs="Sylfaen"/>
                <w:sz w:val="18"/>
                <w:szCs w:val="18"/>
                <w:lang w:val="pt-BR"/>
              </w:rPr>
              <w:t>դեկտեմբեր</w:t>
            </w:r>
          </w:p>
        </w:tc>
        <w:tc>
          <w:tcPr>
            <w:tcW w:w="924" w:type="dxa"/>
            <w:vAlign w:val="center"/>
          </w:tcPr>
          <w:p w14:paraId="27172A26" w14:textId="77777777" w:rsidR="00F02279" w:rsidRPr="0046416D" w:rsidRDefault="00F02279" w:rsidP="00545BDE">
            <w:pPr>
              <w:ind w:right="-1"/>
              <w:jc w:val="center"/>
              <w:rPr>
                <w:rFonts w:ascii="GHEA Grapalat" w:hAnsi="GHEA Grapalat"/>
                <w:sz w:val="18"/>
                <w:szCs w:val="18"/>
                <w:lang w:val="pt-BR"/>
              </w:rPr>
            </w:pPr>
            <w:r w:rsidRPr="0046416D">
              <w:rPr>
                <w:rFonts w:ascii="GHEA Grapalat" w:hAnsi="GHEA Grapalat" w:cs="Sylfaen"/>
                <w:sz w:val="18"/>
                <w:szCs w:val="18"/>
                <w:lang w:val="pt-BR"/>
              </w:rPr>
              <w:t>Ընդամենը</w:t>
            </w:r>
          </w:p>
          <w:p w14:paraId="3EB8B67E" w14:textId="77777777" w:rsidR="00F02279" w:rsidRPr="0046416D" w:rsidRDefault="00F02279" w:rsidP="00545BDE">
            <w:pPr>
              <w:jc w:val="center"/>
              <w:rPr>
                <w:rFonts w:ascii="GHEA Grapalat" w:hAnsi="GHEA Grapalat"/>
                <w:sz w:val="18"/>
                <w:szCs w:val="18"/>
                <w:lang w:val="es-ES"/>
              </w:rPr>
            </w:pPr>
          </w:p>
        </w:tc>
      </w:tr>
      <w:tr w:rsidR="00F02279" w:rsidRPr="0046416D" w14:paraId="3977B0D2" w14:textId="77777777" w:rsidTr="0076505D">
        <w:trPr>
          <w:trHeight w:val="1538"/>
        </w:trPr>
        <w:tc>
          <w:tcPr>
            <w:tcW w:w="1324" w:type="dxa"/>
          </w:tcPr>
          <w:p w14:paraId="10DE0437" w14:textId="6C619257" w:rsidR="00F02279" w:rsidRPr="0076505D" w:rsidRDefault="00E334F7" w:rsidP="00545BDE">
            <w:pPr>
              <w:jc w:val="center"/>
              <w:rPr>
                <w:rFonts w:ascii="GHEA Grapalat" w:hAnsi="GHEA Grapalat"/>
                <w:b/>
                <w:sz w:val="16"/>
                <w:szCs w:val="16"/>
                <w:lang w:val="hy-AM"/>
              </w:rPr>
            </w:pPr>
            <w:r w:rsidRPr="0076505D">
              <w:rPr>
                <w:rFonts w:ascii="GHEA Grapalat" w:hAnsi="GHEA Grapalat"/>
                <w:b/>
                <w:sz w:val="16"/>
                <w:szCs w:val="16"/>
                <w:lang w:val="hy-AM"/>
              </w:rPr>
              <w:t>1</w:t>
            </w:r>
          </w:p>
        </w:tc>
        <w:tc>
          <w:tcPr>
            <w:tcW w:w="1196" w:type="dxa"/>
          </w:tcPr>
          <w:p w14:paraId="3054592B" w14:textId="302D00FB" w:rsidR="00F02279" w:rsidRPr="0076505D" w:rsidRDefault="0076505D" w:rsidP="00545BDE">
            <w:pPr>
              <w:jc w:val="center"/>
              <w:rPr>
                <w:rFonts w:ascii="GHEA Grapalat" w:hAnsi="GHEA Grapalat"/>
                <w:b/>
                <w:sz w:val="16"/>
                <w:szCs w:val="16"/>
                <w:lang w:val="es-ES"/>
              </w:rPr>
            </w:pPr>
            <w:r w:rsidRPr="0076505D">
              <w:rPr>
                <w:rFonts w:ascii="GHEA Grapalat" w:hAnsi="GHEA Grapalat"/>
                <w:b/>
                <w:sz w:val="16"/>
                <w:szCs w:val="16"/>
                <w:lang w:val="es-ES"/>
              </w:rPr>
              <w:t>45231120</w:t>
            </w:r>
          </w:p>
        </w:tc>
        <w:tc>
          <w:tcPr>
            <w:tcW w:w="1862" w:type="dxa"/>
          </w:tcPr>
          <w:p w14:paraId="2EEDA063" w14:textId="6EAFE142" w:rsidR="00F02279" w:rsidRPr="0076505D" w:rsidRDefault="00E334F7" w:rsidP="00545BDE">
            <w:pPr>
              <w:jc w:val="center"/>
              <w:rPr>
                <w:rFonts w:ascii="GHEA Grapalat" w:hAnsi="GHEA Grapalat"/>
                <w:sz w:val="16"/>
                <w:szCs w:val="16"/>
                <w:lang w:val="es-ES"/>
              </w:rPr>
            </w:pPr>
            <w:r w:rsidRPr="0076505D">
              <w:rPr>
                <w:rFonts w:ascii="GHEA Grapalat" w:hAnsi="GHEA Grapalat"/>
                <w:b/>
                <w:sz w:val="16"/>
                <w:szCs w:val="16"/>
                <w:lang w:val="hy-AM"/>
              </w:rPr>
              <w:t>«Հրազդան համայնքի քաղաքային պանթեոնի մուտքում տեսախցիկների տեղադրման նպատակով էլեկտրահաղորդման գծերի կառուցման»</w:t>
            </w:r>
          </w:p>
        </w:tc>
        <w:tc>
          <w:tcPr>
            <w:tcW w:w="439" w:type="dxa"/>
          </w:tcPr>
          <w:p w14:paraId="6D2EC0AA" w14:textId="77777777" w:rsidR="00F02279" w:rsidRPr="0046416D" w:rsidRDefault="00F02279" w:rsidP="00545BDE">
            <w:pPr>
              <w:jc w:val="center"/>
              <w:rPr>
                <w:rFonts w:ascii="GHEA Grapalat" w:hAnsi="GHEA Grapalat"/>
                <w:sz w:val="18"/>
                <w:szCs w:val="18"/>
                <w:lang w:val="pt-BR"/>
              </w:rPr>
            </w:pPr>
          </w:p>
          <w:p w14:paraId="35A23DA2" w14:textId="77777777" w:rsidR="00F02279" w:rsidRPr="0046416D" w:rsidRDefault="00F02279" w:rsidP="00545BDE">
            <w:pPr>
              <w:jc w:val="center"/>
              <w:rPr>
                <w:rFonts w:ascii="GHEA Grapalat" w:hAnsi="GHEA Grapalat"/>
                <w:sz w:val="18"/>
                <w:szCs w:val="18"/>
                <w:lang w:val="pt-BR"/>
              </w:rPr>
            </w:pPr>
          </w:p>
          <w:p w14:paraId="2C233DB4"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 %</w:t>
            </w:r>
          </w:p>
        </w:tc>
        <w:tc>
          <w:tcPr>
            <w:tcW w:w="438" w:type="dxa"/>
          </w:tcPr>
          <w:p w14:paraId="5F02F1AA" w14:textId="77777777" w:rsidR="00F02279" w:rsidRPr="0046416D" w:rsidRDefault="00F02279" w:rsidP="00545BDE">
            <w:pPr>
              <w:jc w:val="center"/>
              <w:rPr>
                <w:rFonts w:ascii="GHEA Grapalat" w:hAnsi="GHEA Grapalat"/>
                <w:sz w:val="18"/>
                <w:szCs w:val="18"/>
                <w:lang w:val="pt-BR"/>
              </w:rPr>
            </w:pPr>
          </w:p>
          <w:p w14:paraId="0EFDE758" w14:textId="77777777" w:rsidR="00F02279" w:rsidRPr="0046416D" w:rsidRDefault="00F02279" w:rsidP="00545BDE">
            <w:pPr>
              <w:jc w:val="center"/>
              <w:rPr>
                <w:rFonts w:ascii="GHEA Grapalat" w:hAnsi="GHEA Grapalat"/>
                <w:sz w:val="18"/>
                <w:szCs w:val="18"/>
                <w:lang w:val="pt-BR"/>
              </w:rPr>
            </w:pPr>
          </w:p>
          <w:p w14:paraId="3DA0D39D" w14:textId="77777777" w:rsidR="00F02279" w:rsidRPr="0046416D" w:rsidRDefault="00F02279" w:rsidP="00545BDE">
            <w:pPr>
              <w:jc w:val="center"/>
              <w:rPr>
                <w:rFonts w:ascii="GHEA Grapalat" w:hAnsi="GHEA Grapalat"/>
                <w:sz w:val="18"/>
                <w:szCs w:val="18"/>
                <w:lang w:val="pt-BR"/>
              </w:rPr>
            </w:pPr>
            <w:r w:rsidRPr="0046416D">
              <w:rPr>
                <w:rFonts w:ascii="GHEA Grapalat" w:hAnsi="GHEA Grapalat"/>
                <w:sz w:val="18"/>
                <w:szCs w:val="18"/>
                <w:lang w:val="pt-BR"/>
              </w:rPr>
              <w:t>... %</w:t>
            </w:r>
          </w:p>
        </w:tc>
        <w:tc>
          <w:tcPr>
            <w:tcW w:w="438" w:type="dxa"/>
          </w:tcPr>
          <w:p w14:paraId="5DE31429" w14:textId="77777777" w:rsidR="00F02279" w:rsidRPr="0046416D" w:rsidRDefault="00F02279" w:rsidP="00545BDE">
            <w:pPr>
              <w:jc w:val="center"/>
              <w:rPr>
                <w:rFonts w:ascii="GHEA Grapalat" w:hAnsi="GHEA Grapalat"/>
                <w:sz w:val="18"/>
                <w:szCs w:val="18"/>
                <w:lang w:val="pt-BR"/>
              </w:rPr>
            </w:pPr>
          </w:p>
          <w:p w14:paraId="6B8958D6" w14:textId="77777777" w:rsidR="00F02279" w:rsidRPr="0046416D" w:rsidRDefault="00F02279" w:rsidP="00545BDE">
            <w:pPr>
              <w:jc w:val="center"/>
              <w:rPr>
                <w:rFonts w:ascii="GHEA Grapalat" w:hAnsi="GHEA Grapalat"/>
                <w:sz w:val="18"/>
                <w:szCs w:val="18"/>
                <w:lang w:val="pt-BR"/>
              </w:rPr>
            </w:pPr>
          </w:p>
          <w:p w14:paraId="0F21F1D2"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2446C44E" w14:textId="77777777" w:rsidR="00F02279" w:rsidRPr="0046416D" w:rsidRDefault="00F02279" w:rsidP="00545BDE">
            <w:pPr>
              <w:jc w:val="center"/>
              <w:rPr>
                <w:rFonts w:ascii="GHEA Grapalat" w:hAnsi="GHEA Grapalat"/>
                <w:sz w:val="18"/>
                <w:szCs w:val="18"/>
                <w:lang w:val="pt-BR"/>
              </w:rPr>
            </w:pPr>
          </w:p>
          <w:p w14:paraId="49E5B4F5" w14:textId="77777777" w:rsidR="00F02279" w:rsidRPr="0046416D" w:rsidRDefault="00F02279" w:rsidP="00545BDE">
            <w:pPr>
              <w:jc w:val="center"/>
              <w:rPr>
                <w:rFonts w:ascii="GHEA Grapalat" w:hAnsi="GHEA Grapalat"/>
                <w:sz w:val="18"/>
                <w:szCs w:val="18"/>
                <w:lang w:val="pt-BR"/>
              </w:rPr>
            </w:pPr>
          </w:p>
          <w:p w14:paraId="0C5C05EE"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415C36A8" w14:textId="77777777" w:rsidR="00F02279" w:rsidRPr="0046416D" w:rsidRDefault="00F02279" w:rsidP="00545BDE">
            <w:pPr>
              <w:jc w:val="center"/>
              <w:rPr>
                <w:rFonts w:ascii="GHEA Grapalat" w:hAnsi="GHEA Grapalat"/>
                <w:sz w:val="18"/>
                <w:szCs w:val="18"/>
                <w:lang w:val="pt-BR"/>
              </w:rPr>
            </w:pPr>
          </w:p>
          <w:p w14:paraId="09A9918B" w14:textId="77777777" w:rsidR="00F02279" w:rsidRPr="0046416D" w:rsidRDefault="00F02279" w:rsidP="00545BDE">
            <w:pPr>
              <w:jc w:val="center"/>
              <w:rPr>
                <w:rFonts w:ascii="GHEA Grapalat" w:hAnsi="GHEA Grapalat"/>
                <w:sz w:val="18"/>
                <w:szCs w:val="18"/>
                <w:lang w:val="pt-BR"/>
              </w:rPr>
            </w:pPr>
          </w:p>
          <w:p w14:paraId="4941320D"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6529EB2C" w14:textId="77777777" w:rsidR="00F02279" w:rsidRPr="0046416D" w:rsidRDefault="00F02279" w:rsidP="00545BDE">
            <w:pPr>
              <w:jc w:val="center"/>
              <w:rPr>
                <w:rFonts w:ascii="GHEA Grapalat" w:hAnsi="GHEA Grapalat"/>
                <w:sz w:val="18"/>
                <w:szCs w:val="18"/>
                <w:lang w:val="pt-BR"/>
              </w:rPr>
            </w:pPr>
          </w:p>
          <w:p w14:paraId="142FD7A5" w14:textId="77777777" w:rsidR="00F02279" w:rsidRPr="0046416D" w:rsidRDefault="00F02279" w:rsidP="00545BDE">
            <w:pPr>
              <w:jc w:val="center"/>
              <w:rPr>
                <w:rFonts w:ascii="GHEA Grapalat" w:hAnsi="GHEA Grapalat"/>
                <w:sz w:val="18"/>
                <w:szCs w:val="18"/>
                <w:lang w:val="pt-BR"/>
              </w:rPr>
            </w:pPr>
          </w:p>
          <w:p w14:paraId="0A70948F"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1BFFED98" w14:textId="77777777" w:rsidR="00F02279" w:rsidRPr="0046416D" w:rsidRDefault="00F02279" w:rsidP="00545BDE">
            <w:pPr>
              <w:jc w:val="center"/>
              <w:rPr>
                <w:rFonts w:ascii="GHEA Grapalat" w:hAnsi="GHEA Grapalat"/>
                <w:sz w:val="18"/>
                <w:szCs w:val="18"/>
                <w:lang w:val="pt-BR"/>
              </w:rPr>
            </w:pPr>
          </w:p>
          <w:p w14:paraId="444AAA2C" w14:textId="77777777" w:rsidR="00F02279" w:rsidRPr="0046416D" w:rsidRDefault="00F02279" w:rsidP="00545BDE">
            <w:pPr>
              <w:jc w:val="center"/>
              <w:rPr>
                <w:rFonts w:ascii="GHEA Grapalat" w:hAnsi="GHEA Grapalat"/>
                <w:sz w:val="18"/>
                <w:szCs w:val="18"/>
                <w:lang w:val="pt-BR"/>
              </w:rPr>
            </w:pPr>
          </w:p>
          <w:p w14:paraId="7F6F3E89"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69BF04D4" w14:textId="77777777" w:rsidR="00F02279" w:rsidRPr="0046416D" w:rsidRDefault="00F02279" w:rsidP="00545BDE">
            <w:pPr>
              <w:jc w:val="center"/>
              <w:rPr>
                <w:rFonts w:ascii="GHEA Grapalat" w:hAnsi="GHEA Grapalat"/>
                <w:sz w:val="18"/>
                <w:szCs w:val="18"/>
                <w:lang w:val="pt-BR"/>
              </w:rPr>
            </w:pPr>
          </w:p>
          <w:p w14:paraId="60292AFB" w14:textId="77777777" w:rsidR="00F02279" w:rsidRPr="0046416D" w:rsidRDefault="00F02279" w:rsidP="00545BDE">
            <w:pPr>
              <w:jc w:val="center"/>
              <w:rPr>
                <w:rFonts w:ascii="GHEA Grapalat" w:hAnsi="GHEA Grapalat"/>
                <w:sz w:val="18"/>
                <w:szCs w:val="18"/>
                <w:lang w:val="pt-BR"/>
              </w:rPr>
            </w:pPr>
          </w:p>
          <w:p w14:paraId="2662C397"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35F63A9E" w14:textId="77777777" w:rsidR="00F02279" w:rsidRPr="0046416D" w:rsidRDefault="00F02279" w:rsidP="00545BDE">
            <w:pPr>
              <w:jc w:val="center"/>
              <w:rPr>
                <w:rFonts w:ascii="GHEA Grapalat" w:hAnsi="GHEA Grapalat"/>
                <w:sz w:val="18"/>
                <w:szCs w:val="18"/>
                <w:lang w:val="pt-BR"/>
              </w:rPr>
            </w:pPr>
          </w:p>
          <w:p w14:paraId="4233932B" w14:textId="77777777" w:rsidR="00F02279" w:rsidRPr="0046416D" w:rsidRDefault="00F02279" w:rsidP="00545BDE">
            <w:pPr>
              <w:jc w:val="center"/>
              <w:rPr>
                <w:rFonts w:ascii="GHEA Grapalat" w:hAnsi="GHEA Grapalat"/>
                <w:sz w:val="18"/>
                <w:szCs w:val="18"/>
                <w:lang w:val="pt-BR"/>
              </w:rPr>
            </w:pPr>
          </w:p>
          <w:p w14:paraId="4FA1B54F"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09B565A1" w14:textId="77777777" w:rsidR="00F02279" w:rsidRPr="0046416D" w:rsidRDefault="00F02279" w:rsidP="00545BDE">
            <w:pPr>
              <w:jc w:val="center"/>
              <w:rPr>
                <w:rFonts w:ascii="GHEA Grapalat" w:hAnsi="GHEA Grapalat"/>
                <w:sz w:val="18"/>
                <w:szCs w:val="18"/>
                <w:lang w:val="pt-BR"/>
              </w:rPr>
            </w:pPr>
          </w:p>
          <w:p w14:paraId="0F08815F" w14:textId="77777777" w:rsidR="00F02279" w:rsidRPr="0046416D" w:rsidRDefault="00F02279" w:rsidP="00545BDE">
            <w:pPr>
              <w:jc w:val="center"/>
              <w:rPr>
                <w:rFonts w:ascii="GHEA Grapalat" w:hAnsi="GHEA Grapalat"/>
                <w:sz w:val="18"/>
                <w:szCs w:val="18"/>
                <w:lang w:val="pt-BR"/>
              </w:rPr>
            </w:pPr>
          </w:p>
          <w:p w14:paraId="5457CF9C"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438" w:type="dxa"/>
          </w:tcPr>
          <w:p w14:paraId="47C4730E" w14:textId="77777777" w:rsidR="00F02279" w:rsidRPr="0046416D" w:rsidRDefault="00F02279" w:rsidP="00545BDE">
            <w:pPr>
              <w:jc w:val="center"/>
              <w:rPr>
                <w:rFonts w:ascii="GHEA Grapalat" w:hAnsi="GHEA Grapalat"/>
                <w:sz w:val="18"/>
                <w:szCs w:val="18"/>
                <w:lang w:val="pt-BR"/>
              </w:rPr>
            </w:pPr>
          </w:p>
          <w:p w14:paraId="567EC2B1" w14:textId="77777777" w:rsidR="00F02279" w:rsidRPr="0046416D" w:rsidRDefault="00F02279" w:rsidP="00545BDE">
            <w:pPr>
              <w:jc w:val="center"/>
              <w:rPr>
                <w:rFonts w:ascii="GHEA Grapalat" w:hAnsi="GHEA Grapalat"/>
                <w:sz w:val="18"/>
                <w:szCs w:val="18"/>
                <w:lang w:val="pt-BR"/>
              </w:rPr>
            </w:pPr>
          </w:p>
          <w:p w14:paraId="57FFDBA3" w14:textId="77777777" w:rsidR="00F02279" w:rsidRPr="0046416D" w:rsidRDefault="00F02279" w:rsidP="00545BDE">
            <w:pPr>
              <w:jc w:val="center"/>
              <w:rPr>
                <w:rFonts w:ascii="GHEA Grapalat" w:hAnsi="GHEA Grapalat" w:cs="Arial"/>
                <w:sz w:val="18"/>
                <w:szCs w:val="18"/>
                <w:lang w:val="pt-BR"/>
              </w:rPr>
            </w:pPr>
            <w:r w:rsidRPr="0046416D">
              <w:rPr>
                <w:rFonts w:ascii="GHEA Grapalat" w:hAnsi="GHEA Grapalat"/>
                <w:sz w:val="18"/>
                <w:szCs w:val="18"/>
                <w:lang w:val="pt-BR"/>
              </w:rPr>
              <w:t>... %</w:t>
            </w:r>
          </w:p>
        </w:tc>
        <w:tc>
          <w:tcPr>
            <w:tcW w:w="519" w:type="dxa"/>
          </w:tcPr>
          <w:p w14:paraId="2BDE8741" w14:textId="77777777" w:rsidR="0076505D" w:rsidRDefault="0076505D" w:rsidP="00545BDE">
            <w:pPr>
              <w:jc w:val="center"/>
              <w:rPr>
                <w:rFonts w:ascii="GHEA Grapalat" w:hAnsi="GHEA Grapalat"/>
                <w:sz w:val="16"/>
                <w:szCs w:val="16"/>
                <w:lang w:val="hy-AM"/>
              </w:rPr>
            </w:pPr>
          </w:p>
          <w:p w14:paraId="12F79950" w14:textId="77777777" w:rsidR="0076505D" w:rsidRDefault="0076505D" w:rsidP="00545BDE">
            <w:pPr>
              <w:jc w:val="center"/>
              <w:rPr>
                <w:rFonts w:ascii="GHEA Grapalat" w:hAnsi="GHEA Grapalat"/>
                <w:sz w:val="16"/>
                <w:szCs w:val="16"/>
                <w:lang w:val="hy-AM"/>
              </w:rPr>
            </w:pPr>
          </w:p>
          <w:p w14:paraId="2E3AE25C" w14:textId="7830474A" w:rsidR="00F02279" w:rsidRPr="0076505D" w:rsidRDefault="0076505D" w:rsidP="0076505D">
            <w:pPr>
              <w:rPr>
                <w:rFonts w:ascii="GHEA Grapalat" w:hAnsi="GHEA Grapalat" w:cs="Arial"/>
                <w:sz w:val="18"/>
                <w:szCs w:val="18"/>
                <w:lang w:val="hy-AM"/>
              </w:rPr>
            </w:pPr>
            <w:r>
              <w:rPr>
                <w:rFonts w:ascii="GHEA Grapalat" w:hAnsi="GHEA Grapalat"/>
                <w:sz w:val="16"/>
                <w:szCs w:val="16"/>
                <w:lang w:val="hy-AM"/>
              </w:rPr>
              <w:t xml:space="preserve"> </w:t>
            </w:r>
            <w:r w:rsidRPr="0076505D">
              <w:rPr>
                <w:rFonts w:ascii="GHEA Grapalat" w:hAnsi="GHEA Grapalat"/>
                <w:sz w:val="16"/>
                <w:szCs w:val="16"/>
                <w:lang w:val="hy-AM"/>
              </w:rPr>
              <w:t>100</w:t>
            </w:r>
            <w:r w:rsidRPr="0076505D">
              <w:rPr>
                <w:rFonts w:ascii="GHEA Grapalat" w:hAnsi="GHEA Grapalat"/>
                <w:sz w:val="16"/>
                <w:szCs w:val="16"/>
                <w:lang w:val="pt-BR"/>
              </w:rPr>
              <w:t xml:space="preserve"> %</w:t>
            </w:r>
          </w:p>
        </w:tc>
        <w:tc>
          <w:tcPr>
            <w:tcW w:w="924" w:type="dxa"/>
          </w:tcPr>
          <w:p w14:paraId="240AB578" w14:textId="77777777" w:rsidR="00F02279" w:rsidRPr="0046416D" w:rsidRDefault="00F02279" w:rsidP="00545BDE">
            <w:pPr>
              <w:jc w:val="center"/>
              <w:rPr>
                <w:rFonts w:ascii="GHEA Grapalat" w:hAnsi="GHEA Grapalat"/>
                <w:sz w:val="18"/>
                <w:szCs w:val="18"/>
                <w:lang w:val="pt-BR"/>
              </w:rPr>
            </w:pPr>
          </w:p>
          <w:p w14:paraId="49E09276" w14:textId="77777777" w:rsidR="00F02279" w:rsidRPr="0046416D" w:rsidRDefault="00F02279" w:rsidP="00545BDE">
            <w:pPr>
              <w:jc w:val="center"/>
              <w:rPr>
                <w:rFonts w:ascii="GHEA Grapalat" w:hAnsi="GHEA Grapalat"/>
                <w:sz w:val="18"/>
                <w:szCs w:val="18"/>
                <w:lang w:val="pt-BR"/>
              </w:rPr>
            </w:pPr>
          </w:p>
          <w:p w14:paraId="475F98DA" w14:textId="32F23DED" w:rsidR="00F02279" w:rsidRPr="0076505D" w:rsidRDefault="0076505D" w:rsidP="00545BDE">
            <w:pPr>
              <w:jc w:val="center"/>
              <w:rPr>
                <w:rFonts w:ascii="GHEA Grapalat" w:hAnsi="GHEA Grapalat"/>
                <w:b/>
                <w:sz w:val="16"/>
                <w:szCs w:val="16"/>
                <w:lang w:val="pt-BR"/>
              </w:rPr>
            </w:pPr>
            <w:r w:rsidRPr="0076505D">
              <w:rPr>
                <w:rFonts w:ascii="GHEA Grapalat" w:hAnsi="GHEA Grapalat"/>
                <w:sz w:val="16"/>
                <w:szCs w:val="16"/>
                <w:lang w:val="hy-AM"/>
              </w:rPr>
              <w:t>100</w:t>
            </w:r>
            <w:r w:rsidR="00F02279" w:rsidRPr="0076505D">
              <w:rPr>
                <w:rFonts w:ascii="GHEA Grapalat" w:hAnsi="GHEA Grapalat"/>
                <w:sz w:val="16"/>
                <w:szCs w:val="16"/>
                <w:lang w:val="pt-BR"/>
              </w:rPr>
              <w:t xml:space="preserve"> %</w:t>
            </w:r>
          </w:p>
        </w:tc>
      </w:tr>
    </w:tbl>
    <w:p w14:paraId="3FC74906" w14:textId="77777777" w:rsidR="00F02279" w:rsidRPr="0046416D" w:rsidRDefault="00F02279" w:rsidP="00F02279">
      <w:pPr>
        <w:rPr>
          <w:rFonts w:ascii="GHEA Grapalat" w:hAnsi="GHEA Grapalat"/>
          <w:i/>
          <w:sz w:val="18"/>
          <w:szCs w:val="18"/>
        </w:rPr>
      </w:pPr>
    </w:p>
    <w:p w14:paraId="5B4931C3" w14:textId="77777777" w:rsidR="00F02279" w:rsidRPr="0046416D" w:rsidRDefault="00F02279" w:rsidP="00F02279">
      <w:pPr>
        <w:jc w:val="both"/>
        <w:rPr>
          <w:rFonts w:ascii="GHEA Grapalat" w:hAnsi="GHEA Grapalat" w:cs="Sylfaen"/>
          <w:i/>
          <w:sz w:val="18"/>
          <w:szCs w:val="18"/>
          <w:lang w:val="pt-BR"/>
        </w:rPr>
      </w:pPr>
      <w:r w:rsidRPr="0046416D">
        <w:rPr>
          <w:rFonts w:ascii="GHEA Grapalat" w:hAnsi="GHEA Grapalat"/>
          <w:i/>
          <w:sz w:val="18"/>
          <w:szCs w:val="18"/>
        </w:rPr>
        <w:t xml:space="preserve">* </w:t>
      </w:r>
      <w:r w:rsidRPr="0046416D">
        <w:rPr>
          <w:rFonts w:ascii="GHEA Grapalat" w:hAnsi="GHEA Grapalat" w:cs="Sylfaen"/>
          <w:i/>
          <w:sz w:val="18"/>
          <w:szCs w:val="18"/>
          <w:lang w:val="pt-BR"/>
        </w:rPr>
        <w:t>Վճարման</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ենթակա</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գումարները</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ներկայացվում են աճողական</w:t>
      </w:r>
      <w:r w:rsidRPr="0046416D">
        <w:rPr>
          <w:rFonts w:ascii="GHEA Grapalat" w:hAnsi="GHEA Grapalat" w:cs="Times Armenian"/>
          <w:i/>
          <w:sz w:val="18"/>
          <w:szCs w:val="18"/>
        </w:rPr>
        <w:t xml:space="preserve"> </w:t>
      </w:r>
      <w:r w:rsidRPr="0046416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46416D" w:rsidRDefault="00F02279" w:rsidP="00F02279">
      <w:pPr>
        <w:jc w:val="both"/>
        <w:rPr>
          <w:rFonts w:ascii="GHEA Grapalat" w:hAnsi="GHEA Grapalat"/>
          <w:i/>
          <w:sz w:val="18"/>
          <w:szCs w:val="18"/>
          <w:lang w:val="pt-BR"/>
        </w:rPr>
      </w:pPr>
      <w:r w:rsidRPr="0046416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46416D" w:rsidRDefault="00F02279" w:rsidP="00F02279">
      <w:pPr>
        <w:jc w:val="center"/>
        <w:rPr>
          <w:rFonts w:ascii="GHEA Grapalat" w:hAnsi="GHEA Grapalat"/>
          <w:sz w:val="18"/>
          <w:szCs w:val="18"/>
          <w:lang w:val="es-ES"/>
        </w:rPr>
      </w:pPr>
    </w:p>
    <w:p w14:paraId="2C09F897" w14:textId="77777777" w:rsidR="00F02279" w:rsidRPr="0046416D" w:rsidRDefault="00F02279" w:rsidP="00F02279">
      <w:pPr>
        <w:jc w:val="right"/>
        <w:rPr>
          <w:rFonts w:ascii="GHEA Grapalat" w:hAnsi="GHEA Grapalat"/>
          <w:sz w:val="18"/>
          <w:szCs w:val="18"/>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46416D" w14:paraId="616EDEAE" w14:textId="77777777" w:rsidTr="00545BDE">
        <w:trPr>
          <w:jc w:val="center"/>
        </w:trPr>
        <w:tc>
          <w:tcPr>
            <w:tcW w:w="4536" w:type="dxa"/>
          </w:tcPr>
          <w:p w14:paraId="15927507" w14:textId="77777777" w:rsidR="00F02279" w:rsidRPr="0046416D" w:rsidRDefault="00F02279" w:rsidP="00545BDE">
            <w:pPr>
              <w:spacing w:line="360" w:lineRule="auto"/>
              <w:jc w:val="center"/>
              <w:rPr>
                <w:rFonts w:ascii="GHEA Grapalat" w:hAnsi="GHEA Grapalat" w:cs="Sylfaen"/>
                <w:b/>
                <w:bCs/>
                <w:sz w:val="18"/>
                <w:szCs w:val="18"/>
                <w:lang w:val="nb-NO"/>
              </w:rPr>
            </w:pPr>
            <w:r w:rsidRPr="0046416D">
              <w:rPr>
                <w:rFonts w:ascii="GHEA Grapalat" w:hAnsi="GHEA Grapalat" w:cs="Sylfaen"/>
                <w:b/>
                <w:bCs/>
                <w:sz w:val="18"/>
                <w:szCs w:val="18"/>
                <w:lang w:val="nb-NO"/>
              </w:rPr>
              <w:t>ՊԱՏՎԻՐԱՏՈՒ</w:t>
            </w:r>
          </w:p>
          <w:p w14:paraId="2EA03B8D" w14:textId="77777777" w:rsidR="00F02279" w:rsidRPr="0046416D" w:rsidRDefault="00F02279" w:rsidP="00545BDE">
            <w:pPr>
              <w:rPr>
                <w:rFonts w:ascii="GHEA Grapalat" w:hAnsi="GHEA Grapalat"/>
                <w:sz w:val="18"/>
                <w:szCs w:val="18"/>
                <w:lang w:val="ru-RU"/>
              </w:rPr>
            </w:pPr>
          </w:p>
          <w:p w14:paraId="541957EE" w14:textId="77777777" w:rsidR="00F02279" w:rsidRPr="0046416D" w:rsidRDefault="00F02279" w:rsidP="00545BDE">
            <w:pPr>
              <w:rPr>
                <w:rFonts w:ascii="GHEA Grapalat" w:hAnsi="GHEA Grapalat"/>
                <w:sz w:val="18"/>
                <w:szCs w:val="18"/>
                <w:lang w:val="ru-RU"/>
              </w:rPr>
            </w:pPr>
          </w:p>
          <w:p w14:paraId="6B4F18C7"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547689E5"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6294FCEB"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c>
          <w:tcPr>
            <w:tcW w:w="760" w:type="dxa"/>
          </w:tcPr>
          <w:p w14:paraId="08B79E56" w14:textId="77777777" w:rsidR="00F02279" w:rsidRPr="0046416D" w:rsidRDefault="00F02279" w:rsidP="00545BDE">
            <w:pPr>
              <w:spacing w:line="360" w:lineRule="auto"/>
              <w:jc w:val="center"/>
              <w:rPr>
                <w:rFonts w:ascii="GHEA Grapalat" w:hAnsi="GHEA Grapalat"/>
                <w:sz w:val="18"/>
                <w:szCs w:val="18"/>
                <w:lang w:val="ru-RU"/>
              </w:rPr>
            </w:pPr>
          </w:p>
        </w:tc>
        <w:tc>
          <w:tcPr>
            <w:tcW w:w="4343" w:type="dxa"/>
          </w:tcPr>
          <w:p w14:paraId="0742105A" w14:textId="77777777" w:rsidR="00F02279" w:rsidRPr="0046416D" w:rsidRDefault="00F02279" w:rsidP="00545BDE">
            <w:pPr>
              <w:spacing w:line="360" w:lineRule="auto"/>
              <w:jc w:val="center"/>
              <w:rPr>
                <w:rFonts w:ascii="GHEA Grapalat" w:hAnsi="GHEA Grapalat" w:cs="Sylfaen"/>
                <w:b/>
                <w:bCs/>
                <w:sz w:val="18"/>
                <w:szCs w:val="18"/>
                <w:lang w:val="ru-RU"/>
              </w:rPr>
            </w:pPr>
            <w:r w:rsidRPr="0046416D">
              <w:rPr>
                <w:rFonts w:ascii="GHEA Grapalat" w:hAnsi="GHEA Grapalat" w:cs="Sylfaen"/>
                <w:b/>
                <w:bCs/>
                <w:sz w:val="18"/>
                <w:szCs w:val="18"/>
                <w:lang w:val="pt-BR"/>
              </w:rPr>
              <w:t>ԿԱՊԱԼԱՌՈՒ</w:t>
            </w:r>
          </w:p>
          <w:p w14:paraId="0C7A0EA3" w14:textId="77777777" w:rsidR="00F02279" w:rsidRPr="0046416D" w:rsidRDefault="00F02279" w:rsidP="00545BDE">
            <w:pPr>
              <w:jc w:val="center"/>
              <w:rPr>
                <w:rFonts w:ascii="GHEA Grapalat" w:hAnsi="GHEA Grapalat"/>
                <w:sz w:val="18"/>
                <w:szCs w:val="18"/>
                <w:lang w:val="ru-RU"/>
              </w:rPr>
            </w:pPr>
          </w:p>
          <w:p w14:paraId="419030B2" w14:textId="77777777" w:rsidR="00F02279" w:rsidRPr="0046416D" w:rsidRDefault="00F02279" w:rsidP="00545BDE">
            <w:pPr>
              <w:jc w:val="center"/>
              <w:rPr>
                <w:rFonts w:ascii="GHEA Grapalat" w:hAnsi="GHEA Grapalat"/>
                <w:sz w:val="18"/>
                <w:szCs w:val="18"/>
                <w:lang w:val="ru-RU"/>
              </w:rPr>
            </w:pPr>
          </w:p>
          <w:p w14:paraId="53A90051"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sz w:val="18"/>
                <w:szCs w:val="18"/>
                <w:lang w:val="ru-RU"/>
              </w:rPr>
              <w:t>---------------------------------</w:t>
            </w:r>
          </w:p>
          <w:p w14:paraId="157E1399" w14:textId="77777777" w:rsidR="00F02279" w:rsidRPr="0046416D" w:rsidRDefault="00F02279" w:rsidP="00545BDE">
            <w:pPr>
              <w:jc w:val="center"/>
              <w:rPr>
                <w:rFonts w:ascii="GHEA Grapalat" w:hAnsi="GHEA Grapalat"/>
                <w:sz w:val="18"/>
                <w:szCs w:val="18"/>
              </w:rPr>
            </w:pPr>
            <w:r w:rsidRPr="0046416D">
              <w:rPr>
                <w:rFonts w:ascii="GHEA Grapalat" w:hAnsi="GHEA Grapalat"/>
                <w:sz w:val="18"/>
                <w:szCs w:val="18"/>
              </w:rPr>
              <w:t>/</w:t>
            </w:r>
            <w:r w:rsidRPr="0046416D">
              <w:rPr>
                <w:rFonts w:ascii="GHEA Grapalat" w:hAnsi="GHEA Grapalat" w:cs="Sylfaen"/>
                <w:sz w:val="18"/>
                <w:szCs w:val="18"/>
                <w:lang w:val="ru-RU"/>
              </w:rPr>
              <w:t>ստորագրություն</w:t>
            </w:r>
            <w:r w:rsidRPr="0046416D">
              <w:rPr>
                <w:rFonts w:ascii="GHEA Grapalat" w:hAnsi="GHEA Grapalat"/>
                <w:sz w:val="18"/>
                <w:szCs w:val="18"/>
              </w:rPr>
              <w:t>/</w:t>
            </w:r>
          </w:p>
          <w:p w14:paraId="20C284D7" w14:textId="77777777" w:rsidR="00F02279" w:rsidRPr="0046416D" w:rsidRDefault="00F02279" w:rsidP="00545BDE">
            <w:pPr>
              <w:jc w:val="center"/>
              <w:rPr>
                <w:rFonts w:ascii="GHEA Grapalat" w:hAnsi="GHEA Grapalat"/>
                <w:sz w:val="18"/>
                <w:szCs w:val="18"/>
                <w:lang w:val="ru-RU"/>
              </w:rPr>
            </w:pPr>
            <w:r w:rsidRPr="0046416D">
              <w:rPr>
                <w:rFonts w:ascii="GHEA Grapalat" w:hAnsi="GHEA Grapalat" w:cs="Sylfaen"/>
                <w:sz w:val="18"/>
                <w:szCs w:val="18"/>
                <w:lang w:val="ru-RU"/>
              </w:rPr>
              <w:t>Կ</w:t>
            </w:r>
            <w:r w:rsidRPr="0046416D">
              <w:rPr>
                <w:rFonts w:ascii="GHEA Grapalat" w:hAnsi="GHEA Grapalat"/>
                <w:sz w:val="18"/>
                <w:szCs w:val="18"/>
                <w:lang w:val="ru-RU"/>
              </w:rPr>
              <w:t>.</w:t>
            </w:r>
            <w:r w:rsidRPr="0046416D">
              <w:rPr>
                <w:rFonts w:ascii="GHEA Grapalat" w:hAnsi="GHEA Grapalat" w:cs="Sylfaen"/>
                <w:sz w:val="18"/>
                <w:szCs w:val="18"/>
                <w:lang w:val="ru-RU"/>
              </w:rPr>
              <w:t>Տ</w:t>
            </w:r>
          </w:p>
        </w:tc>
      </w:tr>
    </w:tbl>
    <w:p w14:paraId="7561AA5A" w14:textId="77777777" w:rsidR="00F02279" w:rsidRPr="0046416D" w:rsidRDefault="00F02279" w:rsidP="00F02279">
      <w:pPr>
        <w:rPr>
          <w:rFonts w:ascii="GHEA Grapalat" w:hAnsi="GHEA Grapalat"/>
          <w:sz w:val="18"/>
          <w:szCs w:val="18"/>
          <w:lang w:val="ru-RU"/>
        </w:rPr>
        <w:sectPr w:rsidR="00F02279" w:rsidRPr="0046416D" w:rsidSect="00545BDE">
          <w:footnotePr>
            <w:pos w:val="beneathText"/>
          </w:footnotePr>
          <w:pgSz w:w="11906" w:h="16838" w:code="9"/>
          <w:pgMar w:top="533" w:right="707" w:bottom="720" w:left="663" w:header="561" w:footer="561" w:gutter="0"/>
          <w:cols w:space="720"/>
        </w:sectPr>
      </w:pPr>
    </w:p>
    <w:p w14:paraId="3ED1232D" w14:textId="77777777"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cs="Sylfaen"/>
          <w:i/>
          <w:sz w:val="18"/>
          <w:szCs w:val="18"/>
          <w:lang w:val="pt-BR"/>
        </w:rPr>
        <w:lastRenderedPageBreak/>
        <w:t>Հավելված</w:t>
      </w:r>
      <w:r w:rsidRPr="0046416D">
        <w:rPr>
          <w:rFonts w:ascii="GHEA Grapalat" w:hAnsi="GHEA Grapalat" w:cs="Arial"/>
          <w:i/>
          <w:sz w:val="18"/>
          <w:szCs w:val="18"/>
          <w:lang w:val="pt-BR"/>
        </w:rPr>
        <w:t xml:space="preserve"> </w:t>
      </w:r>
      <w:r w:rsidRPr="0046416D">
        <w:rPr>
          <w:rFonts w:ascii="GHEA Grapalat" w:hAnsi="GHEA Grapalat" w:cs="Sylfaen"/>
          <w:i/>
          <w:sz w:val="18"/>
          <w:szCs w:val="18"/>
          <w:lang w:val="pt-BR"/>
        </w:rPr>
        <w:t>թիվ</w:t>
      </w:r>
      <w:r w:rsidRPr="0046416D">
        <w:rPr>
          <w:rFonts w:ascii="GHEA Grapalat" w:hAnsi="GHEA Grapalat" w:cs="Arial"/>
          <w:i/>
          <w:sz w:val="18"/>
          <w:szCs w:val="18"/>
          <w:lang w:val="pt-BR"/>
        </w:rPr>
        <w:t xml:space="preserve"> 4</w:t>
      </w:r>
    </w:p>
    <w:p w14:paraId="783F3F26" w14:textId="77777777"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i/>
          <w:sz w:val="18"/>
          <w:szCs w:val="18"/>
        </w:rPr>
        <w:t>«</w:t>
      </w:r>
      <w:r w:rsidRPr="0046416D">
        <w:rPr>
          <w:rFonts w:ascii="GHEA Grapalat" w:hAnsi="GHEA Grapalat"/>
          <w:i/>
          <w:sz w:val="18"/>
          <w:szCs w:val="18"/>
          <w:lang w:val="pt-BR"/>
        </w:rPr>
        <w:t xml:space="preserve">           </w:t>
      </w:r>
      <w:r w:rsidRPr="0046416D">
        <w:rPr>
          <w:rFonts w:ascii="GHEA Grapalat" w:hAnsi="GHEA Grapalat"/>
          <w:i/>
          <w:sz w:val="18"/>
          <w:szCs w:val="18"/>
        </w:rPr>
        <w:t>»</w:t>
      </w:r>
      <w:r w:rsidRPr="0046416D">
        <w:rPr>
          <w:rFonts w:ascii="GHEA Grapalat" w:hAnsi="GHEA Grapalat"/>
          <w:i/>
          <w:sz w:val="18"/>
          <w:szCs w:val="18"/>
          <w:lang w:val="pt-BR"/>
        </w:rPr>
        <w:t xml:space="preserve">                  20   </w:t>
      </w:r>
      <w:r w:rsidRPr="0046416D">
        <w:rPr>
          <w:rFonts w:ascii="GHEA Grapalat" w:hAnsi="GHEA Grapalat" w:cs="Sylfaen"/>
          <w:i/>
          <w:sz w:val="18"/>
          <w:szCs w:val="18"/>
          <w:lang w:val="pt-BR"/>
        </w:rPr>
        <w:t>թ</w:t>
      </w:r>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2D6691C9"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52F3A4F5" w14:textId="77777777" w:rsidR="00F02279" w:rsidRPr="0046416D" w:rsidRDefault="00F02279" w:rsidP="00F02279">
      <w:pPr>
        <w:ind w:firstLine="567"/>
        <w:jc w:val="right"/>
        <w:rPr>
          <w:rFonts w:ascii="GHEA Grapalat" w:hAnsi="GHEA Grapalat" w:cs="Sylfaen"/>
          <w:i/>
          <w:sz w:val="18"/>
          <w:szCs w:val="18"/>
          <w:lang w:val="pt-BR"/>
        </w:rPr>
      </w:pPr>
    </w:p>
    <w:p w14:paraId="680C3C25" w14:textId="77777777" w:rsidR="00F02279" w:rsidRPr="0046416D" w:rsidRDefault="00F02279" w:rsidP="00F02279">
      <w:pPr>
        <w:ind w:left="-142" w:firstLine="142"/>
        <w:jc w:val="center"/>
        <w:rPr>
          <w:rFonts w:ascii="GHEA Grapalat" w:hAnsi="GHEA Grapalat"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36"/>
        <w:gridCol w:w="5114"/>
      </w:tblGrid>
      <w:tr w:rsidR="00F02279" w:rsidRPr="0046416D" w14:paraId="39BCD74B" w14:textId="77777777" w:rsidTr="00545BDE">
        <w:trPr>
          <w:tblCellSpacing w:w="7" w:type="dxa"/>
          <w:jc w:val="center"/>
        </w:trPr>
        <w:tc>
          <w:tcPr>
            <w:tcW w:w="0" w:type="auto"/>
            <w:vAlign w:val="center"/>
          </w:tcPr>
          <w:p w14:paraId="386C3BEC" w14:textId="2B03B6C2" w:rsidR="00F02279" w:rsidRPr="0046416D" w:rsidRDefault="00AB7AF9" w:rsidP="00545BDE">
            <w:pPr>
              <w:jc w:val="center"/>
              <w:rPr>
                <w:rFonts w:ascii="GHEA Grapalat" w:hAnsi="GHEA Grapalat"/>
                <w:iCs/>
                <w:color w:val="000000"/>
                <w:sz w:val="18"/>
                <w:szCs w:val="18"/>
                <w:lang w:val="pt-BR"/>
              </w:rPr>
            </w:pPr>
            <w:r w:rsidRPr="0046416D">
              <w:rPr>
                <w:rFonts w:ascii="GHEA Grapalat" w:hAnsi="GHEA Grapalat"/>
                <w:noProof/>
                <w:sz w:val="18"/>
                <w:szCs w:val="18"/>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46416D">
              <w:rPr>
                <w:rFonts w:ascii="GHEA Grapalat" w:hAnsi="GHEA Grapalat"/>
                <w:iCs/>
                <w:color w:val="000000"/>
                <w:sz w:val="18"/>
                <w:szCs w:val="18"/>
              </w:rPr>
              <w:t>Պայմանագրի</w:t>
            </w:r>
            <w:r w:rsidR="00F02279" w:rsidRPr="0046416D">
              <w:rPr>
                <w:rFonts w:ascii="GHEA Grapalat" w:hAnsi="GHEA Grapalat"/>
                <w:iCs/>
                <w:color w:val="000000"/>
                <w:sz w:val="18"/>
                <w:szCs w:val="18"/>
                <w:lang w:val="pt-BR"/>
              </w:rPr>
              <w:t xml:space="preserve"> </w:t>
            </w:r>
            <w:r w:rsidR="00F02279" w:rsidRPr="0046416D">
              <w:rPr>
                <w:rFonts w:ascii="GHEA Grapalat" w:hAnsi="GHEA Grapalat"/>
                <w:iCs/>
                <w:color w:val="000000"/>
                <w:sz w:val="18"/>
                <w:szCs w:val="18"/>
              </w:rPr>
              <w:t>կողմ</w:t>
            </w:r>
            <w:r w:rsidR="00F02279" w:rsidRPr="0046416D">
              <w:rPr>
                <w:rFonts w:ascii="GHEA Grapalat" w:hAnsi="GHEA Grapalat"/>
                <w:iCs/>
                <w:color w:val="000000"/>
                <w:sz w:val="18"/>
                <w:szCs w:val="18"/>
                <w:lang w:val="pt-BR"/>
              </w:rPr>
              <w:t xml:space="preserve"> </w:t>
            </w:r>
          </w:p>
          <w:p w14:paraId="2B439677"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w:t>
            </w:r>
          </w:p>
          <w:p w14:paraId="5AF022E1"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w:t>
            </w:r>
          </w:p>
          <w:p w14:paraId="4976EECD"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գտնվելու</w:t>
            </w:r>
            <w:r w:rsidRPr="0046416D">
              <w:rPr>
                <w:rFonts w:ascii="GHEA Grapalat" w:hAnsi="GHEA Grapalat"/>
                <w:iCs/>
                <w:color w:val="000000"/>
                <w:sz w:val="18"/>
                <w:szCs w:val="18"/>
                <w:lang w:val="pt-BR"/>
              </w:rPr>
              <w:t xml:space="preserve"> </w:t>
            </w:r>
            <w:r w:rsidRPr="0046416D">
              <w:rPr>
                <w:rFonts w:ascii="GHEA Grapalat" w:hAnsi="GHEA Grapalat"/>
                <w:iCs/>
                <w:color w:val="000000"/>
                <w:sz w:val="18"/>
                <w:szCs w:val="18"/>
              </w:rPr>
              <w:t>վայրը</w:t>
            </w:r>
            <w:r w:rsidRPr="0046416D">
              <w:rPr>
                <w:rFonts w:ascii="GHEA Grapalat" w:hAnsi="GHEA Grapalat"/>
                <w:iCs/>
                <w:color w:val="000000"/>
                <w:sz w:val="18"/>
                <w:szCs w:val="18"/>
                <w:lang w:val="pt-BR"/>
              </w:rPr>
              <w:t xml:space="preserve"> ______________</w:t>
            </w:r>
          </w:p>
          <w:p w14:paraId="72B3F8E0"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հհ</w:t>
            </w:r>
            <w:r w:rsidRPr="0046416D">
              <w:rPr>
                <w:rFonts w:ascii="GHEA Grapalat" w:hAnsi="GHEA Grapalat"/>
                <w:iCs/>
                <w:color w:val="000000"/>
                <w:sz w:val="18"/>
                <w:szCs w:val="18"/>
                <w:lang w:val="pt-BR"/>
              </w:rPr>
              <w:t xml:space="preserve"> _________________________ </w:t>
            </w:r>
          </w:p>
          <w:p w14:paraId="7D5F915F"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հվհհ</w:t>
            </w:r>
            <w:r w:rsidRPr="0046416D">
              <w:rPr>
                <w:rFonts w:ascii="GHEA Grapalat" w:hAnsi="GHEA Grapalat"/>
                <w:iCs/>
                <w:color w:val="000000"/>
                <w:sz w:val="18"/>
                <w:szCs w:val="18"/>
                <w:lang w:val="pt-BR"/>
              </w:rPr>
              <w:t xml:space="preserve"> _______________________ </w:t>
            </w:r>
          </w:p>
        </w:tc>
        <w:tc>
          <w:tcPr>
            <w:tcW w:w="0" w:type="auto"/>
            <w:vAlign w:val="center"/>
          </w:tcPr>
          <w:p w14:paraId="5658EE35"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Պատվիրատու</w:t>
            </w:r>
          </w:p>
          <w:p w14:paraId="2CB75B78"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_____________________________</w:t>
            </w:r>
          </w:p>
          <w:p w14:paraId="113CD9DF"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lang w:val="pt-BR"/>
              </w:rPr>
              <w:t>_____________________________</w:t>
            </w:r>
          </w:p>
          <w:p w14:paraId="667EFA3B"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գտնվելու</w:t>
            </w:r>
            <w:r w:rsidRPr="0046416D">
              <w:rPr>
                <w:rFonts w:ascii="GHEA Grapalat" w:hAnsi="GHEA Grapalat"/>
                <w:iCs/>
                <w:color w:val="000000"/>
                <w:sz w:val="18"/>
                <w:szCs w:val="18"/>
                <w:lang w:val="pt-BR"/>
              </w:rPr>
              <w:t xml:space="preserve"> </w:t>
            </w:r>
            <w:r w:rsidRPr="0046416D">
              <w:rPr>
                <w:rFonts w:ascii="GHEA Grapalat" w:hAnsi="GHEA Grapalat"/>
                <w:iCs/>
                <w:color w:val="000000"/>
                <w:sz w:val="18"/>
                <w:szCs w:val="18"/>
              </w:rPr>
              <w:t>վայրը</w:t>
            </w:r>
            <w:r w:rsidRPr="0046416D">
              <w:rPr>
                <w:rFonts w:ascii="GHEA Grapalat" w:hAnsi="GHEA Grapalat"/>
                <w:iCs/>
                <w:color w:val="000000"/>
                <w:sz w:val="18"/>
                <w:szCs w:val="18"/>
                <w:lang w:val="pt-BR"/>
              </w:rPr>
              <w:t xml:space="preserve"> _________________</w:t>
            </w:r>
          </w:p>
          <w:p w14:paraId="30528872"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հհ</w:t>
            </w:r>
            <w:r w:rsidRPr="0046416D">
              <w:rPr>
                <w:rFonts w:ascii="GHEA Grapalat" w:hAnsi="GHEA Grapalat"/>
                <w:iCs/>
                <w:color w:val="000000"/>
                <w:sz w:val="18"/>
                <w:szCs w:val="18"/>
                <w:lang w:val="pt-BR"/>
              </w:rPr>
              <w:t>____________________________</w:t>
            </w:r>
          </w:p>
          <w:p w14:paraId="69493D2D" w14:textId="77777777" w:rsidR="00F02279" w:rsidRPr="0046416D" w:rsidRDefault="00F02279" w:rsidP="00545BDE">
            <w:pPr>
              <w:jc w:val="center"/>
              <w:rPr>
                <w:rFonts w:ascii="GHEA Grapalat" w:hAnsi="GHEA Grapalat"/>
                <w:iCs/>
                <w:color w:val="000000"/>
                <w:sz w:val="18"/>
                <w:szCs w:val="18"/>
                <w:lang w:val="pt-BR"/>
              </w:rPr>
            </w:pPr>
            <w:r w:rsidRPr="0046416D">
              <w:rPr>
                <w:rFonts w:ascii="GHEA Grapalat" w:hAnsi="GHEA Grapalat"/>
                <w:iCs/>
                <w:color w:val="000000"/>
                <w:sz w:val="18"/>
                <w:szCs w:val="18"/>
              </w:rPr>
              <w:t>հվհհ</w:t>
            </w:r>
            <w:r w:rsidRPr="0046416D">
              <w:rPr>
                <w:rFonts w:ascii="GHEA Grapalat" w:hAnsi="GHEA Grapalat"/>
                <w:iCs/>
                <w:color w:val="000000"/>
                <w:sz w:val="18"/>
                <w:szCs w:val="18"/>
                <w:lang w:val="pt-BR"/>
              </w:rPr>
              <w:t>___________________________</w:t>
            </w:r>
          </w:p>
        </w:tc>
      </w:tr>
    </w:tbl>
    <w:p w14:paraId="1C9C19F6" w14:textId="77777777" w:rsidR="00F02279" w:rsidRPr="0046416D" w:rsidRDefault="00F02279" w:rsidP="00F02279">
      <w:pPr>
        <w:ind w:firstLine="375"/>
        <w:rPr>
          <w:rFonts w:ascii="GHEA Grapalat" w:hAnsi="GHEA Grapalat" w:cs="Arial"/>
          <w:iCs/>
          <w:color w:val="000000"/>
          <w:sz w:val="18"/>
          <w:szCs w:val="18"/>
          <w:lang w:val="pt-BR"/>
        </w:rPr>
      </w:pPr>
      <w:r w:rsidRPr="0046416D">
        <w:rPr>
          <w:rFonts w:ascii="Courier New" w:hAnsi="Courier New" w:cs="Courier New"/>
          <w:iCs/>
          <w:color w:val="000000"/>
          <w:sz w:val="18"/>
          <w:szCs w:val="18"/>
          <w:lang w:val="pt-BR"/>
        </w:rPr>
        <w:t>  </w:t>
      </w:r>
    </w:p>
    <w:p w14:paraId="2B9CB14F" w14:textId="77777777" w:rsidR="00F02279" w:rsidRPr="0046416D" w:rsidRDefault="00F02279" w:rsidP="00F02279">
      <w:pPr>
        <w:ind w:firstLine="375"/>
        <w:rPr>
          <w:rFonts w:ascii="GHEA Grapalat" w:hAnsi="GHEA Grapalat"/>
          <w:iCs/>
          <w:color w:val="000000"/>
          <w:sz w:val="18"/>
          <w:szCs w:val="18"/>
          <w:lang w:val="pt-BR"/>
        </w:rPr>
      </w:pPr>
    </w:p>
    <w:p w14:paraId="354AED5B" w14:textId="77777777" w:rsidR="00F02279" w:rsidRPr="0046416D" w:rsidRDefault="00F02279" w:rsidP="00F02279">
      <w:pPr>
        <w:ind w:firstLine="375"/>
        <w:jc w:val="center"/>
        <w:rPr>
          <w:rFonts w:ascii="GHEA Grapalat" w:hAnsi="GHEA Grapalat"/>
          <w:iCs/>
          <w:color w:val="000000"/>
          <w:sz w:val="18"/>
          <w:szCs w:val="18"/>
          <w:lang w:val="pt-BR"/>
        </w:rPr>
      </w:pPr>
      <w:r w:rsidRPr="0046416D">
        <w:rPr>
          <w:rFonts w:ascii="GHEA Grapalat" w:hAnsi="GHEA Grapalat"/>
          <w:b/>
          <w:bCs/>
          <w:iCs/>
          <w:color w:val="000000"/>
          <w:sz w:val="18"/>
          <w:szCs w:val="18"/>
        </w:rPr>
        <w:t>ԱՐՁԱՆԱԳՐՈՒԹՅՈՒՆ</w:t>
      </w:r>
      <w:r w:rsidRPr="0046416D">
        <w:rPr>
          <w:rFonts w:ascii="GHEA Grapalat" w:hAnsi="GHEA Grapalat"/>
          <w:b/>
          <w:bCs/>
          <w:iCs/>
          <w:color w:val="000000"/>
          <w:sz w:val="18"/>
          <w:szCs w:val="18"/>
          <w:lang w:val="pt-BR"/>
        </w:rPr>
        <w:t xml:space="preserve"> N</w:t>
      </w:r>
    </w:p>
    <w:p w14:paraId="168084BE" w14:textId="77777777" w:rsidR="00F02279" w:rsidRPr="0046416D" w:rsidRDefault="00F02279" w:rsidP="00F02279">
      <w:pPr>
        <w:ind w:firstLine="375"/>
        <w:jc w:val="center"/>
        <w:rPr>
          <w:rFonts w:ascii="GHEA Grapalat" w:hAnsi="GHEA Grapalat"/>
          <w:b/>
          <w:bCs/>
          <w:iCs/>
          <w:color w:val="000000"/>
          <w:sz w:val="18"/>
          <w:szCs w:val="18"/>
          <w:lang w:val="pt-BR"/>
        </w:rPr>
      </w:pPr>
      <w:r w:rsidRPr="0046416D">
        <w:rPr>
          <w:rFonts w:ascii="GHEA Grapalat" w:hAnsi="GHEA Grapalat"/>
          <w:b/>
          <w:bCs/>
          <w:iCs/>
          <w:color w:val="000000"/>
          <w:sz w:val="18"/>
          <w:szCs w:val="18"/>
        </w:rPr>
        <w:t>ՊԱՅՄԱՆԱԳՐԻ</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ԿԱՄ</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ԴՐԱ</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ՄԻ</w:t>
      </w:r>
      <w:r w:rsidRPr="0046416D">
        <w:rPr>
          <w:rFonts w:ascii="GHEA Grapalat" w:hAnsi="GHEA Grapalat"/>
          <w:b/>
          <w:bCs/>
          <w:iCs/>
          <w:color w:val="000000"/>
          <w:sz w:val="18"/>
          <w:szCs w:val="18"/>
          <w:lang w:val="pt-BR"/>
        </w:rPr>
        <w:t xml:space="preserve"> </w:t>
      </w:r>
      <w:r w:rsidRPr="0046416D">
        <w:rPr>
          <w:rFonts w:ascii="GHEA Grapalat" w:hAnsi="GHEA Grapalat"/>
          <w:b/>
          <w:bCs/>
          <w:iCs/>
          <w:color w:val="000000"/>
          <w:sz w:val="18"/>
          <w:szCs w:val="18"/>
        </w:rPr>
        <w:t>ՄԱՍԻ</w:t>
      </w:r>
      <w:r w:rsidRPr="0046416D">
        <w:rPr>
          <w:rFonts w:ascii="GHEA Grapalat" w:hAnsi="GHEA Grapalat"/>
          <w:b/>
          <w:bCs/>
          <w:iCs/>
          <w:color w:val="000000"/>
          <w:sz w:val="18"/>
          <w:szCs w:val="18"/>
          <w:lang w:val="pt-BR"/>
        </w:rPr>
        <w:t xml:space="preserve"> ԿԱՏԱՐՄԱՆ ԱՐԴՅՈՒՆՔՆԵՐԻ </w:t>
      </w:r>
    </w:p>
    <w:p w14:paraId="5B7127D7" w14:textId="77777777" w:rsidR="00F02279" w:rsidRPr="0046416D" w:rsidRDefault="00F02279" w:rsidP="00F02279">
      <w:pPr>
        <w:ind w:firstLine="375"/>
        <w:jc w:val="center"/>
        <w:rPr>
          <w:rFonts w:ascii="GHEA Grapalat" w:hAnsi="GHEA Grapalat"/>
          <w:iCs/>
          <w:color w:val="000000"/>
          <w:sz w:val="18"/>
          <w:szCs w:val="18"/>
          <w:lang w:val="pt-BR"/>
        </w:rPr>
      </w:pPr>
      <w:r w:rsidRPr="0046416D">
        <w:rPr>
          <w:rFonts w:ascii="GHEA Grapalat" w:hAnsi="GHEA Grapalat"/>
          <w:b/>
          <w:bCs/>
          <w:iCs/>
          <w:color w:val="000000"/>
          <w:sz w:val="18"/>
          <w:szCs w:val="18"/>
        </w:rPr>
        <w:t>ՀԱՆՁՆՄԱՆ</w:t>
      </w:r>
      <w:r w:rsidRPr="0046416D">
        <w:rPr>
          <w:rFonts w:ascii="GHEA Grapalat" w:hAnsi="GHEA Grapalat"/>
          <w:b/>
          <w:bCs/>
          <w:iCs/>
          <w:color w:val="000000"/>
          <w:sz w:val="18"/>
          <w:szCs w:val="18"/>
          <w:lang w:val="pt-BR"/>
        </w:rPr>
        <w:t>-</w:t>
      </w:r>
      <w:r w:rsidRPr="0046416D">
        <w:rPr>
          <w:rFonts w:ascii="GHEA Grapalat" w:hAnsi="GHEA Grapalat"/>
          <w:b/>
          <w:bCs/>
          <w:iCs/>
          <w:color w:val="000000"/>
          <w:sz w:val="18"/>
          <w:szCs w:val="18"/>
        </w:rPr>
        <w:t>ԸՆԴՈՒՆՄԱՆ</w:t>
      </w:r>
    </w:p>
    <w:p w14:paraId="1F125380" w14:textId="77777777" w:rsidR="00F02279" w:rsidRPr="0046416D" w:rsidRDefault="00F02279" w:rsidP="00F02279">
      <w:pPr>
        <w:pStyle w:val="BodyTextIndent"/>
        <w:spacing w:line="240" w:lineRule="auto"/>
        <w:ind w:firstLine="0"/>
        <w:jc w:val="center"/>
        <w:rPr>
          <w:rFonts w:ascii="GHEA Grapalat" w:hAnsi="GHEA Grapalat"/>
          <w:b/>
          <w:bCs/>
          <w:iCs/>
          <w:sz w:val="18"/>
          <w:szCs w:val="18"/>
          <w:lang w:val="es-ES"/>
        </w:rPr>
      </w:pPr>
    </w:p>
    <w:p w14:paraId="1D1A1AA9" w14:textId="77777777" w:rsidR="00F02279" w:rsidRPr="0046416D" w:rsidRDefault="00F02279" w:rsidP="00F02279">
      <w:pPr>
        <w:pStyle w:val="BodyTextIndent"/>
        <w:spacing w:line="240" w:lineRule="auto"/>
        <w:ind w:firstLine="540"/>
        <w:rPr>
          <w:rFonts w:ascii="GHEA Grapalat" w:hAnsi="GHEA Grapalat"/>
          <w:iCs/>
          <w:sz w:val="18"/>
          <w:szCs w:val="18"/>
          <w:lang w:val="es-ES"/>
        </w:rPr>
      </w:pPr>
      <w:r w:rsidRPr="0046416D">
        <w:rPr>
          <w:rFonts w:ascii="GHEA Grapalat" w:hAnsi="GHEA Grapalat"/>
          <w:color w:val="000000"/>
          <w:sz w:val="18"/>
          <w:szCs w:val="18"/>
          <w:lang w:val="es-ES" w:eastAsia="ru-RU"/>
        </w:rPr>
        <w:t>«      » «              »</w:t>
      </w:r>
      <w:r w:rsidRPr="0046416D">
        <w:rPr>
          <w:rFonts w:ascii="GHEA Grapalat" w:hAnsi="GHEA Grapalat"/>
          <w:iCs/>
          <w:sz w:val="18"/>
          <w:szCs w:val="18"/>
          <w:lang w:val="es-ES"/>
        </w:rPr>
        <w:t xml:space="preserve">  </w:t>
      </w:r>
      <w:r w:rsidRPr="0046416D">
        <w:rPr>
          <w:rFonts w:ascii="GHEA Grapalat" w:hAnsi="GHEA Grapalat"/>
          <w:color w:val="000000"/>
          <w:sz w:val="18"/>
          <w:szCs w:val="18"/>
          <w:lang w:val="es-ES" w:eastAsia="ru-RU"/>
        </w:rPr>
        <w:t xml:space="preserve">20    </w:t>
      </w:r>
      <w:r w:rsidRPr="0046416D">
        <w:rPr>
          <w:rFonts w:ascii="GHEA Grapalat" w:hAnsi="GHEA Grapalat"/>
          <w:color w:val="000000"/>
          <w:sz w:val="18"/>
          <w:szCs w:val="18"/>
          <w:lang w:eastAsia="ru-RU"/>
        </w:rPr>
        <w:t>թ</w:t>
      </w:r>
      <w:r w:rsidRPr="0046416D">
        <w:rPr>
          <w:rFonts w:ascii="GHEA Grapalat" w:hAnsi="GHEA Grapalat"/>
          <w:color w:val="000000"/>
          <w:sz w:val="18"/>
          <w:szCs w:val="18"/>
          <w:lang w:val="es-ES" w:eastAsia="ru-RU"/>
        </w:rPr>
        <w:t>.</w:t>
      </w:r>
    </w:p>
    <w:p w14:paraId="0D7D91FA" w14:textId="77777777" w:rsidR="00F02279" w:rsidRPr="0046416D" w:rsidRDefault="00F02279" w:rsidP="00F02279">
      <w:pPr>
        <w:pStyle w:val="BodyTextIndent"/>
        <w:spacing w:line="240" w:lineRule="auto"/>
        <w:ind w:firstLine="0"/>
        <w:rPr>
          <w:rFonts w:ascii="GHEA Grapalat" w:hAnsi="GHEA Grapalat"/>
          <w:iCs/>
          <w:sz w:val="18"/>
          <w:szCs w:val="18"/>
          <w:lang w:val="es-ES"/>
        </w:rPr>
      </w:pPr>
    </w:p>
    <w:p w14:paraId="2555C95D"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այսուհետ</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Պայմանագիր</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անվանումը</w:t>
      </w:r>
      <w:r w:rsidRPr="0046416D">
        <w:rPr>
          <w:rFonts w:ascii="GHEA Grapalat" w:hAnsi="GHEA Grapalat"/>
          <w:color w:val="000000"/>
          <w:sz w:val="18"/>
          <w:szCs w:val="18"/>
          <w:lang w:val="es-ES"/>
        </w:rPr>
        <w:t>` ____________________________________________________________________________________________</w:t>
      </w:r>
    </w:p>
    <w:p w14:paraId="671AA855"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կնքման</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ամսաթիվը</w:t>
      </w:r>
      <w:r w:rsidRPr="0046416D">
        <w:rPr>
          <w:rFonts w:ascii="GHEA Grapalat" w:hAnsi="GHEA Grapalat"/>
          <w:color w:val="000000"/>
          <w:sz w:val="18"/>
          <w:szCs w:val="18"/>
          <w:lang w:val="es-ES"/>
        </w:rPr>
        <w:t xml:space="preserve">` «____» «__________________» 20 </w:t>
      </w:r>
      <w:r w:rsidRPr="0046416D">
        <w:rPr>
          <w:rFonts w:ascii="GHEA Grapalat" w:hAnsi="GHEA Grapalat"/>
          <w:color w:val="000000"/>
          <w:sz w:val="18"/>
          <w:szCs w:val="18"/>
        </w:rPr>
        <w:t>թ</w:t>
      </w:r>
      <w:r w:rsidRPr="0046416D">
        <w:rPr>
          <w:rFonts w:ascii="GHEA Grapalat" w:hAnsi="GHEA Grapalat"/>
          <w:color w:val="000000"/>
          <w:sz w:val="18"/>
          <w:szCs w:val="18"/>
          <w:lang w:val="es-ES"/>
        </w:rPr>
        <w:t>.</w:t>
      </w:r>
    </w:p>
    <w:p w14:paraId="04B8C3E3" w14:textId="77777777" w:rsidR="00F02279" w:rsidRPr="0046416D" w:rsidRDefault="00F02279" w:rsidP="00F02279">
      <w:pPr>
        <w:pStyle w:val="NormalWeb"/>
        <w:spacing w:before="0" w:beforeAutospacing="0" w:after="0" w:afterAutospacing="0"/>
        <w:rPr>
          <w:rFonts w:ascii="GHEA Grapalat" w:hAnsi="GHEA Grapalat"/>
          <w:color w:val="000000"/>
          <w:sz w:val="18"/>
          <w:szCs w:val="18"/>
          <w:lang w:val="es-ES"/>
        </w:rPr>
      </w:pP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համարը</w:t>
      </w:r>
      <w:r w:rsidRPr="0046416D">
        <w:rPr>
          <w:rFonts w:ascii="GHEA Grapalat" w:hAnsi="GHEA Grapalat"/>
          <w:color w:val="000000"/>
          <w:sz w:val="18"/>
          <w:szCs w:val="18"/>
          <w:lang w:val="es-ES"/>
        </w:rPr>
        <w:t>`    __________</w:t>
      </w:r>
    </w:p>
    <w:p w14:paraId="3F3F8A5F" w14:textId="77777777" w:rsidR="00F02279" w:rsidRPr="0046416D" w:rsidRDefault="00F02279" w:rsidP="00F02279">
      <w:pPr>
        <w:jc w:val="both"/>
        <w:rPr>
          <w:rFonts w:ascii="GHEA Grapalat" w:hAnsi="GHEA Grapalat" w:cs="Sylfaen"/>
          <w:iCs/>
          <w:sz w:val="18"/>
          <w:szCs w:val="18"/>
          <w:lang w:val="es-ES"/>
        </w:rPr>
      </w:pPr>
      <w:r w:rsidRPr="0046416D">
        <w:rPr>
          <w:rFonts w:ascii="GHEA Grapalat" w:hAnsi="GHEA Grapalat"/>
          <w:iCs/>
          <w:color w:val="000000"/>
          <w:sz w:val="18"/>
          <w:szCs w:val="18"/>
        </w:rPr>
        <w:t>Պատվիրատուն</w:t>
      </w:r>
      <w:r w:rsidRPr="0046416D">
        <w:rPr>
          <w:rFonts w:ascii="GHEA Grapalat" w:hAnsi="GHEA Grapalat"/>
          <w:iCs/>
          <w:color w:val="000000"/>
          <w:sz w:val="18"/>
          <w:szCs w:val="18"/>
          <w:lang w:val="es-ES"/>
        </w:rPr>
        <w:t xml:space="preserve">  </w:t>
      </w:r>
      <w:r w:rsidRPr="0046416D">
        <w:rPr>
          <w:rFonts w:ascii="GHEA Grapalat" w:hAnsi="GHEA Grapalat"/>
          <w:iCs/>
          <w:color w:val="000000"/>
          <w:sz w:val="18"/>
          <w:szCs w:val="18"/>
        </w:rPr>
        <w:t>և</w:t>
      </w:r>
      <w:r w:rsidRPr="0046416D">
        <w:rPr>
          <w:rFonts w:ascii="GHEA Grapalat" w:hAnsi="GHEA Grapalat"/>
          <w:iCs/>
          <w:color w:val="000000"/>
          <w:sz w:val="18"/>
          <w:szCs w:val="18"/>
          <w:lang w:val="es-ES"/>
        </w:rPr>
        <w:t xml:space="preserve">  </w:t>
      </w:r>
      <w:r w:rsidRPr="0046416D">
        <w:rPr>
          <w:rFonts w:ascii="GHEA Grapalat" w:hAnsi="GHEA Grapalat"/>
          <w:color w:val="000000"/>
          <w:sz w:val="18"/>
          <w:szCs w:val="18"/>
        </w:rPr>
        <w:t>Պայմանագրի</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rPr>
        <w:t>կողմը՝</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հիմք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ընդունելով</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պայմանագրի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կատարման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վերաբերյալ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20 </w:t>
      </w:r>
      <w:r w:rsidRPr="0046416D">
        <w:rPr>
          <w:rFonts w:ascii="GHEA Grapalat" w:hAnsi="GHEA Grapalat"/>
          <w:color w:val="000000"/>
          <w:sz w:val="18"/>
          <w:szCs w:val="18"/>
          <w:lang w:val="es-ES"/>
        </w:rPr>
        <w:t xml:space="preserve">  </w:t>
      </w:r>
      <w:r w:rsidRPr="0046416D">
        <w:rPr>
          <w:rFonts w:ascii="GHEA Grapalat" w:hAnsi="GHEA Grapalat"/>
          <w:color w:val="000000"/>
          <w:sz w:val="18"/>
          <w:szCs w:val="18"/>
          <w:lang w:val="hy-AM"/>
        </w:rPr>
        <w:t xml:space="preserve">  թ. դուրս գրված </w:t>
      </w:r>
      <w:r w:rsidRPr="0046416D">
        <w:rPr>
          <w:rFonts w:ascii="GHEA Grapalat" w:hAnsi="GHEA Grapalat"/>
          <w:color w:val="000000"/>
          <w:sz w:val="18"/>
          <w:szCs w:val="18"/>
          <w:lang w:val="es-ES"/>
        </w:rPr>
        <w:t xml:space="preserve">N ___   </w:t>
      </w:r>
      <w:r w:rsidRPr="0046416D">
        <w:rPr>
          <w:rFonts w:ascii="GHEA Grapalat" w:hAnsi="GHEA Grapalat"/>
          <w:color w:val="000000"/>
          <w:sz w:val="18"/>
          <w:szCs w:val="18"/>
          <w:lang w:val="hy-AM"/>
        </w:rPr>
        <w:t xml:space="preserve">հաշիվ ապրանքագիրը, </w:t>
      </w:r>
      <w:r w:rsidRPr="0046416D">
        <w:rPr>
          <w:rFonts w:ascii="GHEA Grapalat" w:hAnsi="GHEA Grapalat"/>
          <w:color w:val="000000"/>
          <w:sz w:val="18"/>
          <w:szCs w:val="18"/>
          <w:lang w:val="es-ES"/>
        </w:rPr>
        <w:t>կազմեցին սույն արձանագրությունը հետևյալի մասին.</w:t>
      </w:r>
    </w:p>
    <w:p w14:paraId="03AC2D1E" w14:textId="77777777" w:rsidR="00F02279" w:rsidRPr="0046416D" w:rsidRDefault="00F02279" w:rsidP="00F02279">
      <w:pPr>
        <w:jc w:val="both"/>
        <w:rPr>
          <w:rFonts w:ascii="GHEA Grapalat" w:hAnsi="GHEA Grapalat"/>
          <w:iCs/>
          <w:color w:val="000000"/>
          <w:sz w:val="18"/>
          <w:szCs w:val="18"/>
          <w:lang w:val="hy-AM"/>
        </w:rPr>
      </w:pPr>
      <w:r w:rsidRPr="0046416D">
        <w:rPr>
          <w:rFonts w:ascii="GHEA Grapalat" w:hAnsi="GHEA Grapalat"/>
          <w:iCs/>
          <w:color w:val="000000"/>
          <w:sz w:val="18"/>
          <w:szCs w:val="18"/>
        </w:rPr>
        <w:t>Պայմանագրի</w:t>
      </w:r>
      <w:r w:rsidRPr="0046416D">
        <w:rPr>
          <w:rFonts w:ascii="GHEA Grapalat" w:hAnsi="GHEA Grapalat"/>
          <w:iCs/>
          <w:color w:val="000000"/>
          <w:sz w:val="18"/>
          <w:szCs w:val="18"/>
          <w:lang w:val="es-ES"/>
        </w:rPr>
        <w:t xml:space="preserve"> </w:t>
      </w:r>
      <w:r w:rsidRPr="0046416D">
        <w:rPr>
          <w:rFonts w:ascii="GHEA Grapalat" w:hAnsi="GHEA Grapalat"/>
          <w:iCs/>
          <w:color w:val="000000"/>
          <w:sz w:val="18"/>
          <w:szCs w:val="18"/>
        </w:rPr>
        <w:t>շրջանակներում</w:t>
      </w:r>
      <w:r w:rsidRPr="0046416D">
        <w:rPr>
          <w:rFonts w:ascii="GHEA Grapalat" w:hAnsi="GHEA Grapalat"/>
          <w:iCs/>
          <w:color w:val="000000"/>
          <w:sz w:val="18"/>
          <w:szCs w:val="18"/>
          <w:lang w:val="es-ES"/>
        </w:rPr>
        <w:t xml:space="preserve"> </w:t>
      </w:r>
      <w:r w:rsidRPr="0046416D">
        <w:rPr>
          <w:rFonts w:ascii="GHEA Grapalat" w:hAnsi="GHEA Grapalat"/>
          <w:iCs/>
          <w:snapToGrid w:val="0"/>
          <w:color w:val="000000"/>
          <w:sz w:val="18"/>
          <w:szCs w:val="18"/>
          <w:lang w:val="es-ES"/>
        </w:rPr>
        <w:t>Պայմանագրի կողմը  կատարել</w:t>
      </w:r>
      <w:r w:rsidRPr="0046416D">
        <w:rPr>
          <w:rFonts w:ascii="GHEA Grapalat" w:hAnsi="GHEA Grapalat"/>
          <w:iCs/>
          <w:color w:val="000000"/>
          <w:sz w:val="18"/>
          <w:szCs w:val="18"/>
          <w:lang w:val="es-ES"/>
        </w:rPr>
        <w:t xml:space="preserve"> է հետևյալ աշխատանքները</w:t>
      </w:r>
      <w:r w:rsidRPr="0046416D">
        <w:rPr>
          <w:rFonts w:ascii="GHEA Grapalat" w:hAnsi="GHEA Grapalat"/>
          <w:iCs/>
          <w:color w:val="000000"/>
          <w:sz w:val="18"/>
          <w:szCs w:val="18"/>
        </w:rPr>
        <w:t>՝</w:t>
      </w:r>
    </w:p>
    <w:p w14:paraId="7F4B79C3" w14:textId="77777777" w:rsidR="00F02279" w:rsidRPr="0046416D" w:rsidRDefault="00F02279" w:rsidP="00F02279">
      <w:pPr>
        <w:jc w:val="both"/>
        <w:rPr>
          <w:rFonts w:ascii="GHEA Grapalat" w:hAnsi="GHEA Grapalat"/>
          <w:iCs/>
          <w:color w:val="000000"/>
          <w:sz w:val="18"/>
          <w:szCs w:val="18"/>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46416D" w14:paraId="309F34B2" w14:textId="77777777" w:rsidTr="00545BDE">
        <w:trPr>
          <w:jc w:val="right"/>
        </w:trPr>
        <w:tc>
          <w:tcPr>
            <w:tcW w:w="357" w:type="dxa"/>
            <w:vMerge w:val="restart"/>
            <w:shd w:val="clear" w:color="auto" w:fill="auto"/>
            <w:vAlign w:val="center"/>
          </w:tcPr>
          <w:p w14:paraId="0D8B31F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N</w:t>
            </w:r>
          </w:p>
        </w:tc>
        <w:tc>
          <w:tcPr>
            <w:tcW w:w="10348" w:type="dxa"/>
            <w:gridSpan w:val="8"/>
            <w:shd w:val="clear" w:color="auto" w:fill="auto"/>
            <w:vAlign w:val="center"/>
          </w:tcPr>
          <w:p w14:paraId="3007A705" w14:textId="77777777" w:rsidR="00F02279" w:rsidRPr="0046416D"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6416D">
              <w:rPr>
                <w:rFonts w:ascii="GHEA Grapalat" w:hAnsi="GHEA Grapalat" w:cs="Sylfaen"/>
                <w:sz w:val="18"/>
                <w:szCs w:val="18"/>
              </w:rPr>
              <w:t>Կատարված</w:t>
            </w:r>
            <w:r w:rsidRPr="0046416D">
              <w:rPr>
                <w:rFonts w:ascii="GHEA Grapalat" w:hAnsi="GHEA Grapalat" w:cs="Courier New"/>
                <w:sz w:val="18"/>
                <w:szCs w:val="18"/>
              </w:rPr>
              <w:t xml:space="preserve"> </w:t>
            </w:r>
            <w:r w:rsidRPr="0046416D">
              <w:rPr>
                <w:rFonts w:ascii="GHEA Grapalat" w:hAnsi="GHEA Grapalat" w:cs="Sylfaen"/>
                <w:sz w:val="18"/>
                <w:szCs w:val="18"/>
              </w:rPr>
              <w:t>աշխատանքների</w:t>
            </w:r>
          </w:p>
        </w:tc>
      </w:tr>
      <w:tr w:rsidR="00F02279" w:rsidRPr="0046416D" w14:paraId="5BDDDF5D" w14:textId="77777777" w:rsidTr="00545BDE">
        <w:trPr>
          <w:jc w:val="right"/>
        </w:trPr>
        <w:tc>
          <w:tcPr>
            <w:tcW w:w="357" w:type="dxa"/>
            <w:vMerge/>
            <w:shd w:val="clear" w:color="auto" w:fill="auto"/>
          </w:tcPr>
          <w:p w14:paraId="66B56E3F"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Վճարման ժամկետը /ըստ վճարման ժամանակացույցի/</w:t>
            </w:r>
          </w:p>
        </w:tc>
      </w:tr>
      <w:tr w:rsidR="00F02279" w:rsidRPr="0046416D"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r w:rsidRPr="004641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r w:rsidR="00F02279" w:rsidRPr="0046416D" w14:paraId="7AA853F9" w14:textId="77777777" w:rsidTr="00545BDE">
        <w:trPr>
          <w:jc w:val="right"/>
        </w:trPr>
        <w:tc>
          <w:tcPr>
            <w:tcW w:w="357" w:type="dxa"/>
            <w:shd w:val="clear" w:color="auto" w:fill="auto"/>
            <w:vAlign w:val="center"/>
          </w:tcPr>
          <w:p w14:paraId="71AF169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r w:rsidR="00F02279" w:rsidRPr="0046416D" w14:paraId="59290C71" w14:textId="77777777" w:rsidTr="00545BDE">
        <w:trPr>
          <w:jc w:val="right"/>
        </w:trPr>
        <w:tc>
          <w:tcPr>
            <w:tcW w:w="357" w:type="dxa"/>
            <w:shd w:val="clear" w:color="auto" w:fill="auto"/>
          </w:tcPr>
          <w:p w14:paraId="26AA68E6"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tcPr>
          <w:p w14:paraId="728719B1"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tcPr>
          <w:p w14:paraId="43F188D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tcPr>
          <w:p w14:paraId="241BB5E4"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tcPr>
          <w:p w14:paraId="561DA320"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tcPr>
          <w:p w14:paraId="4A07DE69"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tcPr>
          <w:p w14:paraId="2AEC4F8B"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tcPr>
          <w:p w14:paraId="46B44277"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tcPr>
          <w:p w14:paraId="0C66A733" w14:textId="77777777" w:rsidR="00F02279" w:rsidRPr="0046416D" w:rsidRDefault="00F02279" w:rsidP="00545BDE">
            <w:pPr>
              <w:pStyle w:val="NormalWeb"/>
              <w:spacing w:before="0" w:beforeAutospacing="0" w:after="0" w:afterAutospacing="0"/>
              <w:jc w:val="center"/>
              <w:rPr>
                <w:rFonts w:ascii="GHEA Grapalat" w:hAnsi="GHEA Grapalat"/>
                <w:sz w:val="18"/>
                <w:szCs w:val="18"/>
              </w:rPr>
            </w:pPr>
          </w:p>
        </w:tc>
      </w:tr>
    </w:tbl>
    <w:p w14:paraId="16CF3EBE" w14:textId="77777777" w:rsidR="00F02279" w:rsidRPr="0046416D" w:rsidRDefault="00F02279" w:rsidP="00F02279">
      <w:pPr>
        <w:ind w:firstLine="375"/>
        <w:jc w:val="both"/>
        <w:rPr>
          <w:rFonts w:ascii="GHEA Grapalat" w:hAnsi="GHEA Grapalat" w:cs="Arial"/>
          <w:iCs/>
          <w:color w:val="000000"/>
          <w:sz w:val="18"/>
          <w:szCs w:val="18"/>
          <w:lang w:val="es-ES"/>
        </w:rPr>
      </w:pPr>
      <w:r w:rsidRPr="0046416D">
        <w:rPr>
          <w:rFonts w:ascii="Courier New" w:hAnsi="Courier New" w:cs="Courier New"/>
          <w:iCs/>
          <w:color w:val="000000"/>
          <w:sz w:val="18"/>
          <w:szCs w:val="18"/>
          <w:lang w:val="es-ES"/>
        </w:rPr>
        <w:t> </w:t>
      </w:r>
    </w:p>
    <w:p w14:paraId="27A6C3E2" w14:textId="77777777" w:rsidR="00F02279" w:rsidRPr="0046416D" w:rsidRDefault="00F02279" w:rsidP="00F02279">
      <w:pPr>
        <w:ind w:firstLine="375"/>
        <w:jc w:val="both"/>
        <w:rPr>
          <w:rFonts w:ascii="GHEA Grapalat" w:hAnsi="GHEA Grapalat"/>
          <w:iCs/>
          <w:snapToGrid w:val="0"/>
          <w:color w:val="000000"/>
          <w:sz w:val="18"/>
          <w:szCs w:val="18"/>
          <w:lang w:val="es-ES"/>
        </w:rPr>
      </w:pPr>
      <w:r w:rsidRPr="0046416D">
        <w:rPr>
          <w:rFonts w:ascii="Courier New" w:hAnsi="Courier New" w:cs="Courier New"/>
          <w:iCs/>
          <w:color w:val="000000"/>
          <w:sz w:val="18"/>
          <w:szCs w:val="18"/>
          <w:lang w:val="es-ES"/>
        </w:rPr>
        <w:t> </w:t>
      </w:r>
      <w:r w:rsidRPr="0046416D">
        <w:rPr>
          <w:rFonts w:ascii="GHEA Grapalat" w:hAnsi="GHEA Grapalat"/>
          <w:iCs/>
          <w:snapToGrid w:val="0"/>
          <w:color w:val="000000"/>
          <w:sz w:val="18"/>
          <w:szCs w:val="18"/>
          <w:lang w:val="hy-AM"/>
        </w:rPr>
        <w:t xml:space="preserve">Սույն </w:t>
      </w:r>
      <w:r w:rsidRPr="0046416D">
        <w:rPr>
          <w:rFonts w:ascii="GHEA Grapalat" w:hAnsi="GHEA Grapalat"/>
          <w:iCs/>
          <w:snapToGrid w:val="0"/>
          <w:color w:val="000000"/>
          <w:sz w:val="18"/>
          <w:szCs w:val="18"/>
        </w:rPr>
        <w:t>արձանագրության</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երկկողմ</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lang w:val="hy-AM"/>
        </w:rPr>
        <w:t>հաստատման համար հիմք հանդիսացած</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հաշիվ</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ապրանքագիրը</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rPr>
        <w:t>և</w:t>
      </w:r>
      <w:r w:rsidRPr="0046416D">
        <w:rPr>
          <w:rFonts w:ascii="GHEA Grapalat" w:hAnsi="GHEA Grapalat"/>
          <w:iCs/>
          <w:snapToGrid w:val="0"/>
          <w:color w:val="000000"/>
          <w:sz w:val="18"/>
          <w:szCs w:val="18"/>
          <w:lang w:val="es-ES"/>
        </w:rPr>
        <w:t xml:space="preserve"> </w:t>
      </w:r>
      <w:r w:rsidRPr="0046416D">
        <w:rPr>
          <w:rFonts w:ascii="GHEA Grapalat" w:hAnsi="GHEA Grapalat"/>
          <w:iCs/>
          <w:snapToGrid w:val="0"/>
          <w:color w:val="000000"/>
          <w:sz w:val="18"/>
          <w:szCs w:val="18"/>
          <w:lang w:val="hy-AM"/>
        </w:rPr>
        <w:t xml:space="preserve">դրական </w:t>
      </w:r>
      <w:r w:rsidRPr="0046416D">
        <w:rPr>
          <w:rFonts w:ascii="GHEA Grapalat" w:hAnsi="GHEA Grapalat"/>
          <w:color w:val="000000"/>
          <w:sz w:val="18"/>
          <w:szCs w:val="18"/>
          <w:lang w:val="es-ES"/>
        </w:rPr>
        <w:t>եզրակացությունը</w:t>
      </w:r>
      <w:r w:rsidRPr="0046416D">
        <w:rPr>
          <w:rFonts w:ascii="GHEA Grapalat" w:hAnsi="GHEA Grapalat"/>
          <w:iCs/>
          <w:snapToGrid w:val="0"/>
          <w:color w:val="000000"/>
          <w:sz w:val="18"/>
          <w:szCs w:val="18"/>
          <w:lang w:val="es-ES"/>
        </w:rPr>
        <w:t xml:space="preserve"> հանդիսանում են սույն արձանագրության բաղկացուցիչ մասը և կցվում են:</w:t>
      </w:r>
    </w:p>
    <w:p w14:paraId="43B58C2B" w14:textId="77777777" w:rsidR="00F02279" w:rsidRPr="0046416D" w:rsidRDefault="00F02279" w:rsidP="00F02279">
      <w:pPr>
        <w:ind w:firstLine="375"/>
        <w:jc w:val="both"/>
        <w:rPr>
          <w:rFonts w:ascii="GHEA Grapalat" w:hAnsi="GHEA Grapalat"/>
          <w:iCs/>
          <w:snapToGrid w:val="0"/>
          <w:color w:val="000000"/>
          <w:sz w:val="18"/>
          <w:szCs w:val="18"/>
          <w:lang w:val="es-ES"/>
        </w:rPr>
      </w:pPr>
    </w:p>
    <w:p w14:paraId="26CF2A02" w14:textId="77777777" w:rsidR="00F02279" w:rsidRPr="0046416D" w:rsidRDefault="00F02279" w:rsidP="00F02279">
      <w:pPr>
        <w:ind w:firstLine="375"/>
        <w:jc w:val="both"/>
        <w:rPr>
          <w:rFonts w:ascii="GHEA Grapalat" w:hAnsi="GHEA Grapalat"/>
          <w:iCs/>
          <w:snapToGrid w:val="0"/>
          <w:color w:val="000000"/>
          <w:sz w:val="18"/>
          <w:szCs w:val="18"/>
          <w:lang w:val="es-ES"/>
        </w:rPr>
      </w:pPr>
    </w:p>
    <w:p w14:paraId="748B6724" w14:textId="77777777" w:rsidR="00F02279" w:rsidRPr="0046416D" w:rsidRDefault="00F02279" w:rsidP="00F02279">
      <w:pPr>
        <w:ind w:firstLine="375"/>
        <w:rPr>
          <w:rFonts w:ascii="GHEA Grapalat" w:hAnsi="GHEA Grapalat"/>
          <w:iCs/>
          <w:snapToGrid w:val="0"/>
          <w:color w:val="000000"/>
          <w:sz w:val="18"/>
          <w:szCs w:val="18"/>
          <w:lang w:val="es-ES"/>
        </w:rPr>
      </w:pPr>
      <w:r w:rsidRPr="0046416D">
        <w:rPr>
          <w:rFonts w:ascii="Courier New" w:hAnsi="Courier New" w:cs="Courier New"/>
          <w:iCs/>
          <w:snapToGrid w:val="0"/>
          <w:color w:val="000000"/>
          <w:sz w:val="18"/>
          <w:szCs w:val="18"/>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46416D" w14:paraId="43737A73" w14:textId="77777777" w:rsidTr="00545BDE">
        <w:trPr>
          <w:trHeight w:val="266"/>
          <w:tblCellSpacing w:w="7" w:type="dxa"/>
          <w:jc w:val="center"/>
        </w:trPr>
        <w:tc>
          <w:tcPr>
            <w:tcW w:w="0" w:type="auto"/>
            <w:vAlign w:val="center"/>
          </w:tcPr>
          <w:p w14:paraId="2300B6CF" w14:textId="77777777" w:rsidR="00F02279" w:rsidRPr="0046416D" w:rsidRDefault="00F02279" w:rsidP="00545BDE">
            <w:pPr>
              <w:jc w:val="center"/>
              <w:rPr>
                <w:rFonts w:ascii="GHEA Grapalat" w:hAnsi="GHEA Grapalat"/>
                <w:iCs/>
                <w:color w:val="000000"/>
                <w:sz w:val="18"/>
                <w:szCs w:val="18"/>
              </w:rPr>
            </w:pPr>
            <w:r w:rsidRPr="0046416D">
              <w:rPr>
                <w:rFonts w:ascii="GHEA Grapalat" w:hAnsi="GHEA Grapalat"/>
                <w:iCs/>
                <w:color w:val="000000"/>
                <w:sz w:val="18"/>
                <w:szCs w:val="18"/>
              </w:rPr>
              <w:t xml:space="preserve">Աշխատանքը հանձնեց </w:t>
            </w:r>
          </w:p>
        </w:tc>
        <w:tc>
          <w:tcPr>
            <w:tcW w:w="0" w:type="auto"/>
            <w:vAlign w:val="center"/>
          </w:tcPr>
          <w:p w14:paraId="6D71D7DF" w14:textId="77777777" w:rsidR="00F02279" w:rsidRPr="0046416D" w:rsidRDefault="00F02279" w:rsidP="00545BDE">
            <w:pPr>
              <w:jc w:val="center"/>
              <w:rPr>
                <w:rFonts w:ascii="GHEA Grapalat" w:hAnsi="GHEA Grapalat"/>
                <w:iCs/>
                <w:color w:val="000000"/>
                <w:sz w:val="18"/>
                <w:szCs w:val="18"/>
              </w:rPr>
            </w:pPr>
            <w:r w:rsidRPr="0046416D">
              <w:rPr>
                <w:rFonts w:ascii="GHEA Grapalat" w:hAnsi="GHEA Grapalat"/>
                <w:iCs/>
                <w:color w:val="000000"/>
                <w:sz w:val="18"/>
                <w:szCs w:val="18"/>
              </w:rPr>
              <w:t>Աշխատանքը ընդունեց</w:t>
            </w:r>
          </w:p>
        </w:tc>
      </w:tr>
      <w:tr w:rsidR="00F02279" w:rsidRPr="0046416D" w14:paraId="7CCC4059" w14:textId="77777777" w:rsidTr="00545BDE">
        <w:trPr>
          <w:trHeight w:val="473"/>
          <w:tblCellSpacing w:w="7" w:type="dxa"/>
          <w:jc w:val="center"/>
        </w:trPr>
        <w:tc>
          <w:tcPr>
            <w:tcW w:w="0" w:type="auto"/>
            <w:vAlign w:val="center"/>
          </w:tcPr>
          <w:p w14:paraId="402D721B"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___________________________ </w:t>
            </w:r>
          </w:p>
          <w:p w14:paraId="2A7F57F7"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ստորագրություն </w:t>
            </w:r>
          </w:p>
        </w:tc>
        <w:tc>
          <w:tcPr>
            <w:tcW w:w="0" w:type="auto"/>
            <w:vAlign w:val="center"/>
          </w:tcPr>
          <w:p w14:paraId="725E769E"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___________________________</w:t>
            </w:r>
          </w:p>
          <w:p w14:paraId="2CF98E13"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ստորագրություն </w:t>
            </w:r>
          </w:p>
        </w:tc>
      </w:tr>
      <w:tr w:rsidR="00F02279" w:rsidRPr="0046416D" w14:paraId="74E62FC9" w14:textId="77777777" w:rsidTr="00545BDE">
        <w:trPr>
          <w:trHeight w:val="503"/>
          <w:tblCellSpacing w:w="7" w:type="dxa"/>
          <w:jc w:val="center"/>
        </w:trPr>
        <w:tc>
          <w:tcPr>
            <w:tcW w:w="0" w:type="auto"/>
            <w:vAlign w:val="center"/>
          </w:tcPr>
          <w:p w14:paraId="42CD812E"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 xml:space="preserve">___________________________ </w:t>
            </w:r>
          </w:p>
          <w:p w14:paraId="60E19C73"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ազգանուն, անուն</w:t>
            </w:r>
          </w:p>
        </w:tc>
        <w:tc>
          <w:tcPr>
            <w:tcW w:w="0" w:type="auto"/>
            <w:vAlign w:val="center"/>
          </w:tcPr>
          <w:p w14:paraId="4A3BC058"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___________________________</w:t>
            </w:r>
          </w:p>
          <w:p w14:paraId="714EBE44" w14:textId="77777777" w:rsidR="00F02279" w:rsidRPr="0046416D" w:rsidRDefault="00F02279" w:rsidP="00545BDE">
            <w:pPr>
              <w:jc w:val="center"/>
              <w:rPr>
                <w:rFonts w:ascii="GHEA Grapalat" w:hAnsi="GHEA Grapalat"/>
                <w:iCs/>
                <w:sz w:val="18"/>
                <w:szCs w:val="18"/>
              </w:rPr>
            </w:pPr>
            <w:r w:rsidRPr="0046416D">
              <w:rPr>
                <w:rFonts w:ascii="GHEA Grapalat" w:hAnsi="GHEA Grapalat"/>
                <w:iCs/>
                <w:sz w:val="18"/>
                <w:szCs w:val="18"/>
              </w:rPr>
              <w:t>ազգանուն, անուն</w:t>
            </w:r>
          </w:p>
        </w:tc>
      </w:tr>
      <w:tr w:rsidR="00F02279" w:rsidRPr="0046416D" w14:paraId="617AAABD" w14:textId="77777777" w:rsidTr="00545BDE">
        <w:trPr>
          <w:trHeight w:val="281"/>
          <w:tblCellSpacing w:w="7" w:type="dxa"/>
          <w:jc w:val="center"/>
        </w:trPr>
        <w:tc>
          <w:tcPr>
            <w:tcW w:w="0" w:type="auto"/>
            <w:vAlign w:val="center"/>
          </w:tcPr>
          <w:p w14:paraId="3DC4203D" w14:textId="77777777" w:rsidR="00F02279" w:rsidRPr="0046416D" w:rsidRDefault="00F02279" w:rsidP="00545BDE">
            <w:pPr>
              <w:rPr>
                <w:rFonts w:ascii="GHEA Grapalat" w:hAnsi="GHEA Grapalat"/>
                <w:iCs/>
                <w:color w:val="000000"/>
                <w:sz w:val="18"/>
                <w:szCs w:val="18"/>
              </w:rPr>
            </w:pPr>
            <w:r w:rsidRPr="0046416D">
              <w:rPr>
                <w:rFonts w:ascii="GHEA Grapalat" w:hAnsi="GHEA Grapalat"/>
                <w:iCs/>
                <w:color w:val="000000"/>
                <w:sz w:val="18"/>
                <w:szCs w:val="18"/>
              </w:rPr>
              <w:t xml:space="preserve">                              Կ.Տ.</w:t>
            </w:r>
            <w:r w:rsidRPr="0046416D">
              <w:rPr>
                <w:rFonts w:ascii="Courier New" w:hAnsi="Courier New" w:cs="Courier New"/>
                <w:iCs/>
                <w:color w:val="000000"/>
                <w:sz w:val="18"/>
                <w:szCs w:val="18"/>
              </w:rPr>
              <w:t> </w:t>
            </w:r>
            <w:r w:rsidRPr="0046416D">
              <w:rPr>
                <w:rFonts w:ascii="GHEA Grapalat" w:hAnsi="GHEA Grapalat" w:cs="Arial"/>
                <w:iCs/>
                <w:color w:val="000000"/>
                <w:sz w:val="18"/>
                <w:szCs w:val="18"/>
              </w:rPr>
              <w:t xml:space="preserve">                                                                                </w:t>
            </w:r>
          </w:p>
        </w:tc>
        <w:tc>
          <w:tcPr>
            <w:tcW w:w="0" w:type="auto"/>
            <w:vAlign w:val="center"/>
          </w:tcPr>
          <w:p w14:paraId="2815A57E" w14:textId="77777777" w:rsidR="00F02279" w:rsidRPr="0046416D" w:rsidRDefault="00F02279" w:rsidP="00545BDE">
            <w:pPr>
              <w:rPr>
                <w:rFonts w:ascii="GHEA Grapalat" w:hAnsi="GHEA Grapalat"/>
                <w:iCs/>
                <w:color w:val="000000"/>
                <w:sz w:val="18"/>
                <w:szCs w:val="18"/>
              </w:rPr>
            </w:pPr>
            <w:r w:rsidRPr="0046416D">
              <w:rPr>
                <w:rFonts w:ascii="Courier New" w:hAnsi="Courier New" w:cs="Courier New"/>
                <w:iCs/>
                <w:color w:val="000000"/>
                <w:sz w:val="18"/>
                <w:szCs w:val="18"/>
              </w:rPr>
              <w:t> </w:t>
            </w:r>
            <w:r w:rsidRPr="0046416D">
              <w:rPr>
                <w:rFonts w:ascii="GHEA Grapalat" w:hAnsi="GHEA Grapalat" w:cs="Arial"/>
                <w:iCs/>
                <w:color w:val="000000"/>
                <w:sz w:val="18"/>
                <w:szCs w:val="18"/>
              </w:rPr>
              <w:t xml:space="preserve">                                    </w:t>
            </w:r>
            <w:r w:rsidRPr="0046416D">
              <w:rPr>
                <w:rFonts w:ascii="GHEA Grapalat" w:hAnsi="GHEA Grapalat"/>
                <w:iCs/>
                <w:color w:val="000000"/>
                <w:sz w:val="18"/>
                <w:szCs w:val="18"/>
              </w:rPr>
              <w:t>Կ.Տ.</w:t>
            </w:r>
          </w:p>
        </w:tc>
      </w:tr>
    </w:tbl>
    <w:p w14:paraId="39F4F7F1" w14:textId="77777777" w:rsidR="00F02279" w:rsidRPr="0046416D" w:rsidRDefault="00F02279" w:rsidP="00F02279">
      <w:pPr>
        <w:ind w:left="-142" w:firstLine="142"/>
        <w:jc w:val="center"/>
        <w:rPr>
          <w:rFonts w:ascii="GHEA Grapalat" w:hAnsi="GHEA Grapalat" w:cs="Sylfaen"/>
          <w:b/>
          <w:sz w:val="18"/>
          <w:szCs w:val="18"/>
        </w:rPr>
      </w:pPr>
    </w:p>
    <w:p w14:paraId="05D8A5E1" w14:textId="77777777" w:rsidR="00F02279" w:rsidRPr="0046416D" w:rsidRDefault="00F02279" w:rsidP="00F02279">
      <w:pPr>
        <w:ind w:left="-142" w:firstLine="142"/>
        <w:jc w:val="center"/>
        <w:rPr>
          <w:rFonts w:ascii="GHEA Grapalat" w:hAnsi="GHEA Grapalat" w:cs="Sylfaen"/>
          <w:b/>
          <w:sz w:val="18"/>
          <w:szCs w:val="18"/>
        </w:rPr>
      </w:pPr>
    </w:p>
    <w:p w14:paraId="63606D98" w14:textId="77777777" w:rsidR="00F02279" w:rsidRPr="0046416D" w:rsidRDefault="00F02279" w:rsidP="00F02279">
      <w:pPr>
        <w:ind w:left="-142" w:firstLine="142"/>
        <w:jc w:val="center"/>
        <w:rPr>
          <w:rFonts w:ascii="GHEA Grapalat" w:hAnsi="GHEA Grapalat" w:cs="Sylfaen"/>
          <w:b/>
          <w:sz w:val="18"/>
          <w:szCs w:val="18"/>
        </w:rPr>
      </w:pPr>
    </w:p>
    <w:p w14:paraId="05595DA7" w14:textId="77777777" w:rsidR="00F02279" w:rsidRPr="0046416D" w:rsidRDefault="00F02279" w:rsidP="00F02279">
      <w:pPr>
        <w:ind w:firstLine="567"/>
        <w:jc w:val="right"/>
        <w:rPr>
          <w:rFonts w:ascii="GHEA Grapalat" w:hAnsi="GHEA Grapalat" w:cs="Sylfaen"/>
          <w:i/>
          <w:sz w:val="18"/>
          <w:szCs w:val="18"/>
          <w:lang w:val="pt-BR"/>
        </w:rPr>
      </w:pPr>
    </w:p>
    <w:p w14:paraId="16362F70" w14:textId="77777777" w:rsidR="00F37DDB" w:rsidRDefault="00F37DDB" w:rsidP="00F02279">
      <w:pPr>
        <w:ind w:firstLine="567"/>
        <w:jc w:val="right"/>
        <w:rPr>
          <w:rFonts w:ascii="GHEA Grapalat" w:hAnsi="GHEA Grapalat" w:cs="Sylfaen"/>
          <w:i/>
          <w:sz w:val="18"/>
          <w:szCs w:val="18"/>
          <w:lang w:val="hy-AM"/>
        </w:rPr>
      </w:pPr>
    </w:p>
    <w:p w14:paraId="37C68E91" w14:textId="77777777" w:rsidR="00F37DDB" w:rsidRDefault="00F37DDB" w:rsidP="00F02279">
      <w:pPr>
        <w:ind w:firstLine="567"/>
        <w:jc w:val="right"/>
        <w:rPr>
          <w:rFonts w:ascii="GHEA Grapalat" w:hAnsi="GHEA Grapalat" w:cs="Sylfaen"/>
          <w:i/>
          <w:sz w:val="18"/>
          <w:szCs w:val="18"/>
          <w:lang w:val="hy-AM"/>
        </w:rPr>
      </w:pPr>
    </w:p>
    <w:p w14:paraId="575810F7" w14:textId="77777777" w:rsidR="00F37DDB" w:rsidRDefault="00F37DDB" w:rsidP="00F02279">
      <w:pPr>
        <w:ind w:firstLine="567"/>
        <w:jc w:val="right"/>
        <w:rPr>
          <w:rFonts w:ascii="GHEA Grapalat" w:hAnsi="GHEA Grapalat" w:cs="Sylfaen"/>
          <w:i/>
          <w:sz w:val="18"/>
          <w:szCs w:val="18"/>
          <w:lang w:val="hy-AM"/>
        </w:rPr>
      </w:pPr>
    </w:p>
    <w:p w14:paraId="688FA7B9" w14:textId="77777777" w:rsidR="00F37DDB" w:rsidRDefault="00F37DDB" w:rsidP="00F02279">
      <w:pPr>
        <w:ind w:firstLine="567"/>
        <w:jc w:val="right"/>
        <w:rPr>
          <w:rFonts w:ascii="GHEA Grapalat" w:hAnsi="GHEA Grapalat" w:cs="Sylfaen"/>
          <w:i/>
          <w:sz w:val="18"/>
          <w:szCs w:val="18"/>
          <w:lang w:val="hy-AM"/>
        </w:rPr>
      </w:pPr>
    </w:p>
    <w:p w14:paraId="6A2255CC" w14:textId="77777777" w:rsidR="00F37DDB" w:rsidRDefault="00F37DDB" w:rsidP="00F02279">
      <w:pPr>
        <w:ind w:firstLine="567"/>
        <w:jc w:val="right"/>
        <w:rPr>
          <w:rFonts w:ascii="GHEA Grapalat" w:hAnsi="GHEA Grapalat" w:cs="Sylfaen"/>
          <w:i/>
          <w:sz w:val="18"/>
          <w:szCs w:val="18"/>
          <w:lang w:val="hy-AM"/>
        </w:rPr>
      </w:pPr>
    </w:p>
    <w:p w14:paraId="42425B09" w14:textId="77777777" w:rsidR="00F37DDB" w:rsidRDefault="00F37DDB" w:rsidP="00F02279">
      <w:pPr>
        <w:ind w:firstLine="567"/>
        <w:jc w:val="right"/>
        <w:rPr>
          <w:rFonts w:ascii="GHEA Grapalat" w:hAnsi="GHEA Grapalat" w:cs="Sylfaen"/>
          <w:i/>
          <w:sz w:val="18"/>
          <w:szCs w:val="18"/>
          <w:lang w:val="hy-AM"/>
        </w:rPr>
      </w:pPr>
    </w:p>
    <w:p w14:paraId="29EA7A78" w14:textId="77777777" w:rsidR="00F37DDB" w:rsidRDefault="00F37DDB" w:rsidP="00F02279">
      <w:pPr>
        <w:ind w:firstLine="567"/>
        <w:jc w:val="right"/>
        <w:rPr>
          <w:rFonts w:ascii="GHEA Grapalat" w:hAnsi="GHEA Grapalat" w:cs="Sylfaen"/>
          <w:i/>
          <w:sz w:val="18"/>
          <w:szCs w:val="18"/>
          <w:lang w:val="hy-AM"/>
        </w:rPr>
      </w:pPr>
    </w:p>
    <w:p w14:paraId="506A85B1" w14:textId="77777777" w:rsidR="00F02279" w:rsidRPr="0046416D" w:rsidRDefault="00F02279" w:rsidP="00F02279">
      <w:pPr>
        <w:ind w:firstLine="567"/>
        <w:jc w:val="right"/>
        <w:rPr>
          <w:rFonts w:ascii="GHEA Grapalat" w:hAnsi="GHEA Grapalat" w:cs="Sylfaen"/>
          <w:i/>
          <w:sz w:val="18"/>
          <w:szCs w:val="18"/>
          <w:lang w:val="pt-BR"/>
        </w:rPr>
      </w:pPr>
      <w:r w:rsidRPr="0046416D">
        <w:rPr>
          <w:rFonts w:ascii="GHEA Grapalat" w:hAnsi="GHEA Grapalat" w:cs="Sylfaen"/>
          <w:i/>
          <w:sz w:val="18"/>
          <w:szCs w:val="18"/>
          <w:lang w:val="pt-BR"/>
        </w:rPr>
        <w:lastRenderedPageBreak/>
        <w:t>Հավելված 4.1</w:t>
      </w:r>
    </w:p>
    <w:p w14:paraId="2197AFB8" w14:textId="77777777" w:rsidR="00F02279" w:rsidRPr="0046416D" w:rsidRDefault="00F02279" w:rsidP="00F02279">
      <w:pPr>
        <w:ind w:firstLine="567"/>
        <w:jc w:val="right"/>
        <w:rPr>
          <w:rFonts w:ascii="GHEA Grapalat" w:hAnsi="GHEA Grapalat" w:cs="Arial"/>
          <w:i/>
          <w:sz w:val="18"/>
          <w:szCs w:val="18"/>
          <w:lang w:val="pt-BR"/>
        </w:rPr>
      </w:pPr>
      <w:r w:rsidRPr="0046416D">
        <w:rPr>
          <w:rFonts w:ascii="GHEA Grapalat" w:hAnsi="GHEA Grapalat"/>
          <w:i/>
          <w:sz w:val="18"/>
          <w:szCs w:val="18"/>
          <w:lang w:val="pt-BR"/>
        </w:rPr>
        <w:t xml:space="preserve">«           »                  20   </w:t>
      </w:r>
      <w:r w:rsidRPr="0046416D">
        <w:rPr>
          <w:rFonts w:ascii="GHEA Grapalat" w:hAnsi="GHEA Grapalat" w:cs="Sylfaen"/>
          <w:i/>
          <w:sz w:val="18"/>
          <w:szCs w:val="18"/>
          <w:lang w:val="pt-BR"/>
        </w:rPr>
        <w:t>թ</w:t>
      </w:r>
      <w:r w:rsidRPr="0046416D">
        <w:rPr>
          <w:rFonts w:ascii="GHEA Grapalat" w:hAnsi="GHEA Grapalat" w:cs="Arial"/>
          <w:i/>
          <w:sz w:val="18"/>
          <w:szCs w:val="18"/>
          <w:lang w:val="pt-BR"/>
        </w:rPr>
        <w:t xml:space="preserve">. </w:t>
      </w:r>
      <w:r w:rsidRPr="0046416D">
        <w:rPr>
          <w:rFonts w:ascii="GHEA Grapalat" w:hAnsi="GHEA Grapalat"/>
          <w:i/>
          <w:sz w:val="18"/>
          <w:szCs w:val="18"/>
          <w:lang w:val="pt-BR"/>
        </w:rPr>
        <w:t xml:space="preserve"> </w:t>
      </w:r>
      <w:r w:rsidRPr="0046416D">
        <w:rPr>
          <w:rFonts w:ascii="GHEA Grapalat" w:hAnsi="GHEA Grapalat" w:cs="Sylfaen"/>
          <w:i/>
          <w:sz w:val="18"/>
          <w:szCs w:val="18"/>
          <w:lang w:val="pt-BR"/>
        </w:rPr>
        <w:t>կնքված</w:t>
      </w:r>
      <w:r w:rsidRPr="0046416D">
        <w:rPr>
          <w:rFonts w:ascii="GHEA Grapalat" w:hAnsi="GHEA Grapalat" w:cs="Arial"/>
          <w:i/>
          <w:sz w:val="18"/>
          <w:szCs w:val="18"/>
          <w:lang w:val="pt-BR"/>
        </w:rPr>
        <w:t xml:space="preserve"> </w:t>
      </w:r>
    </w:p>
    <w:p w14:paraId="533CE635" w14:textId="77777777" w:rsidR="00F02279" w:rsidRPr="0046416D" w:rsidRDefault="00F02279" w:rsidP="00F02279">
      <w:pPr>
        <w:jc w:val="right"/>
        <w:rPr>
          <w:rFonts w:ascii="GHEA Grapalat" w:hAnsi="GHEA Grapalat" w:cs="Arial"/>
          <w:i/>
          <w:sz w:val="18"/>
          <w:szCs w:val="18"/>
          <w:lang w:val="pt-BR"/>
        </w:rPr>
      </w:pPr>
      <w:r w:rsidRPr="0046416D">
        <w:rPr>
          <w:rFonts w:ascii="GHEA Grapalat" w:hAnsi="GHEA Grapalat" w:cs="Sylfaen"/>
          <w:i/>
          <w:sz w:val="18"/>
          <w:szCs w:val="18"/>
          <w:lang w:val="pt-BR"/>
        </w:rPr>
        <w:t>ծածկագրով պայմանագրի</w:t>
      </w:r>
    </w:p>
    <w:p w14:paraId="62585A37" w14:textId="77777777" w:rsidR="00F02279" w:rsidRPr="0046416D" w:rsidRDefault="00F02279" w:rsidP="00F02279">
      <w:pPr>
        <w:tabs>
          <w:tab w:val="left" w:pos="360"/>
          <w:tab w:val="left" w:pos="540"/>
        </w:tabs>
        <w:jc w:val="center"/>
        <w:rPr>
          <w:rFonts w:ascii="GHEA Grapalat" w:hAnsi="GHEA Grapalat" w:cs="Sylfaen"/>
          <w:b/>
          <w:bCs/>
          <w:sz w:val="18"/>
          <w:szCs w:val="18"/>
          <w:lang w:val="pt-BR"/>
        </w:rPr>
      </w:pPr>
    </w:p>
    <w:p w14:paraId="7289DD73" w14:textId="77777777" w:rsidR="00F02279" w:rsidRDefault="00F02279" w:rsidP="00F02279">
      <w:pPr>
        <w:tabs>
          <w:tab w:val="left" w:pos="360"/>
          <w:tab w:val="left" w:pos="540"/>
        </w:tabs>
        <w:jc w:val="center"/>
        <w:rPr>
          <w:rFonts w:ascii="GHEA Grapalat" w:hAnsi="GHEA Grapalat" w:cs="Sylfaen"/>
          <w:b/>
          <w:bCs/>
          <w:sz w:val="18"/>
          <w:szCs w:val="18"/>
          <w:lang w:val="hy-AM"/>
        </w:rPr>
      </w:pPr>
    </w:p>
    <w:p w14:paraId="1CB1E47C" w14:textId="77777777" w:rsidR="00F37DDB" w:rsidRDefault="00F37DDB" w:rsidP="00F02279">
      <w:pPr>
        <w:tabs>
          <w:tab w:val="left" w:pos="360"/>
          <w:tab w:val="left" w:pos="540"/>
        </w:tabs>
        <w:jc w:val="center"/>
        <w:rPr>
          <w:rFonts w:ascii="GHEA Grapalat" w:hAnsi="GHEA Grapalat" w:cs="Sylfaen"/>
          <w:b/>
          <w:bCs/>
          <w:sz w:val="18"/>
          <w:szCs w:val="18"/>
          <w:lang w:val="hy-AM"/>
        </w:rPr>
      </w:pPr>
    </w:p>
    <w:p w14:paraId="6F9730C0" w14:textId="77777777" w:rsidR="00F37DDB" w:rsidRPr="00F37DDB" w:rsidRDefault="00F37DDB" w:rsidP="00F02279">
      <w:pPr>
        <w:tabs>
          <w:tab w:val="left" w:pos="360"/>
          <w:tab w:val="left" w:pos="540"/>
        </w:tabs>
        <w:jc w:val="center"/>
        <w:rPr>
          <w:rFonts w:ascii="GHEA Grapalat" w:hAnsi="GHEA Grapalat" w:cs="Sylfaen"/>
          <w:b/>
          <w:bCs/>
          <w:sz w:val="18"/>
          <w:szCs w:val="18"/>
          <w:lang w:val="hy-AM"/>
        </w:rPr>
      </w:pPr>
    </w:p>
    <w:p w14:paraId="2E016D14" w14:textId="77777777" w:rsidR="00F02279" w:rsidRPr="0046416D" w:rsidRDefault="00F02279" w:rsidP="00F02279">
      <w:pPr>
        <w:tabs>
          <w:tab w:val="left" w:pos="360"/>
          <w:tab w:val="left" w:pos="540"/>
        </w:tabs>
        <w:rPr>
          <w:rFonts w:ascii="GHEA Grapalat" w:hAnsi="GHEA Grapalat" w:cs="Sylfaen"/>
          <w:sz w:val="18"/>
          <w:szCs w:val="18"/>
          <w:lang w:val="pt-BR"/>
        </w:rPr>
      </w:pPr>
    </w:p>
    <w:p w14:paraId="07C26C1D" w14:textId="77777777" w:rsidR="00F02279" w:rsidRPr="0046416D" w:rsidRDefault="00F02279" w:rsidP="00F02279">
      <w:pPr>
        <w:tabs>
          <w:tab w:val="left" w:pos="2250"/>
        </w:tabs>
        <w:spacing w:line="276" w:lineRule="auto"/>
        <w:jc w:val="center"/>
        <w:rPr>
          <w:rFonts w:ascii="GHEA Grapalat" w:hAnsi="GHEA Grapalat" w:cs="Sylfaen"/>
          <w:bCs/>
          <w:sz w:val="18"/>
          <w:szCs w:val="18"/>
          <w:lang w:val="pt-BR"/>
        </w:rPr>
      </w:pPr>
      <w:r w:rsidRPr="00806953">
        <w:rPr>
          <w:rFonts w:ascii="GHEA Grapalat" w:hAnsi="GHEA Grapalat" w:cs="Sylfaen"/>
          <w:bCs/>
          <w:sz w:val="18"/>
          <w:szCs w:val="18"/>
          <w:lang w:val="hy-AM"/>
        </w:rPr>
        <w:t>ԱԿՏ</w:t>
      </w:r>
      <w:r w:rsidRPr="0046416D">
        <w:rPr>
          <w:rFonts w:ascii="GHEA Grapalat" w:hAnsi="GHEA Grapalat" w:cs="Sylfaen"/>
          <w:bCs/>
          <w:sz w:val="18"/>
          <w:szCs w:val="18"/>
          <w:lang w:val="pt-BR"/>
        </w:rPr>
        <w:t xml:space="preserve">  N    </w:t>
      </w:r>
    </w:p>
    <w:p w14:paraId="48BA51D4" w14:textId="77777777" w:rsidR="00F02279" w:rsidRPr="0046416D"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46416D">
        <w:rPr>
          <w:rFonts w:ascii="GHEA Grapalat" w:hAnsi="GHEA Grapalat" w:cs="Sylfaen"/>
          <w:bCs/>
          <w:sz w:val="18"/>
          <w:szCs w:val="18"/>
        </w:rPr>
        <w:t>պայմանագրի</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արդյունքը</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Պատվիրատուին</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հանձնելու</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փաստը</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ֆիքսելու</w:t>
      </w:r>
      <w:r w:rsidRPr="0046416D">
        <w:rPr>
          <w:rFonts w:ascii="GHEA Grapalat" w:hAnsi="GHEA Grapalat" w:cs="Sylfaen"/>
          <w:bCs/>
          <w:sz w:val="18"/>
          <w:szCs w:val="18"/>
          <w:lang w:val="pt-BR"/>
        </w:rPr>
        <w:t xml:space="preserve"> </w:t>
      </w:r>
      <w:r w:rsidRPr="0046416D">
        <w:rPr>
          <w:rFonts w:ascii="GHEA Grapalat" w:hAnsi="GHEA Grapalat" w:cs="Sylfaen"/>
          <w:bCs/>
          <w:sz w:val="18"/>
          <w:szCs w:val="18"/>
        </w:rPr>
        <w:t>վերաբերյալ</w:t>
      </w:r>
      <w:r w:rsidRPr="0046416D">
        <w:rPr>
          <w:rFonts w:ascii="GHEA Grapalat" w:hAnsi="GHEA Grapalat" w:cs="Sylfaen"/>
          <w:bCs/>
          <w:sz w:val="18"/>
          <w:szCs w:val="18"/>
          <w:lang w:val="pt-BR"/>
        </w:rPr>
        <w:t xml:space="preserve">                                                                                                                               </w:t>
      </w:r>
    </w:p>
    <w:p w14:paraId="2EE1FBD2" w14:textId="77777777" w:rsidR="00F02279" w:rsidRPr="0046416D" w:rsidRDefault="00F02279" w:rsidP="00F02279">
      <w:pPr>
        <w:tabs>
          <w:tab w:val="left" w:pos="360"/>
          <w:tab w:val="left" w:pos="540"/>
        </w:tabs>
        <w:rPr>
          <w:rFonts w:ascii="GHEA Grapalat" w:hAnsi="GHEA Grapalat" w:cs="Sylfaen"/>
          <w:sz w:val="18"/>
          <w:szCs w:val="18"/>
          <w:lang w:val="pt-BR"/>
        </w:rPr>
      </w:pPr>
    </w:p>
    <w:p w14:paraId="2E867DE8" w14:textId="77777777" w:rsidR="00F02279" w:rsidRPr="0046416D" w:rsidRDefault="00F02279" w:rsidP="00F02279">
      <w:pPr>
        <w:tabs>
          <w:tab w:val="left" w:pos="360"/>
          <w:tab w:val="left" w:pos="540"/>
        </w:tabs>
        <w:rPr>
          <w:rFonts w:ascii="GHEA Grapalat" w:hAnsi="GHEA Grapalat" w:cs="Sylfaen"/>
          <w:sz w:val="18"/>
          <w:szCs w:val="18"/>
          <w:lang w:val="pt-BR"/>
        </w:rPr>
      </w:pPr>
    </w:p>
    <w:p w14:paraId="78990638" w14:textId="77777777" w:rsidR="00F02279" w:rsidRPr="0046416D" w:rsidRDefault="00F02279" w:rsidP="00F02279">
      <w:pPr>
        <w:tabs>
          <w:tab w:val="left" w:pos="360"/>
          <w:tab w:val="left" w:pos="540"/>
        </w:tabs>
        <w:ind w:left="-540" w:firstLine="180"/>
        <w:jc w:val="both"/>
        <w:rPr>
          <w:rFonts w:ascii="GHEA Grapalat" w:hAnsi="GHEA Grapalat" w:cs="Sylfaen"/>
          <w:sz w:val="18"/>
          <w:szCs w:val="18"/>
          <w:lang w:val="pt-BR"/>
        </w:rPr>
      </w:pPr>
      <w:r w:rsidRPr="0046416D">
        <w:rPr>
          <w:rFonts w:ascii="GHEA Grapalat" w:hAnsi="GHEA Grapalat" w:cs="Sylfaen"/>
          <w:sz w:val="18"/>
          <w:szCs w:val="18"/>
          <w:lang w:val="pt-BR"/>
        </w:rPr>
        <w:tab/>
      </w:r>
      <w:r w:rsidRPr="0046416D">
        <w:rPr>
          <w:rFonts w:ascii="GHEA Grapalat" w:hAnsi="GHEA Grapalat" w:cs="Sylfaen"/>
          <w:sz w:val="18"/>
          <w:szCs w:val="18"/>
          <w:lang w:val="hy-AM"/>
        </w:rPr>
        <w:t xml:space="preserve">Սույնով </w:t>
      </w:r>
      <w:r w:rsidRPr="0046416D">
        <w:rPr>
          <w:rFonts w:ascii="GHEA Grapalat" w:hAnsi="GHEA Grapalat" w:cs="Sylfaen"/>
          <w:sz w:val="18"/>
          <w:szCs w:val="18"/>
        </w:rPr>
        <w:t>արձանագրվում</w:t>
      </w:r>
      <w:r w:rsidRPr="0046416D">
        <w:rPr>
          <w:rFonts w:ascii="GHEA Grapalat" w:hAnsi="GHEA Grapalat" w:cs="Sylfaen"/>
          <w:sz w:val="18"/>
          <w:szCs w:val="18"/>
          <w:lang w:val="pt-BR"/>
        </w:rPr>
        <w:t xml:space="preserve"> </w:t>
      </w:r>
      <w:r w:rsidRPr="0046416D">
        <w:rPr>
          <w:rFonts w:ascii="GHEA Grapalat" w:hAnsi="GHEA Grapalat" w:cs="Sylfaen"/>
          <w:sz w:val="18"/>
          <w:szCs w:val="18"/>
        </w:rPr>
        <w:t>է</w:t>
      </w:r>
      <w:r w:rsidRPr="0046416D">
        <w:rPr>
          <w:rFonts w:ascii="GHEA Grapalat" w:hAnsi="GHEA Grapalat" w:cs="Sylfaen"/>
          <w:sz w:val="18"/>
          <w:szCs w:val="18"/>
          <w:lang w:val="hy-AM"/>
        </w:rPr>
        <w:t xml:space="preserve">, որ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t xml:space="preserve">        </w:t>
      </w:r>
      <w:r w:rsidRPr="0046416D">
        <w:rPr>
          <w:rFonts w:ascii="GHEA Grapalat" w:hAnsi="GHEA Grapalat" w:cs="Sylfaen"/>
          <w:sz w:val="18"/>
          <w:szCs w:val="18"/>
          <w:lang w:val="pt-BR"/>
        </w:rPr>
        <w:t>-</w:t>
      </w:r>
      <w:r w:rsidRPr="0046416D">
        <w:rPr>
          <w:rFonts w:ascii="GHEA Grapalat" w:hAnsi="GHEA Grapalat" w:cs="Sylfaen"/>
          <w:sz w:val="18"/>
          <w:szCs w:val="18"/>
        </w:rPr>
        <w:t>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այսուհետ</w:t>
      </w:r>
      <w:r w:rsidRPr="0046416D">
        <w:rPr>
          <w:rFonts w:ascii="GHEA Grapalat" w:hAnsi="GHEA Grapalat" w:cs="Sylfaen"/>
          <w:sz w:val="18"/>
          <w:szCs w:val="18"/>
          <w:lang w:val="pt-BR"/>
        </w:rPr>
        <w:t xml:space="preserve">` </w:t>
      </w:r>
      <w:r w:rsidRPr="0046416D">
        <w:rPr>
          <w:rFonts w:ascii="GHEA Grapalat" w:hAnsi="GHEA Grapalat" w:cs="Sylfaen"/>
          <w:sz w:val="18"/>
          <w:szCs w:val="18"/>
        </w:rPr>
        <w:t>Պատվիրատու</w:t>
      </w:r>
      <w:r w:rsidRPr="0046416D">
        <w:rPr>
          <w:rFonts w:ascii="GHEA Grapalat" w:hAnsi="GHEA Grapalat" w:cs="Sylfaen"/>
          <w:sz w:val="18"/>
          <w:szCs w:val="18"/>
          <w:lang w:val="pt-BR"/>
        </w:rPr>
        <w:t xml:space="preserve">)   </w:t>
      </w:r>
      <w:r w:rsidRPr="0046416D">
        <w:rPr>
          <w:rFonts w:ascii="GHEA Grapalat" w:hAnsi="GHEA Grapalat" w:cs="Sylfaen"/>
          <w:sz w:val="18"/>
          <w:szCs w:val="18"/>
        </w:rPr>
        <w:t>և</w:t>
      </w:r>
      <w:r w:rsidRPr="0046416D">
        <w:rPr>
          <w:rFonts w:ascii="GHEA Grapalat" w:hAnsi="GHEA Grapalat" w:cs="Sylfaen"/>
          <w:sz w:val="18"/>
          <w:szCs w:val="18"/>
          <w:lang w:val="hy-AM"/>
        </w:rPr>
        <w:t xml:space="preserve">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t xml:space="preserve">        </w:t>
      </w:r>
      <w:r w:rsidRPr="0046416D">
        <w:rPr>
          <w:rFonts w:ascii="GHEA Grapalat" w:hAnsi="GHEA Grapalat" w:cs="Sylfaen"/>
          <w:sz w:val="18"/>
          <w:szCs w:val="18"/>
          <w:lang w:val="pt-BR"/>
        </w:rPr>
        <w:t>-</w:t>
      </w:r>
      <w:r w:rsidRPr="0046416D">
        <w:rPr>
          <w:rFonts w:ascii="GHEA Grapalat" w:hAnsi="GHEA Grapalat" w:cs="Sylfaen"/>
          <w:sz w:val="18"/>
          <w:szCs w:val="18"/>
        </w:rPr>
        <w:t>ի</w:t>
      </w:r>
    </w:p>
    <w:p w14:paraId="2190837D" w14:textId="77777777" w:rsidR="00F02279" w:rsidRPr="0046416D" w:rsidRDefault="00F02279" w:rsidP="00F02279">
      <w:pPr>
        <w:tabs>
          <w:tab w:val="left" w:pos="360"/>
          <w:tab w:val="left" w:pos="540"/>
        </w:tabs>
        <w:ind w:right="-360"/>
        <w:jc w:val="both"/>
        <w:rPr>
          <w:rFonts w:ascii="GHEA Grapalat" w:hAnsi="GHEA Grapalat" w:cs="Sylfaen"/>
          <w:sz w:val="18"/>
          <w:szCs w:val="18"/>
          <w:lang w:val="pt-BR"/>
        </w:rPr>
      </w:pPr>
      <w:r w:rsidRPr="0046416D">
        <w:rPr>
          <w:rFonts w:ascii="GHEA Grapalat" w:hAnsi="GHEA Grapalat" w:cs="Sylfaen"/>
          <w:sz w:val="18"/>
          <w:szCs w:val="18"/>
          <w:lang w:val="pt-BR"/>
        </w:rPr>
        <w:t xml:space="preserve">                                           </w:t>
      </w:r>
      <w:r w:rsidRPr="0046416D">
        <w:rPr>
          <w:rFonts w:ascii="GHEA Grapalat" w:hAnsi="GHEA Grapalat" w:cs="Sylfaen"/>
          <w:sz w:val="18"/>
          <w:szCs w:val="18"/>
        </w:rPr>
        <w:t>Պատվիրատուի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անունը</w:t>
      </w:r>
      <w:r w:rsidRPr="0046416D">
        <w:rPr>
          <w:rFonts w:ascii="GHEA Grapalat" w:hAnsi="GHEA Grapalat" w:cs="Sylfaen"/>
          <w:sz w:val="18"/>
          <w:szCs w:val="18"/>
          <w:lang w:val="pt-BR"/>
        </w:rPr>
        <w:t xml:space="preserve">                                                                                                 </w:t>
      </w:r>
      <w:r w:rsidRPr="0046416D">
        <w:rPr>
          <w:rFonts w:ascii="GHEA Grapalat" w:hAnsi="GHEA Grapalat" w:cs="Sylfaen"/>
          <w:sz w:val="18"/>
          <w:szCs w:val="18"/>
        </w:rPr>
        <w:t>Կապալառուի</w:t>
      </w:r>
      <w:r w:rsidRPr="0046416D">
        <w:rPr>
          <w:rFonts w:ascii="GHEA Grapalat" w:hAnsi="GHEA Grapalat" w:cs="Sylfaen"/>
          <w:sz w:val="18"/>
          <w:szCs w:val="18"/>
          <w:lang w:val="pt-BR"/>
        </w:rPr>
        <w:t xml:space="preserve"> </w:t>
      </w:r>
      <w:r w:rsidRPr="0046416D">
        <w:rPr>
          <w:rFonts w:ascii="GHEA Grapalat" w:hAnsi="GHEA Grapalat" w:cs="Sylfaen"/>
          <w:sz w:val="18"/>
          <w:szCs w:val="18"/>
        </w:rPr>
        <w:t>անունը</w:t>
      </w:r>
    </w:p>
    <w:p w14:paraId="401110AD" w14:textId="77777777" w:rsidR="00F02279" w:rsidRPr="0046416D" w:rsidRDefault="00F02279" w:rsidP="00F02279">
      <w:pPr>
        <w:tabs>
          <w:tab w:val="left" w:pos="360"/>
          <w:tab w:val="left" w:pos="540"/>
        </w:tabs>
        <w:ind w:right="-360"/>
        <w:jc w:val="both"/>
        <w:rPr>
          <w:rFonts w:ascii="GHEA Grapalat" w:hAnsi="GHEA Grapalat" w:cs="Sylfaen"/>
          <w:sz w:val="18"/>
          <w:szCs w:val="18"/>
          <w:u w:val="single"/>
          <w:lang w:val="hy-AM"/>
        </w:rPr>
      </w:pPr>
      <w:r w:rsidRPr="0046416D">
        <w:rPr>
          <w:rFonts w:ascii="GHEA Grapalat" w:hAnsi="GHEA Grapalat" w:cs="Sylfaen"/>
          <w:sz w:val="18"/>
          <w:szCs w:val="18"/>
          <w:lang w:val="hy-AM"/>
        </w:rPr>
        <w:t>(այսուհետ` Կ</w:t>
      </w:r>
      <w:r w:rsidRPr="0046416D">
        <w:rPr>
          <w:rFonts w:ascii="GHEA Grapalat" w:hAnsi="GHEA Grapalat" w:cs="Sylfaen"/>
          <w:sz w:val="18"/>
          <w:szCs w:val="18"/>
        </w:rPr>
        <w:t>ապալառու</w:t>
      </w:r>
      <w:r w:rsidRPr="0046416D">
        <w:rPr>
          <w:rFonts w:ascii="GHEA Grapalat" w:hAnsi="GHEA Grapalat" w:cs="Sylfaen"/>
          <w:sz w:val="18"/>
          <w:szCs w:val="18"/>
          <w:lang w:val="hy-AM"/>
        </w:rPr>
        <w:t>)</w:t>
      </w:r>
      <w:r w:rsidRPr="0046416D">
        <w:rPr>
          <w:rFonts w:ascii="GHEA Grapalat" w:hAnsi="GHEA Grapalat" w:cs="Sylfaen"/>
          <w:sz w:val="18"/>
          <w:szCs w:val="18"/>
          <w:lang w:val="pt-BR"/>
        </w:rPr>
        <w:t xml:space="preserve"> </w:t>
      </w:r>
      <w:r w:rsidRPr="0046416D">
        <w:rPr>
          <w:rFonts w:ascii="GHEA Grapalat" w:hAnsi="GHEA Grapalat" w:cs="Sylfaen"/>
          <w:sz w:val="18"/>
          <w:szCs w:val="18"/>
        </w:rPr>
        <w:t>միջև</w:t>
      </w:r>
      <w:r w:rsidRPr="0046416D">
        <w:rPr>
          <w:rFonts w:ascii="GHEA Grapalat" w:hAnsi="GHEA Grapalat" w:cs="Sylfaen"/>
          <w:sz w:val="18"/>
          <w:szCs w:val="18"/>
          <w:lang w:val="pt-BR"/>
        </w:rPr>
        <w:t xml:space="preserve"> 20     </w:t>
      </w:r>
      <w:r w:rsidRPr="0046416D">
        <w:rPr>
          <w:rFonts w:ascii="GHEA Grapalat" w:hAnsi="GHEA Grapalat" w:cs="Sylfaen"/>
          <w:sz w:val="18"/>
          <w:szCs w:val="18"/>
        </w:rPr>
        <w:t>թ</w:t>
      </w:r>
      <w:r w:rsidRPr="0046416D">
        <w:rPr>
          <w:rFonts w:ascii="GHEA Grapalat" w:hAnsi="GHEA Grapalat" w:cs="Sylfaen"/>
          <w:sz w:val="18"/>
          <w:szCs w:val="18"/>
          <w:lang w:val="pt-BR"/>
        </w:rPr>
        <w:t xml:space="preserve">. </w:t>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u w:val="single"/>
          <w:lang w:val="pt-BR"/>
        </w:rPr>
        <w:tab/>
      </w:r>
      <w:r w:rsidRPr="0046416D">
        <w:rPr>
          <w:rFonts w:ascii="GHEA Grapalat" w:hAnsi="GHEA Grapalat" w:cs="Sylfaen"/>
          <w:sz w:val="18"/>
          <w:szCs w:val="18"/>
          <w:lang w:val="hy-AM"/>
        </w:rPr>
        <w:t xml:space="preserve"> -ին կնքված N </w:t>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p>
    <w:p w14:paraId="69B99483" w14:textId="77777777" w:rsidR="00F02279" w:rsidRPr="0046416D" w:rsidRDefault="00F02279" w:rsidP="00F02279">
      <w:pPr>
        <w:tabs>
          <w:tab w:val="left" w:pos="360"/>
          <w:tab w:val="left" w:pos="540"/>
        </w:tabs>
        <w:ind w:right="-360"/>
        <w:jc w:val="both"/>
        <w:rPr>
          <w:rFonts w:ascii="GHEA Grapalat" w:hAnsi="GHEA Grapalat" w:cs="Sylfaen"/>
          <w:sz w:val="18"/>
          <w:szCs w:val="18"/>
          <w:u w:val="single"/>
          <w:lang w:val="hy-AM"/>
        </w:rPr>
      </w:pPr>
      <w:r w:rsidRPr="0046416D">
        <w:rPr>
          <w:rFonts w:ascii="GHEA Grapalat" w:hAnsi="GHEA Grapalat" w:cs="Sylfaen"/>
          <w:sz w:val="18"/>
          <w:szCs w:val="18"/>
          <w:lang w:val="hy-AM"/>
        </w:rPr>
        <w:t xml:space="preserve">                                                                                                պայմանագրի կնքման ամսաթիվը</w:t>
      </w:r>
      <w:r w:rsidRPr="0046416D">
        <w:rPr>
          <w:rFonts w:ascii="GHEA Grapalat" w:hAnsi="GHEA Grapalat" w:cs="Sylfaen"/>
          <w:sz w:val="18"/>
          <w:szCs w:val="18"/>
          <w:lang w:val="hy-AM"/>
        </w:rPr>
        <w:tab/>
      </w:r>
      <w:r w:rsidRPr="0046416D">
        <w:rPr>
          <w:rFonts w:ascii="GHEA Grapalat" w:hAnsi="GHEA Grapalat" w:cs="Sylfaen"/>
          <w:sz w:val="18"/>
          <w:szCs w:val="18"/>
          <w:lang w:val="hy-AM"/>
        </w:rPr>
        <w:tab/>
      </w:r>
      <w:r w:rsidRPr="0046416D">
        <w:rPr>
          <w:rFonts w:ascii="GHEA Grapalat" w:hAnsi="GHEA Grapalat" w:cs="Sylfaen"/>
          <w:sz w:val="18"/>
          <w:szCs w:val="18"/>
          <w:lang w:val="hy-AM"/>
        </w:rPr>
        <w:tab/>
        <w:t xml:space="preserve">                             պայմանագրի համարը</w:t>
      </w:r>
    </w:p>
    <w:p w14:paraId="0F83535D" w14:textId="77777777" w:rsidR="00F02279" w:rsidRPr="0046416D" w:rsidRDefault="00F02279" w:rsidP="00F02279">
      <w:pPr>
        <w:tabs>
          <w:tab w:val="left" w:pos="360"/>
          <w:tab w:val="left" w:pos="540"/>
        </w:tabs>
        <w:spacing w:line="360" w:lineRule="auto"/>
        <w:jc w:val="both"/>
        <w:rPr>
          <w:rFonts w:ascii="GHEA Grapalat" w:hAnsi="GHEA Grapalat" w:cs="Sylfaen"/>
          <w:sz w:val="18"/>
          <w:szCs w:val="18"/>
          <w:lang w:val="hy-AM"/>
        </w:rPr>
      </w:pPr>
      <w:r w:rsidRPr="0046416D">
        <w:rPr>
          <w:rFonts w:ascii="GHEA Grapalat" w:hAnsi="GHEA Grapalat" w:cs="Sylfaen"/>
          <w:sz w:val="18"/>
          <w:szCs w:val="18"/>
          <w:lang w:val="hy-AM"/>
        </w:rPr>
        <w:t xml:space="preserve">գնման պայմանագրի շրջանակներում Կապալառուն  20  թ. </w:t>
      </w:r>
      <w:r w:rsidRPr="0046416D">
        <w:rPr>
          <w:rFonts w:ascii="GHEA Grapalat" w:hAnsi="GHEA Grapalat" w:cs="Sylfaen"/>
          <w:sz w:val="18"/>
          <w:szCs w:val="18"/>
          <w:u w:val="single"/>
          <w:lang w:val="hy-AM"/>
        </w:rPr>
        <w:tab/>
      </w:r>
      <w:r w:rsidRPr="0046416D">
        <w:rPr>
          <w:rFonts w:ascii="GHEA Grapalat" w:hAnsi="GHEA Grapalat" w:cs="Sylfaen"/>
          <w:sz w:val="18"/>
          <w:szCs w:val="18"/>
          <w:u w:val="single"/>
          <w:lang w:val="hy-AM"/>
        </w:rPr>
        <w:tab/>
      </w:r>
      <w:r w:rsidRPr="0046416D">
        <w:rPr>
          <w:rFonts w:ascii="GHEA Grapalat" w:hAnsi="GHEA Grapalat" w:cs="Sylfaen"/>
          <w:sz w:val="18"/>
          <w:szCs w:val="18"/>
          <w:lang w:val="hy-AM"/>
        </w:rPr>
        <w:t>-ին հանձնման-ընդունման նպատակով Պատվիրատուին հանձնեց ստորև նշված աշխատանքները.</w:t>
      </w:r>
    </w:p>
    <w:p w14:paraId="3C21CE3C" w14:textId="77777777" w:rsidR="00F02279" w:rsidRPr="0046416D" w:rsidRDefault="00F02279" w:rsidP="00F02279">
      <w:pPr>
        <w:tabs>
          <w:tab w:val="left" w:pos="360"/>
          <w:tab w:val="left" w:pos="540"/>
        </w:tabs>
        <w:ind w:left="-540" w:firstLine="180"/>
        <w:jc w:val="both"/>
        <w:rPr>
          <w:rFonts w:ascii="GHEA Grapalat" w:hAnsi="GHEA Grapalat" w:cs="Sylfaen"/>
          <w:sz w:val="18"/>
          <w:szCs w:val="18"/>
          <w:lang w:val="hy-AM"/>
        </w:rPr>
      </w:pPr>
      <w:r w:rsidRPr="0046416D">
        <w:rPr>
          <w:rFonts w:ascii="GHEA Grapalat" w:hAnsi="GHEA Grapalat" w:cs="Sylfaen"/>
          <w:sz w:val="18"/>
          <w:szCs w:val="18"/>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46416D"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46416D" w:rsidRDefault="00F02279" w:rsidP="00545BDE">
            <w:pPr>
              <w:jc w:val="center"/>
              <w:rPr>
                <w:rFonts w:ascii="GHEA Grapalat" w:hAnsi="GHEA Grapalat" w:cs="Sylfaen"/>
                <w:bCs/>
                <w:sz w:val="18"/>
                <w:szCs w:val="18"/>
                <w:lang w:val="ru-RU" w:eastAsia="ru-RU"/>
              </w:rPr>
            </w:pPr>
            <w:r w:rsidRPr="0046416D">
              <w:rPr>
                <w:rFonts w:ascii="GHEA Grapalat" w:hAnsi="GHEA Grapalat" w:cs="Sylfaen"/>
                <w:sz w:val="18"/>
                <w:szCs w:val="18"/>
              </w:rPr>
              <w:t>Աշխատանքի</w:t>
            </w:r>
          </w:p>
        </w:tc>
      </w:tr>
      <w:tr w:rsidR="00F02279" w:rsidRPr="0046416D"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46416D" w:rsidRDefault="00F02279" w:rsidP="00545BDE">
            <w:pPr>
              <w:jc w:val="center"/>
              <w:rPr>
                <w:rFonts w:ascii="GHEA Grapalat" w:hAnsi="GHEA Grapalat"/>
                <w:sz w:val="18"/>
                <w:szCs w:val="18"/>
              </w:rPr>
            </w:pPr>
            <w:r w:rsidRPr="0046416D">
              <w:rPr>
                <w:rFonts w:ascii="GHEA Grapalat" w:hAnsi="GHEA Grapalat" w:cs="Sylfaen"/>
                <w:sz w:val="18"/>
                <w:szCs w:val="18"/>
              </w:rPr>
              <w:t>քանակը</w:t>
            </w:r>
            <w:r w:rsidRPr="0046416D">
              <w:rPr>
                <w:rFonts w:ascii="GHEA Grapalat" w:hAnsi="GHEA Grapalat"/>
                <w:sz w:val="18"/>
                <w:szCs w:val="18"/>
              </w:rPr>
              <w:t xml:space="preserve"> (</w:t>
            </w:r>
            <w:r w:rsidRPr="0046416D">
              <w:rPr>
                <w:rFonts w:ascii="GHEA Grapalat" w:hAnsi="GHEA Grapalat" w:cs="Sylfaen"/>
                <w:sz w:val="18"/>
                <w:szCs w:val="18"/>
              </w:rPr>
              <w:t>փաստացի</w:t>
            </w:r>
            <w:r w:rsidRPr="0046416D">
              <w:rPr>
                <w:rFonts w:ascii="GHEA Grapalat" w:hAnsi="GHEA Grapalat"/>
                <w:sz w:val="18"/>
                <w:szCs w:val="18"/>
              </w:rPr>
              <w:t>)</w:t>
            </w:r>
          </w:p>
        </w:tc>
      </w:tr>
      <w:tr w:rsidR="00F02279" w:rsidRPr="0046416D"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46416D"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46416D"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46416D" w:rsidRDefault="00F02279" w:rsidP="00545BDE">
            <w:pPr>
              <w:rPr>
                <w:rFonts w:ascii="GHEA Grapalat" w:hAnsi="GHEA Grapalat" w:cs="Sylfaen"/>
                <w:sz w:val="18"/>
                <w:szCs w:val="18"/>
                <w:lang w:val="ru-RU" w:eastAsia="ru-RU"/>
              </w:rPr>
            </w:pPr>
          </w:p>
        </w:tc>
      </w:tr>
      <w:tr w:rsidR="00F02279" w:rsidRPr="0046416D"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46416D"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46416D"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46416D" w:rsidRDefault="00F02279" w:rsidP="00545BDE">
            <w:pPr>
              <w:rPr>
                <w:rFonts w:ascii="GHEA Grapalat" w:hAnsi="GHEA Grapalat" w:cs="Sylfaen"/>
                <w:sz w:val="18"/>
                <w:szCs w:val="18"/>
                <w:lang w:val="ru-RU" w:eastAsia="ru-RU"/>
              </w:rPr>
            </w:pPr>
          </w:p>
        </w:tc>
      </w:tr>
    </w:tbl>
    <w:p w14:paraId="3784838C" w14:textId="77777777" w:rsidR="00F02279" w:rsidRPr="0046416D" w:rsidRDefault="00F02279" w:rsidP="00F02279">
      <w:pPr>
        <w:tabs>
          <w:tab w:val="left" w:pos="360"/>
          <w:tab w:val="left" w:pos="540"/>
        </w:tabs>
        <w:jc w:val="both"/>
        <w:rPr>
          <w:rFonts w:ascii="GHEA Grapalat" w:hAnsi="GHEA Grapalat" w:cs="Sylfaen"/>
          <w:sz w:val="18"/>
          <w:szCs w:val="18"/>
          <w:lang w:eastAsia="ru-RU"/>
        </w:rPr>
      </w:pPr>
    </w:p>
    <w:p w14:paraId="71B76C72" w14:textId="77777777" w:rsidR="00F02279" w:rsidRPr="0046416D" w:rsidRDefault="00F02279" w:rsidP="00F02279">
      <w:pPr>
        <w:tabs>
          <w:tab w:val="left" w:pos="360"/>
          <w:tab w:val="left" w:pos="540"/>
        </w:tabs>
        <w:jc w:val="both"/>
        <w:rPr>
          <w:rFonts w:ascii="GHEA Grapalat" w:hAnsi="GHEA Grapalat" w:cs="Sylfaen"/>
          <w:sz w:val="18"/>
          <w:szCs w:val="18"/>
        </w:rPr>
      </w:pPr>
    </w:p>
    <w:p w14:paraId="24C84268" w14:textId="77777777" w:rsidR="00F02279" w:rsidRPr="0046416D" w:rsidRDefault="00F02279" w:rsidP="00F02279">
      <w:pPr>
        <w:tabs>
          <w:tab w:val="left" w:pos="360"/>
          <w:tab w:val="left" w:pos="540"/>
        </w:tabs>
        <w:jc w:val="both"/>
        <w:rPr>
          <w:rFonts w:ascii="GHEA Grapalat" w:hAnsi="GHEA Grapalat" w:cs="Sylfaen"/>
          <w:sz w:val="18"/>
          <w:szCs w:val="18"/>
          <w:lang w:val="hy-AM"/>
        </w:rPr>
      </w:pPr>
    </w:p>
    <w:p w14:paraId="31A86653" w14:textId="77777777" w:rsidR="00F02279" w:rsidRPr="0046416D" w:rsidRDefault="00F02279" w:rsidP="00F02279">
      <w:pPr>
        <w:tabs>
          <w:tab w:val="left" w:pos="360"/>
          <w:tab w:val="left" w:pos="540"/>
        </w:tabs>
        <w:jc w:val="both"/>
        <w:rPr>
          <w:rFonts w:ascii="GHEA Grapalat" w:hAnsi="GHEA Grapalat" w:cs="Sylfaen"/>
          <w:sz w:val="18"/>
          <w:szCs w:val="18"/>
          <w:lang w:val="hy-AM"/>
        </w:rPr>
      </w:pPr>
      <w:r w:rsidRPr="0046416D">
        <w:rPr>
          <w:rFonts w:ascii="GHEA Grapalat" w:hAnsi="GHEA Grapalat" w:cs="Sylfaen"/>
          <w:sz w:val="18"/>
          <w:szCs w:val="18"/>
          <w:lang w:val="hy-AM"/>
        </w:rPr>
        <w:t>Սույն ակտը կազմված է 2 օրինակից, յուրաքանչյուր կողմին տրամադրվում է մեկական օրինակ:</w:t>
      </w:r>
    </w:p>
    <w:p w14:paraId="246A5020" w14:textId="77777777" w:rsidR="00F02279" w:rsidRPr="0046416D" w:rsidRDefault="00F02279" w:rsidP="00F02279">
      <w:pPr>
        <w:tabs>
          <w:tab w:val="left" w:pos="360"/>
          <w:tab w:val="left" w:pos="540"/>
        </w:tabs>
        <w:rPr>
          <w:rFonts w:ascii="GHEA Grapalat" w:hAnsi="GHEA Grapalat" w:cs="Sylfaen"/>
          <w:sz w:val="18"/>
          <w:szCs w:val="18"/>
          <w:lang w:val="hy-AM"/>
        </w:rPr>
      </w:pPr>
    </w:p>
    <w:p w14:paraId="1D90AA87" w14:textId="77777777" w:rsidR="00F02279" w:rsidRPr="0046416D" w:rsidRDefault="00F02279" w:rsidP="00F02279">
      <w:pPr>
        <w:jc w:val="center"/>
        <w:rPr>
          <w:rFonts w:ascii="GHEA Grapalat" w:hAnsi="GHEA Grapalat" w:cs="Sylfaen"/>
          <w:sz w:val="18"/>
          <w:szCs w:val="18"/>
          <w:lang w:val="hy-AM"/>
        </w:rPr>
      </w:pPr>
    </w:p>
    <w:p w14:paraId="51EABAC8" w14:textId="77777777" w:rsidR="00F02279" w:rsidRPr="0046416D" w:rsidRDefault="00F02279" w:rsidP="00F02279">
      <w:pPr>
        <w:jc w:val="center"/>
        <w:rPr>
          <w:rFonts w:ascii="GHEA Grapalat" w:hAnsi="GHEA Grapalat" w:cs="Sylfaen"/>
          <w:sz w:val="18"/>
          <w:szCs w:val="18"/>
          <w:lang w:val="hy-AM"/>
        </w:rPr>
      </w:pPr>
    </w:p>
    <w:p w14:paraId="350C7E46" w14:textId="77777777" w:rsidR="00F02279" w:rsidRPr="0046416D" w:rsidRDefault="00F02279" w:rsidP="00F02279">
      <w:pPr>
        <w:jc w:val="center"/>
        <w:rPr>
          <w:rFonts w:ascii="GHEA Grapalat" w:hAnsi="GHEA Grapalat" w:cs="Sylfaen"/>
          <w:sz w:val="18"/>
          <w:szCs w:val="18"/>
          <w:lang w:val="hy-AM"/>
        </w:rPr>
      </w:pPr>
    </w:p>
    <w:p w14:paraId="3B550152" w14:textId="77777777" w:rsidR="00F02279" w:rsidRPr="00F37DDB" w:rsidRDefault="00F02279" w:rsidP="00F02279">
      <w:pPr>
        <w:jc w:val="center"/>
        <w:rPr>
          <w:rFonts w:ascii="GHEA Grapalat" w:hAnsi="GHEA Grapalat" w:cs="Sylfaen"/>
          <w:b/>
          <w:sz w:val="16"/>
          <w:szCs w:val="16"/>
          <w:lang w:val="hy-AM"/>
        </w:rPr>
      </w:pPr>
      <w:r w:rsidRPr="00F37DDB">
        <w:rPr>
          <w:rFonts w:ascii="GHEA Grapalat" w:hAnsi="GHEA Grapalat" w:cs="Sylfaen"/>
          <w:b/>
          <w:sz w:val="16"/>
          <w:szCs w:val="16"/>
          <w:lang w:val="hy-AM"/>
        </w:rPr>
        <w:t>ԿՈՂՄԵՐԸ</w:t>
      </w:r>
    </w:p>
    <w:p w14:paraId="472081FA" w14:textId="77777777" w:rsidR="00F02279" w:rsidRPr="0046416D" w:rsidRDefault="00F02279" w:rsidP="00F02279">
      <w:pPr>
        <w:jc w:val="center"/>
        <w:rPr>
          <w:rFonts w:ascii="GHEA Grapalat" w:hAnsi="GHEA Grapalat" w:cs="Sylfaen"/>
          <w:sz w:val="18"/>
          <w:szCs w:val="18"/>
          <w:lang w:val="hy-AM"/>
        </w:rPr>
      </w:pPr>
    </w:p>
    <w:p w14:paraId="45272FD5" w14:textId="77777777" w:rsidR="00F02279" w:rsidRPr="0046416D" w:rsidRDefault="00F02279" w:rsidP="00F02279">
      <w:pPr>
        <w:tabs>
          <w:tab w:val="left" w:pos="360"/>
          <w:tab w:val="left" w:pos="540"/>
        </w:tabs>
        <w:rPr>
          <w:rFonts w:ascii="GHEA Grapalat" w:hAnsi="GHEA Grapalat" w:cs="Sylfaen"/>
          <w:sz w:val="18"/>
          <w:szCs w:val="18"/>
          <w:lang w:val="hy-AM"/>
        </w:rPr>
      </w:pPr>
    </w:p>
    <w:p w14:paraId="0B62DA52" w14:textId="77777777" w:rsidR="00F02279" w:rsidRPr="0046416D" w:rsidRDefault="00F02279" w:rsidP="00F02279">
      <w:pPr>
        <w:tabs>
          <w:tab w:val="left" w:pos="360"/>
          <w:tab w:val="left" w:pos="540"/>
        </w:tabs>
        <w:rPr>
          <w:rFonts w:ascii="GHEA Grapalat" w:hAnsi="GHEA Grapalat" w:cs="Sylfaen"/>
          <w:sz w:val="18"/>
          <w:szCs w:val="18"/>
          <w:lang w:val="hy-AM"/>
        </w:rPr>
      </w:pPr>
    </w:p>
    <w:tbl>
      <w:tblPr>
        <w:tblW w:w="0" w:type="auto"/>
        <w:tblLook w:val="00A0" w:firstRow="1" w:lastRow="0" w:firstColumn="1" w:lastColumn="0" w:noHBand="0" w:noVBand="0"/>
      </w:tblPr>
      <w:tblGrid>
        <w:gridCol w:w="4785"/>
        <w:gridCol w:w="5223"/>
      </w:tblGrid>
      <w:tr w:rsidR="00F02279" w:rsidRPr="00F37DDB" w14:paraId="7A87FA5E" w14:textId="77777777" w:rsidTr="00545BDE">
        <w:tc>
          <w:tcPr>
            <w:tcW w:w="4785" w:type="dxa"/>
          </w:tcPr>
          <w:p w14:paraId="6A5E2A64" w14:textId="77777777" w:rsidR="00F02279" w:rsidRPr="00F37DDB" w:rsidRDefault="00F02279" w:rsidP="00545BDE">
            <w:pPr>
              <w:tabs>
                <w:tab w:val="left" w:pos="360"/>
                <w:tab w:val="left" w:pos="540"/>
              </w:tabs>
              <w:jc w:val="center"/>
              <w:rPr>
                <w:rFonts w:ascii="GHEA Grapalat" w:hAnsi="GHEA Grapalat" w:cs="Sylfaen"/>
                <w:b/>
                <w:bCs/>
                <w:sz w:val="18"/>
                <w:szCs w:val="18"/>
                <w:lang w:val="hy-AM" w:eastAsia="ru-RU"/>
              </w:rPr>
            </w:pPr>
            <w:r w:rsidRPr="00F37DDB">
              <w:rPr>
                <w:rFonts w:ascii="GHEA Grapalat" w:hAnsi="GHEA Grapalat" w:cs="Sylfaen"/>
                <w:b/>
                <w:bCs/>
                <w:sz w:val="18"/>
                <w:szCs w:val="18"/>
                <w:lang w:val="hy-AM"/>
              </w:rPr>
              <w:t>Հանձնեց</w:t>
            </w:r>
          </w:p>
        </w:tc>
        <w:tc>
          <w:tcPr>
            <w:tcW w:w="5223" w:type="dxa"/>
          </w:tcPr>
          <w:p w14:paraId="398D3DC8" w14:textId="77777777" w:rsidR="00F02279" w:rsidRPr="00F37DDB" w:rsidRDefault="00F02279" w:rsidP="00545BDE">
            <w:pPr>
              <w:tabs>
                <w:tab w:val="left" w:pos="360"/>
                <w:tab w:val="left" w:pos="540"/>
              </w:tabs>
              <w:jc w:val="center"/>
              <w:rPr>
                <w:rFonts w:ascii="GHEA Grapalat" w:hAnsi="GHEA Grapalat" w:cs="Sylfaen"/>
                <w:b/>
                <w:bCs/>
                <w:sz w:val="18"/>
                <w:szCs w:val="18"/>
                <w:lang w:val="hy-AM" w:eastAsia="ru-RU"/>
              </w:rPr>
            </w:pPr>
            <w:r w:rsidRPr="00F37DDB">
              <w:rPr>
                <w:rFonts w:ascii="GHEA Grapalat" w:hAnsi="GHEA Grapalat" w:cs="Sylfaen"/>
                <w:b/>
                <w:bCs/>
                <w:sz w:val="18"/>
                <w:szCs w:val="18"/>
                <w:lang w:val="hy-AM"/>
              </w:rPr>
              <w:t xml:space="preserve">        Ընդունեց</w:t>
            </w:r>
          </w:p>
        </w:tc>
      </w:tr>
    </w:tbl>
    <w:p w14:paraId="4D9CEABF" w14:textId="128EF073" w:rsidR="00F02279" w:rsidRPr="00F37DDB" w:rsidRDefault="00F2248C" w:rsidP="00F2248C">
      <w:pPr>
        <w:tabs>
          <w:tab w:val="left" w:pos="360"/>
          <w:tab w:val="left" w:pos="540"/>
        </w:tabs>
        <w:jc w:val="center"/>
        <w:rPr>
          <w:rFonts w:ascii="GHEA Grapalat" w:hAnsi="GHEA Grapalat" w:cs="Sylfaen"/>
          <w:sz w:val="18"/>
          <w:szCs w:val="18"/>
          <w:lang w:val="hy-AM" w:eastAsia="ru-RU"/>
        </w:rPr>
      </w:pPr>
      <w:r w:rsidRPr="00F37DDB">
        <w:rPr>
          <w:rFonts w:ascii="GHEA Grapalat" w:hAnsi="GHEA Grapalat" w:cs="Sylfaen"/>
          <w:sz w:val="18"/>
          <w:szCs w:val="18"/>
          <w:lang w:val="hy-AM" w:eastAsia="ru-RU"/>
        </w:rPr>
        <w:t xml:space="preserve">                                                                           </w:t>
      </w:r>
      <w:r w:rsidR="00F02279" w:rsidRPr="00F37DDB">
        <w:rPr>
          <w:rFonts w:ascii="GHEA Grapalat" w:hAnsi="GHEA Grapalat" w:cs="Sylfaen"/>
          <w:sz w:val="18"/>
          <w:szCs w:val="18"/>
          <w:lang w:val="hy-AM" w:eastAsia="ru-RU"/>
        </w:rPr>
        <w:t>հայտը նախագծած ներկայացուցիչ`</w:t>
      </w:r>
    </w:p>
    <w:p w14:paraId="17E6924E" w14:textId="77777777" w:rsidR="00F02279" w:rsidRPr="0046416D" w:rsidRDefault="00F02279" w:rsidP="00F2248C">
      <w:pPr>
        <w:tabs>
          <w:tab w:val="left" w:pos="360"/>
          <w:tab w:val="left" w:pos="540"/>
        </w:tabs>
        <w:jc w:val="right"/>
        <w:rPr>
          <w:rFonts w:ascii="GHEA Grapalat" w:hAnsi="GHEA Grapalat" w:cs="Sylfaen"/>
          <w:sz w:val="18"/>
          <w:szCs w:val="18"/>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46416D" w14:paraId="56AF37E3" w14:textId="77777777" w:rsidTr="00545BDE">
        <w:trPr>
          <w:tblCellSpacing w:w="7" w:type="dxa"/>
          <w:jc w:val="center"/>
        </w:trPr>
        <w:tc>
          <w:tcPr>
            <w:tcW w:w="0" w:type="auto"/>
            <w:vAlign w:val="center"/>
          </w:tcPr>
          <w:p w14:paraId="038789EA"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 xml:space="preserve">___________________________ </w:t>
            </w:r>
          </w:p>
          <w:p w14:paraId="01C285BE"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ազգանուն, անուն</w:t>
            </w:r>
          </w:p>
        </w:tc>
        <w:tc>
          <w:tcPr>
            <w:tcW w:w="0" w:type="auto"/>
            <w:vAlign w:val="center"/>
          </w:tcPr>
          <w:p w14:paraId="1E917230"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___________________________</w:t>
            </w:r>
          </w:p>
          <w:p w14:paraId="4CD65CB4"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ազգանուն, անուն</w:t>
            </w:r>
          </w:p>
        </w:tc>
      </w:tr>
      <w:tr w:rsidR="00F02279" w:rsidRPr="0046416D" w14:paraId="0DFD35CC" w14:textId="77777777" w:rsidTr="00545BDE">
        <w:trPr>
          <w:tblCellSpacing w:w="7" w:type="dxa"/>
          <w:jc w:val="center"/>
        </w:trPr>
        <w:tc>
          <w:tcPr>
            <w:tcW w:w="0" w:type="auto"/>
            <w:vAlign w:val="center"/>
          </w:tcPr>
          <w:p w14:paraId="1AFFD8C8"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 xml:space="preserve">___________________________ </w:t>
            </w:r>
          </w:p>
          <w:p w14:paraId="642C37E9"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ստորագրություն</w:t>
            </w:r>
          </w:p>
        </w:tc>
        <w:tc>
          <w:tcPr>
            <w:tcW w:w="0" w:type="auto"/>
            <w:vAlign w:val="center"/>
          </w:tcPr>
          <w:p w14:paraId="0F69DBE2"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___________________________</w:t>
            </w:r>
          </w:p>
          <w:p w14:paraId="6B2538B4" w14:textId="77777777" w:rsidR="00F02279" w:rsidRPr="0046416D" w:rsidRDefault="00F02279" w:rsidP="00545BDE">
            <w:pPr>
              <w:jc w:val="center"/>
              <w:rPr>
                <w:rFonts w:ascii="GHEA Grapalat" w:hAnsi="GHEA Grapalat" w:cs="GHEA Grapalat"/>
                <w:color w:val="000000"/>
                <w:sz w:val="18"/>
                <w:szCs w:val="18"/>
                <w:lang w:val="ru-RU" w:eastAsia="ru-RU"/>
              </w:rPr>
            </w:pPr>
            <w:r w:rsidRPr="0046416D">
              <w:rPr>
                <w:rFonts w:ascii="GHEA Grapalat" w:hAnsi="GHEA Grapalat" w:cs="GHEA Grapalat"/>
                <w:color w:val="000000"/>
                <w:sz w:val="18"/>
                <w:szCs w:val="18"/>
              </w:rPr>
              <w:t>ստորագրություն</w:t>
            </w:r>
          </w:p>
        </w:tc>
      </w:tr>
    </w:tbl>
    <w:p w14:paraId="3A268A5A" w14:textId="429F265C" w:rsidR="00071D1C" w:rsidRPr="0046416D" w:rsidRDefault="00071D1C" w:rsidP="00FF0D1D">
      <w:pPr>
        <w:pStyle w:val="BodyTextIndent3"/>
        <w:spacing w:line="240" w:lineRule="auto"/>
        <w:ind w:firstLine="0"/>
        <w:rPr>
          <w:rFonts w:ascii="GHEA Grapalat" w:hAnsi="GHEA Grapalat"/>
          <w:sz w:val="18"/>
          <w:szCs w:val="18"/>
        </w:rPr>
      </w:pPr>
    </w:p>
    <w:sectPr w:rsidR="00071D1C" w:rsidRPr="0046416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E05C2" w14:textId="77777777" w:rsidR="0069791F" w:rsidRDefault="0069791F">
      <w:r>
        <w:separator/>
      </w:r>
    </w:p>
  </w:endnote>
  <w:endnote w:type="continuationSeparator" w:id="0">
    <w:p w14:paraId="65DAFD48" w14:textId="77777777" w:rsidR="0069791F" w:rsidRDefault="0069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34466" w14:textId="77777777" w:rsidR="0069791F" w:rsidRDefault="0069791F">
      <w:r>
        <w:separator/>
      </w:r>
    </w:p>
  </w:footnote>
  <w:footnote w:type="continuationSeparator" w:id="0">
    <w:p w14:paraId="624AE004" w14:textId="77777777" w:rsidR="0069791F" w:rsidRDefault="0069791F">
      <w:r>
        <w:continuationSeparator/>
      </w:r>
    </w:p>
  </w:footnote>
  <w:footnote w:id="1">
    <w:p w14:paraId="28233213" w14:textId="68D9A325" w:rsidR="00FA31FC" w:rsidRPr="009D3E2F" w:rsidRDefault="00FA31FC" w:rsidP="006C1D25">
      <w:pPr>
        <w:pStyle w:val="FootnoteText"/>
        <w:jc w:val="both"/>
        <w:rPr>
          <w:rFonts w:asciiTheme="minorHAnsi" w:hAnsiTheme="minorHAnsi" w:cs="Sylfaen"/>
          <w:i/>
          <w:sz w:val="16"/>
          <w:szCs w:val="16"/>
          <w:lang w:val="hy-AM"/>
        </w:rPr>
      </w:pPr>
    </w:p>
    <w:p w14:paraId="6944D552" w14:textId="7C040CF9" w:rsidR="00FA31FC" w:rsidRPr="005D7B02" w:rsidRDefault="00FA31FC" w:rsidP="006C1D25">
      <w:pPr>
        <w:pStyle w:val="FootnoteText"/>
        <w:jc w:val="both"/>
        <w:rPr>
          <w:lang w:val="en-US"/>
        </w:rPr>
      </w:pPr>
    </w:p>
  </w:footnote>
  <w:footnote w:id="2">
    <w:p w14:paraId="352D22C1" w14:textId="57F56061" w:rsidR="00FA31FC" w:rsidRPr="00401C4E" w:rsidRDefault="00FA31FC" w:rsidP="007367D4">
      <w:pPr>
        <w:pStyle w:val="FootnoteText"/>
        <w:jc w:val="both"/>
        <w:rPr>
          <w:rFonts w:ascii="GHEA Grapalat" w:hAnsi="GHEA Grapalat"/>
          <w:sz w:val="16"/>
          <w:szCs w:val="16"/>
          <w:vertAlign w:val="superscript"/>
          <w:lang w:val="hy-AM"/>
        </w:rPr>
      </w:pPr>
    </w:p>
    <w:p w14:paraId="156740C9" w14:textId="77777777" w:rsidR="00FA31FC" w:rsidRPr="00FF0D1D" w:rsidRDefault="00FA31FC" w:rsidP="00D17258">
      <w:pPr>
        <w:pStyle w:val="FootnoteText"/>
        <w:jc w:val="both"/>
        <w:rPr>
          <w:rFonts w:ascii="GHEA Grapalat" w:hAnsi="GHEA Grapalat"/>
          <w:sz w:val="16"/>
          <w:szCs w:val="16"/>
          <w:lang w:val="hy-AM"/>
        </w:rPr>
      </w:pPr>
    </w:p>
    <w:p w14:paraId="10B8A380" w14:textId="5B5CF206" w:rsidR="00FA31FC" w:rsidRPr="00FF0D1D" w:rsidRDefault="00FA31FC" w:rsidP="00D17258">
      <w:pPr>
        <w:pStyle w:val="FootnoteText"/>
        <w:jc w:val="both"/>
        <w:rPr>
          <w:rFonts w:ascii="GHEA Grapalat" w:hAnsi="GHEA Grapalat"/>
          <w:sz w:val="16"/>
          <w:szCs w:val="16"/>
          <w:lang w:val="hy-AM"/>
        </w:rPr>
      </w:pPr>
      <w:r w:rsidRPr="005D7B02">
        <w:rPr>
          <w:rStyle w:val="FootnoteReference"/>
          <w:rFonts w:ascii="GHEA Grapalat" w:hAnsi="GHEA Grapalat"/>
          <w:color w:val="FFFFFF"/>
          <w:sz w:val="16"/>
          <w:szCs w:val="16"/>
        </w:rPr>
        <w:footnoteRef/>
      </w:r>
    </w:p>
  </w:footnote>
  <w:footnote w:id="3">
    <w:p w14:paraId="2899DD1B" w14:textId="6B002176" w:rsidR="00FA31FC" w:rsidRPr="00FF0D1D" w:rsidRDefault="00FA31FC">
      <w:pPr>
        <w:pStyle w:val="FootnoteText"/>
        <w:rPr>
          <w:rFonts w:ascii="GHEA Grapalat" w:hAnsi="GHEA Grapalat"/>
          <w:lang w:val="hy-AM"/>
        </w:rPr>
      </w:pPr>
    </w:p>
  </w:footnote>
  <w:footnote w:id="4">
    <w:p w14:paraId="31C4274E" w14:textId="6407665B" w:rsidR="00FA31FC" w:rsidRPr="005D7B02" w:rsidRDefault="00FA31FC" w:rsidP="00EF4630">
      <w:pPr>
        <w:pStyle w:val="FootnoteText"/>
        <w:jc w:val="both"/>
        <w:rPr>
          <w:rFonts w:ascii="Sylfaen" w:hAnsi="Sylfaen" w:cs="Sylfaen"/>
          <w:lang w:val="af-ZA"/>
        </w:rPr>
      </w:pPr>
    </w:p>
  </w:footnote>
  <w:footnote w:id="5">
    <w:p w14:paraId="25EB6FDB" w14:textId="77777777" w:rsidR="00FA31FC" w:rsidRPr="0091590A" w:rsidRDefault="00FA31FC" w:rsidP="0091590A">
      <w:pPr>
        <w:pStyle w:val="FootnoteText"/>
        <w:jc w:val="both"/>
        <w:rPr>
          <w:rFonts w:ascii="GHEA Grapalat" w:hAnsi="GHEA Grapalat"/>
          <w:i/>
          <w:lang w:val="hy-AM"/>
        </w:rPr>
      </w:pPr>
    </w:p>
    <w:p w14:paraId="30196524" w14:textId="632CC948" w:rsidR="00FA31FC" w:rsidRPr="0091590A" w:rsidRDefault="00FA31FC" w:rsidP="0091590A">
      <w:pPr>
        <w:pStyle w:val="FootnoteText"/>
        <w:jc w:val="both"/>
        <w:rPr>
          <w:rFonts w:ascii="GHEA Grapalat" w:hAnsi="GHEA Grapalat"/>
          <w:i/>
          <w:lang w:val="hy-AM"/>
        </w:rPr>
      </w:pPr>
    </w:p>
    <w:p w14:paraId="03FBE241" w14:textId="3AEC2487" w:rsidR="00FA31FC" w:rsidRPr="0091590A" w:rsidRDefault="00FA31FC" w:rsidP="0091590A">
      <w:pPr>
        <w:pStyle w:val="FootnoteText"/>
        <w:jc w:val="both"/>
        <w:rPr>
          <w:rFonts w:ascii="GHEA Grapalat" w:hAnsi="GHEA Grapalat"/>
          <w:i/>
          <w:lang w:val="hy-AM"/>
        </w:rPr>
      </w:pPr>
      <w:r w:rsidRPr="0091590A">
        <w:rPr>
          <w:rFonts w:ascii="GHEA Grapalat" w:hAnsi="GHEA Grapalat"/>
          <w:i/>
          <w:lang w:val="hy-AM"/>
        </w:rPr>
        <w:tab/>
      </w:r>
    </w:p>
    <w:p w14:paraId="712390A2" w14:textId="15AB7B74" w:rsidR="00FA31FC" w:rsidRPr="005D7B02" w:rsidRDefault="00FA31FC" w:rsidP="0091590A">
      <w:pPr>
        <w:jc w:val="both"/>
        <w:rPr>
          <w:rFonts w:ascii="GHEA Grapalat" w:hAnsi="GHEA Grapalat" w:cs="Sylfaen"/>
          <w:sz w:val="20"/>
          <w:lang w:val="hy-AM"/>
        </w:rPr>
      </w:pPr>
    </w:p>
  </w:footnote>
  <w:footnote w:id="6">
    <w:p w14:paraId="7C707974" w14:textId="77777777" w:rsidR="00FA31FC" w:rsidRPr="005D7B02" w:rsidRDefault="00FA31FC" w:rsidP="00B2572B">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FA31FC" w:rsidRPr="005D7B02" w:rsidRDefault="00FA31FC"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FA31FC" w:rsidRPr="005D7B02" w:rsidDel="00856FDE" w:rsidRDefault="00FA31FC" w:rsidP="00B2572B">
      <w:pPr>
        <w:pStyle w:val="FootnoteText"/>
        <w:rPr>
          <w:del w:id="9" w:author="User" w:date="2019-05-26T09:57:00Z"/>
          <w:i/>
          <w:lang w:val="af-ZA"/>
        </w:rPr>
      </w:pPr>
    </w:p>
  </w:footnote>
  <w:footnote w:id="7">
    <w:p w14:paraId="7127E688" w14:textId="77777777" w:rsidR="00FA31FC" w:rsidRPr="005D7B02" w:rsidRDefault="00FA31FC" w:rsidP="00F02279">
      <w:pPr>
        <w:pStyle w:val="FootnoteText"/>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14:paraId="22C3D9A8" w14:textId="77777777" w:rsidR="00FA31FC" w:rsidRPr="005D7B02" w:rsidDel="004D0559" w:rsidRDefault="00FA31FC" w:rsidP="00F02279">
      <w:pPr>
        <w:pStyle w:val="FootnoteText"/>
        <w:rPr>
          <w:del w:id="10" w:author="User" w:date="2019-05-26T13:15:00Z"/>
          <w:lang w:val="hy-AM"/>
        </w:rPr>
      </w:pPr>
    </w:p>
  </w:footnote>
  <w:footnote w:id="8">
    <w:p w14:paraId="4E81CB63" w14:textId="77777777" w:rsidR="00FA31FC" w:rsidRPr="005D7B02" w:rsidDel="004D0559" w:rsidRDefault="00FA31FC" w:rsidP="00F02279">
      <w:pPr>
        <w:pStyle w:val="FootnoteText"/>
        <w:jc w:val="both"/>
        <w:rPr>
          <w:del w:id="11"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9">
    <w:p w14:paraId="64646822" w14:textId="77777777" w:rsidR="00FA31FC" w:rsidRPr="005D7B02" w:rsidDel="004D0559" w:rsidRDefault="00FA31FC" w:rsidP="00F02279">
      <w:pPr>
        <w:pStyle w:val="FootnoteText"/>
        <w:rPr>
          <w:del w:id="12"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0">
    <w:p w14:paraId="7AFBD204" w14:textId="77777777" w:rsidR="00FA31FC" w:rsidRDefault="00FA31FC" w:rsidP="00F02279">
      <w:pPr>
        <w:pStyle w:val="FootnoteText"/>
        <w:jc w:val="both"/>
        <w:rPr>
          <w:rFonts w:ascii="GHEA Grapalat" w:hAnsi="GHEA Grapalat"/>
          <w:i/>
          <w:sz w:val="16"/>
          <w:szCs w:val="24"/>
          <w:lang w:val="hy-AM" w:eastAsia="en-US"/>
        </w:rPr>
      </w:pPr>
      <w:r w:rsidRPr="005D7B02">
        <w:rPr>
          <w:rFonts w:ascii="GHEA Grapalat" w:hAnsi="GHEA Grapalat"/>
          <w:i/>
          <w:sz w:val="16"/>
          <w:szCs w:val="24"/>
          <w:vertAlign w:val="superscript"/>
          <w:lang w:val="hy-AM" w:eastAsia="en-US"/>
        </w:rPr>
        <w:t xml:space="preserve">28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29B4D259" w14:textId="77777777" w:rsidR="00FA31FC" w:rsidRDefault="00FA31FC" w:rsidP="004613D6">
      <w:pPr>
        <w:rPr>
          <w:rFonts w:ascii="GHEA Grapalat" w:hAnsi="GHEA Grapalat"/>
          <w:i/>
          <w:sz w:val="16"/>
          <w:lang w:val="hy-AM"/>
        </w:rPr>
      </w:pPr>
      <w:r>
        <w:rPr>
          <w:rFonts w:ascii="GHEA Grapalat" w:hAnsi="GHEA Grapalat"/>
          <w:i/>
          <w:sz w:val="16"/>
          <w:vertAlign w:val="superscript"/>
          <w:lang w:val="hy-AM"/>
        </w:rPr>
        <w:t>28.</w:t>
      </w:r>
      <w:r w:rsidRPr="00385051">
        <w:rPr>
          <w:rFonts w:ascii="GHEA Grapalat" w:hAnsi="GHEA Grapalat"/>
          <w:i/>
          <w:sz w:val="16"/>
          <w:vertAlign w:val="superscript"/>
          <w:lang w:val="hy-AM"/>
        </w:rPr>
        <w:t xml:space="preserve"> 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18F67394" w14:textId="77777777" w:rsidR="00FA31FC" w:rsidRPr="005D7B02" w:rsidRDefault="00FA31FC" w:rsidP="00F02279">
      <w:pPr>
        <w:pStyle w:val="FootnoteText"/>
        <w:jc w:val="both"/>
        <w:rPr>
          <w:lang w:val="hy-AM"/>
        </w:rPr>
      </w:pPr>
      <w:r w:rsidRPr="005D7B02">
        <w:rPr>
          <w:rFonts w:ascii="GHEA Grapalat" w:hAnsi="GHEA Grapalat"/>
          <w:i/>
          <w:sz w:val="16"/>
          <w:szCs w:val="24"/>
          <w:vertAlign w:val="superscript"/>
          <w:lang w:val="hy-AM" w:eastAsia="en-US"/>
        </w:rPr>
        <w:t xml:space="preserve">29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1">
    <w:p w14:paraId="41BCC70A" w14:textId="77777777" w:rsidR="00FA31FC" w:rsidRPr="005D7B02" w:rsidRDefault="00FA31FC" w:rsidP="00F02279">
      <w:pPr>
        <w:pStyle w:val="FootnoteText"/>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FA31FC" w:rsidRPr="005D7B02" w:rsidDel="00AC0465" w:rsidRDefault="00FA31FC" w:rsidP="00F02279">
      <w:pPr>
        <w:pStyle w:val="FootnoteText"/>
        <w:rPr>
          <w:del w:id="13"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02786C9F" w14:textId="77777777" w:rsidR="00FA31FC" w:rsidRPr="005D7B02" w:rsidDel="001432D3" w:rsidRDefault="00FA31FC" w:rsidP="00F02279">
      <w:pPr>
        <w:pStyle w:val="FootnoteText"/>
        <w:jc w:val="both"/>
        <w:rPr>
          <w:del w:id="14"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60EBB826" w14:textId="77777777" w:rsidR="00FA31FC" w:rsidRPr="005D7B02" w:rsidRDefault="00FA31FC" w:rsidP="00F02279">
      <w:pPr>
        <w:pStyle w:val="FootnoteText"/>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4E0476F8" w14:textId="77777777" w:rsidR="00FA31FC" w:rsidRPr="005D7B02" w:rsidDel="001432D3" w:rsidRDefault="00FA31FC" w:rsidP="00F02279">
      <w:pPr>
        <w:pStyle w:val="FootnoteText"/>
        <w:jc w:val="both"/>
        <w:rPr>
          <w:del w:id="15"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54F33E" w14:textId="339C0B45" w:rsidR="00FA31FC" w:rsidRPr="006B7F1F" w:rsidRDefault="00FA31FC">
      <w:pPr>
        <w:pStyle w:val="FootnoteText"/>
      </w:pPr>
      <w:r w:rsidRPr="005D7B02">
        <w:rPr>
          <w:rStyle w:val="FootnoteReference"/>
        </w:rPr>
        <w:t>34</w:t>
      </w:r>
      <w:r w:rsidRPr="005D7B02">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5B5"/>
    <w:rsid w:val="00012347"/>
    <w:rsid w:val="00012E2C"/>
    <w:rsid w:val="00013093"/>
    <w:rsid w:val="000132F3"/>
    <w:rsid w:val="00013C24"/>
    <w:rsid w:val="00014775"/>
    <w:rsid w:val="000149F3"/>
    <w:rsid w:val="00015CC3"/>
    <w:rsid w:val="00017484"/>
    <w:rsid w:val="000206DA"/>
    <w:rsid w:val="00020C83"/>
    <w:rsid w:val="00021660"/>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044"/>
    <w:rsid w:val="00075997"/>
    <w:rsid w:val="00077062"/>
    <w:rsid w:val="00077BB9"/>
    <w:rsid w:val="00080BF2"/>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6F1E"/>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1D9"/>
    <w:rsid w:val="000D6A89"/>
    <w:rsid w:val="000D6C21"/>
    <w:rsid w:val="000D701E"/>
    <w:rsid w:val="000D77C1"/>
    <w:rsid w:val="000E1C31"/>
    <w:rsid w:val="000E21AE"/>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10A"/>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167"/>
    <w:rsid w:val="001402B5"/>
    <w:rsid w:val="001407F9"/>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7A5"/>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17C"/>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4261"/>
    <w:rsid w:val="001D5FF7"/>
    <w:rsid w:val="001D6531"/>
    <w:rsid w:val="001D6556"/>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5ED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6C7E"/>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6C1"/>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3314"/>
    <w:rsid w:val="00334564"/>
    <w:rsid w:val="00334B2F"/>
    <w:rsid w:val="0033571F"/>
    <w:rsid w:val="00335C2A"/>
    <w:rsid w:val="00336F9A"/>
    <w:rsid w:val="0033730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4C54"/>
    <w:rsid w:val="00355533"/>
    <w:rsid w:val="0035555B"/>
    <w:rsid w:val="003572A0"/>
    <w:rsid w:val="003579C1"/>
    <w:rsid w:val="00357A33"/>
    <w:rsid w:val="00357AA2"/>
    <w:rsid w:val="00357C32"/>
    <w:rsid w:val="00357D48"/>
    <w:rsid w:val="00357E1B"/>
    <w:rsid w:val="003610B1"/>
    <w:rsid w:val="00361308"/>
    <w:rsid w:val="00362238"/>
    <w:rsid w:val="003622D5"/>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322"/>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C09"/>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21EC"/>
    <w:rsid w:val="00424EFE"/>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16D"/>
    <w:rsid w:val="0046481A"/>
    <w:rsid w:val="004648BD"/>
    <w:rsid w:val="00464BB8"/>
    <w:rsid w:val="00464D3A"/>
    <w:rsid w:val="00464DA7"/>
    <w:rsid w:val="0046522E"/>
    <w:rsid w:val="004654B8"/>
    <w:rsid w:val="0046586E"/>
    <w:rsid w:val="00465C89"/>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1E4"/>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033"/>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1AC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563"/>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2215"/>
    <w:rsid w:val="005B598A"/>
    <w:rsid w:val="005B6B3E"/>
    <w:rsid w:val="005B7350"/>
    <w:rsid w:val="005C1C00"/>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C39"/>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A55"/>
    <w:rsid w:val="00600DD3"/>
    <w:rsid w:val="00601F5B"/>
    <w:rsid w:val="00602B7D"/>
    <w:rsid w:val="006030D7"/>
    <w:rsid w:val="00603338"/>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2E02"/>
    <w:rsid w:val="00633389"/>
    <w:rsid w:val="00633E1E"/>
    <w:rsid w:val="00634DC9"/>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2AB1"/>
    <w:rsid w:val="0066349B"/>
    <w:rsid w:val="006657A3"/>
    <w:rsid w:val="006657EE"/>
    <w:rsid w:val="00667A56"/>
    <w:rsid w:val="0067102D"/>
    <w:rsid w:val="00671A82"/>
    <w:rsid w:val="0067229B"/>
    <w:rsid w:val="0067513E"/>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91F"/>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72B"/>
    <w:rsid w:val="006D1826"/>
    <w:rsid w:val="006D197A"/>
    <w:rsid w:val="006D1BA0"/>
    <w:rsid w:val="006D1CC4"/>
    <w:rsid w:val="006D3406"/>
    <w:rsid w:val="006D3D3F"/>
    <w:rsid w:val="006D4E1D"/>
    <w:rsid w:val="006D5516"/>
    <w:rsid w:val="006D5CF8"/>
    <w:rsid w:val="006D5E0B"/>
    <w:rsid w:val="006D6150"/>
    <w:rsid w:val="006D7276"/>
    <w:rsid w:val="006D7CA3"/>
    <w:rsid w:val="006E0F22"/>
    <w:rsid w:val="006E2003"/>
    <w:rsid w:val="006E34ED"/>
    <w:rsid w:val="006E35A0"/>
    <w:rsid w:val="006E35C3"/>
    <w:rsid w:val="006E4901"/>
    <w:rsid w:val="006E49D7"/>
    <w:rsid w:val="006E5958"/>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2437"/>
    <w:rsid w:val="007032AC"/>
    <w:rsid w:val="00703303"/>
    <w:rsid w:val="007035C9"/>
    <w:rsid w:val="0070371B"/>
    <w:rsid w:val="00703C74"/>
    <w:rsid w:val="00704862"/>
    <w:rsid w:val="00704898"/>
    <w:rsid w:val="007048A8"/>
    <w:rsid w:val="00705492"/>
    <w:rsid w:val="00705706"/>
    <w:rsid w:val="0070731F"/>
    <w:rsid w:val="00707B86"/>
    <w:rsid w:val="00712311"/>
    <w:rsid w:val="007129C4"/>
    <w:rsid w:val="00712DB8"/>
    <w:rsid w:val="007131F4"/>
    <w:rsid w:val="0071362A"/>
    <w:rsid w:val="00713B27"/>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D68"/>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56"/>
    <w:rsid w:val="00763EF7"/>
    <w:rsid w:val="007641F0"/>
    <w:rsid w:val="00764AAD"/>
    <w:rsid w:val="0076505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0AC1"/>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16F"/>
    <w:rsid w:val="007D7707"/>
    <w:rsid w:val="007E0DD7"/>
    <w:rsid w:val="007E0E5F"/>
    <w:rsid w:val="007E0EA0"/>
    <w:rsid w:val="007E0EB8"/>
    <w:rsid w:val="007E119A"/>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53"/>
    <w:rsid w:val="008069F0"/>
    <w:rsid w:val="00807178"/>
    <w:rsid w:val="0080763E"/>
    <w:rsid w:val="00807F1E"/>
    <w:rsid w:val="00807F3B"/>
    <w:rsid w:val="00807F3D"/>
    <w:rsid w:val="00807F72"/>
    <w:rsid w:val="008105B4"/>
    <w:rsid w:val="00811D16"/>
    <w:rsid w:val="008121A0"/>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7E"/>
    <w:rsid w:val="00857BF8"/>
    <w:rsid w:val="0086004A"/>
    <w:rsid w:val="008601B2"/>
    <w:rsid w:val="0086059D"/>
    <w:rsid w:val="00860B3B"/>
    <w:rsid w:val="00861BEB"/>
    <w:rsid w:val="00862230"/>
    <w:rsid w:val="008626E5"/>
    <w:rsid w:val="008628CD"/>
    <w:rsid w:val="008628EC"/>
    <w:rsid w:val="00862B55"/>
    <w:rsid w:val="00865AE7"/>
    <w:rsid w:val="00866029"/>
    <w:rsid w:val="00867987"/>
    <w:rsid w:val="008702CB"/>
    <w:rsid w:val="0087155D"/>
    <w:rsid w:val="00871E55"/>
    <w:rsid w:val="0087341E"/>
    <w:rsid w:val="0087360C"/>
    <w:rsid w:val="00873E83"/>
    <w:rsid w:val="00873FE9"/>
    <w:rsid w:val="008743F2"/>
    <w:rsid w:val="008747C6"/>
    <w:rsid w:val="008766D6"/>
    <w:rsid w:val="008769B4"/>
    <w:rsid w:val="008777E0"/>
    <w:rsid w:val="00877F78"/>
    <w:rsid w:val="0088001E"/>
    <w:rsid w:val="00880500"/>
    <w:rsid w:val="00881C05"/>
    <w:rsid w:val="00881C22"/>
    <w:rsid w:val="0088384C"/>
    <w:rsid w:val="00884204"/>
    <w:rsid w:val="00884822"/>
    <w:rsid w:val="00884CA1"/>
    <w:rsid w:val="00886035"/>
    <w:rsid w:val="008867D9"/>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6D0"/>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78D"/>
    <w:rsid w:val="008D294A"/>
    <w:rsid w:val="008D2B99"/>
    <w:rsid w:val="008D3C71"/>
    <w:rsid w:val="008D47F6"/>
    <w:rsid w:val="008D493D"/>
    <w:rsid w:val="008D5016"/>
    <w:rsid w:val="008D5704"/>
    <w:rsid w:val="008D5EE7"/>
    <w:rsid w:val="008D6C6C"/>
    <w:rsid w:val="008D6EF8"/>
    <w:rsid w:val="008D77B2"/>
    <w:rsid w:val="008D7FF8"/>
    <w:rsid w:val="008E00F2"/>
    <w:rsid w:val="008E19C4"/>
    <w:rsid w:val="008E1FEB"/>
    <w:rsid w:val="008E24DC"/>
    <w:rsid w:val="008E3548"/>
    <w:rsid w:val="008E3574"/>
    <w:rsid w:val="008E38E6"/>
    <w:rsid w:val="008E3B1B"/>
    <w:rsid w:val="008E4010"/>
    <w:rsid w:val="008E43BF"/>
    <w:rsid w:val="008E4477"/>
    <w:rsid w:val="008E4BE8"/>
    <w:rsid w:val="008E5B7C"/>
    <w:rsid w:val="008E5C09"/>
    <w:rsid w:val="008E60B3"/>
    <w:rsid w:val="008F13BF"/>
    <w:rsid w:val="008F2365"/>
    <w:rsid w:val="008F2B76"/>
    <w:rsid w:val="008F4EDE"/>
    <w:rsid w:val="008F527F"/>
    <w:rsid w:val="008F69CA"/>
    <w:rsid w:val="008F6B74"/>
    <w:rsid w:val="00900242"/>
    <w:rsid w:val="00902BB9"/>
    <w:rsid w:val="00902D0C"/>
    <w:rsid w:val="00903898"/>
    <w:rsid w:val="0090481C"/>
    <w:rsid w:val="00904926"/>
    <w:rsid w:val="0090510C"/>
    <w:rsid w:val="00905984"/>
    <w:rsid w:val="00906104"/>
    <w:rsid w:val="00906204"/>
    <w:rsid w:val="00906338"/>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385"/>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24E1"/>
    <w:rsid w:val="009C370D"/>
    <w:rsid w:val="009C3A21"/>
    <w:rsid w:val="009C3B73"/>
    <w:rsid w:val="009C3EC5"/>
    <w:rsid w:val="009C6103"/>
    <w:rsid w:val="009C7D76"/>
    <w:rsid w:val="009C7DD3"/>
    <w:rsid w:val="009D03A4"/>
    <w:rsid w:val="009D158E"/>
    <w:rsid w:val="009D2415"/>
    <w:rsid w:val="009D2800"/>
    <w:rsid w:val="009D352B"/>
    <w:rsid w:val="009D3747"/>
    <w:rsid w:val="009D3E2F"/>
    <w:rsid w:val="009D47AF"/>
    <w:rsid w:val="009D64FE"/>
    <w:rsid w:val="009D6D1A"/>
    <w:rsid w:val="009D78BC"/>
    <w:rsid w:val="009E116E"/>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4E16"/>
    <w:rsid w:val="009F5D9B"/>
    <w:rsid w:val="009F64A7"/>
    <w:rsid w:val="009F7683"/>
    <w:rsid w:val="009F7C54"/>
    <w:rsid w:val="009F7D78"/>
    <w:rsid w:val="00A00BCA"/>
    <w:rsid w:val="00A00E74"/>
    <w:rsid w:val="00A0285A"/>
    <w:rsid w:val="00A038AD"/>
    <w:rsid w:val="00A04782"/>
    <w:rsid w:val="00A04DB0"/>
    <w:rsid w:val="00A05356"/>
    <w:rsid w:val="00A06D97"/>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37D2"/>
    <w:rsid w:val="00A4426D"/>
    <w:rsid w:val="00A45077"/>
    <w:rsid w:val="00A45662"/>
    <w:rsid w:val="00A45946"/>
    <w:rsid w:val="00A45D0A"/>
    <w:rsid w:val="00A4729F"/>
    <w:rsid w:val="00A5050E"/>
    <w:rsid w:val="00A50A38"/>
    <w:rsid w:val="00A51B73"/>
    <w:rsid w:val="00A51D7C"/>
    <w:rsid w:val="00A52061"/>
    <w:rsid w:val="00A5206E"/>
    <w:rsid w:val="00A524AC"/>
    <w:rsid w:val="00A52F0E"/>
    <w:rsid w:val="00A530B3"/>
    <w:rsid w:val="00A54131"/>
    <w:rsid w:val="00A5473D"/>
    <w:rsid w:val="00A5512C"/>
    <w:rsid w:val="00A558B9"/>
    <w:rsid w:val="00A55E59"/>
    <w:rsid w:val="00A55FEE"/>
    <w:rsid w:val="00A568CF"/>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48D2"/>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24FE"/>
    <w:rsid w:val="00AC3F2F"/>
    <w:rsid w:val="00AC45C7"/>
    <w:rsid w:val="00AC4EAF"/>
    <w:rsid w:val="00AC5807"/>
    <w:rsid w:val="00AC743C"/>
    <w:rsid w:val="00AC7A2E"/>
    <w:rsid w:val="00AD0AB3"/>
    <w:rsid w:val="00AD0BEB"/>
    <w:rsid w:val="00AD1BFE"/>
    <w:rsid w:val="00AD305B"/>
    <w:rsid w:val="00AD3483"/>
    <w:rsid w:val="00AD34C9"/>
    <w:rsid w:val="00AD522C"/>
    <w:rsid w:val="00AD618B"/>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37D4B"/>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BBA"/>
    <w:rsid w:val="00B7678F"/>
    <w:rsid w:val="00B7771E"/>
    <w:rsid w:val="00B81AD3"/>
    <w:rsid w:val="00B834EF"/>
    <w:rsid w:val="00B83C84"/>
    <w:rsid w:val="00B84F37"/>
    <w:rsid w:val="00B853BF"/>
    <w:rsid w:val="00B8636F"/>
    <w:rsid w:val="00B86BCB"/>
    <w:rsid w:val="00B9100A"/>
    <w:rsid w:val="00B925B0"/>
    <w:rsid w:val="00B92E83"/>
    <w:rsid w:val="00B941D0"/>
    <w:rsid w:val="00B95FE0"/>
    <w:rsid w:val="00B96B73"/>
    <w:rsid w:val="00B97237"/>
    <w:rsid w:val="00B975FA"/>
    <w:rsid w:val="00B97933"/>
    <w:rsid w:val="00B9796D"/>
    <w:rsid w:val="00B97D91"/>
    <w:rsid w:val="00BA096A"/>
    <w:rsid w:val="00BA3554"/>
    <w:rsid w:val="00BA4B4C"/>
    <w:rsid w:val="00BA513A"/>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0DD"/>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37A0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827"/>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60B6"/>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D9"/>
    <w:rsid w:val="00D50B56"/>
    <w:rsid w:val="00D516BE"/>
    <w:rsid w:val="00D51C09"/>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25A"/>
    <w:rsid w:val="00DE5B89"/>
    <w:rsid w:val="00DE65EA"/>
    <w:rsid w:val="00DE72F9"/>
    <w:rsid w:val="00DE7B31"/>
    <w:rsid w:val="00DE7F8F"/>
    <w:rsid w:val="00DF0AFE"/>
    <w:rsid w:val="00DF11C4"/>
    <w:rsid w:val="00DF1625"/>
    <w:rsid w:val="00DF19A1"/>
    <w:rsid w:val="00DF2FEF"/>
    <w:rsid w:val="00DF5182"/>
    <w:rsid w:val="00DF68A6"/>
    <w:rsid w:val="00E00F74"/>
    <w:rsid w:val="00E01503"/>
    <w:rsid w:val="00E020C1"/>
    <w:rsid w:val="00E02F60"/>
    <w:rsid w:val="00E038D4"/>
    <w:rsid w:val="00E038DA"/>
    <w:rsid w:val="00E040F0"/>
    <w:rsid w:val="00E04589"/>
    <w:rsid w:val="00E045AE"/>
    <w:rsid w:val="00E046C2"/>
    <w:rsid w:val="00E04FA9"/>
    <w:rsid w:val="00E05F32"/>
    <w:rsid w:val="00E06E9D"/>
    <w:rsid w:val="00E070E6"/>
    <w:rsid w:val="00E07E71"/>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34F7"/>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06"/>
    <w:rsid w:val="00E749B7"/>
    <w:rsid w:val="00E74BF6"/>
    <w:rsid w:val="00E7522C"/>
    <w:rsid w:val="00E7544B"/>
    <w:rsid w:val="00E760D3"/>
    <w:rsid w:val="00E765B7"/>
    <w:rsid w:val="00E76F31"/>
    <w:rsid w:val="00E77EEE"/>
    <w:rsid w:val="00E805B6"/>
    <w:rsid w:val="00E81D32"/>
    <w:rsid w:val="00E8273D"/>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46C"/>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219"/>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3ED5"/>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58A"/>
    <w:rsid w:val="00F13800"/>
    <w:rsid w:val="00F1389B"/>
    <w:rsid w:val="00F13FFF"/>
    <w:rsid w:val="00F141E2"/>
    <w:rsid w:val="00F154A2"/>
    <w:rsid w:val="00F15F72"/>
    <w:rsid w:val="00F16EF4"/>
    <w:rsid w:val="00F1738A"/>
    <w:rsid w:val="00F20B78"/>
    <w:rsid w:val="00F20CF5"/>
    <w:rsid w:val="00F20DA5"/>
    <w:rsid w:val="00F213D0"/>
    <w:rsid w:val="00F21C25"/>
    <w:rsid w:val="00F2248C"/>
    <w:rsid w:val="00F23100"/>
    <w:rsid w:val="00F235B0"/>
    <w:rsid w:val="00F23A01"/>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DDB"/>
    <w:rsid w:val="00F37F2C"/>
    <w:rsid w:val="00F403A5"/>
    <w:rsid w:val="00F406AC"/>
    <w:rsid w:val="00F40D4D"/>
    <w:rsid w:val="00F4140F"/>
    <w:rsid w:val="00F4395E"/>
    <w:rsid w:val="00F449C0"/>
    <w:rsid w:val="00F4506C"/>
    <w:rsid w:val="00F45460"/>
    <w:rsid w:val="00F45B4D"/>
    <w:rsid w:val="00F45B8B"/>
    <w:rsid w:val="00F4686C"/>
    <w:rsid w:val="00F51B3A"/>
    <w:rsid w:val="00F534F9"/>
    <w:rsid w:val="00F53525"/>
    <w:rsid w:val="00F538FE"/>
    <w:rsid w:val="00F546F2"/>
    <w:rsid w:val="00F5526F"/>
    <w:rsid w:val="00F55654"/>
    <w:rsid w:val="00F556B0"/>
    <w:rsid w:val="00F55A33"/>
    <w:rsid w:val="00F562EA"/>
    <w:rsid w:val="00F5653D"/>
    <w:rsid w:val="00F60675"/>
    <w:rsid w:val="00F607C7"/>
    <w:rsid w:val="00F60A05"/>
    <w:rsid w:val="00F60C5F"/>
    <w:rsid w:val="00F6140E"/>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2E2"/>
    <w:rsid w:val="00F8462A"/>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152E"/>
    <w:rsid w:val="00FA2BFA"/>
    <w:rsid w:val="00FA2FB6"/>
    <w:rsid w:val="00FA31FC"/>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255D"/>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1C9"/>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2730254">
      <w:bodyDiv w:val="1"/>
      <w:marLeft w:val="0"/>
      <w:marRight w:val="0"/>
      <w:marTop w:val="0"/>
      <w:marBottom w:val="0"/>
      <w:divBdr>
        <w:top w:val="none" w:sz="0" w:space="0" w:color="auto"/>
        <w:left w:val="none" w:sz="0" w:space="0" w:color="auto"/>
        <w:bottom w:val="none" w:sz="0" w:space="0" w:color="auto"/>
        <w:right w:val="none" w:sz="0" w:space="0" w:color="auto"/>
      </w:divBdr>
    </w:div>
    <w:div w:id="126893134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4F3E7-2EB3-4730-83C0-8C1B2A4B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21581</Words>
  <Characters>123015</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https:/mul2-minfin.gov.am/tasks/543902/oneclick/Ashxatanq_txtayin 8.docx?token=64d181cbd8aaa2b5617f8f855b8ab37f</cp:keywords>
  <cp:lastModifiedBy>user04</cp:lastModifiedBy>
  <cp:revision>325</cp:revision>
  <cp:lastPrinted>2018-02-16T07:12:00Z</cp:lastPrinted>
  <dcterms:created xsi:type="dcterms:W3CDTF">2022-12-02T19:21:00Z</dcterms:created>
  <dcterms:modified xsi:type="dcterms:W3CDTF">2022-12-02T21:49:00Z</dcterms:modified>
</cp:coreProperties>
</file>